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4A1" w:rsidRDefault="005074A1" w:rsidP="00243AED">
      <w:pPr>
        <w:pStyle w:val="Nzev"/>
        <w:jc w:val="left"/>
      </w:pPr>
    </w:p>
    <w:p w:rsidR="005074A1" w:rsidRDefault="005074A1" w:rsidP="00243AED">
      <w:pPr>
        <w:pStyle w:val="Nzev"/>
      </w:pPr>
    </w:p>
    <w:p w:rsidR="005074A1" w:rsidRDefault="005074A1" w:rsidP="00243AED">
      <w:pPr>
        <w:pStyle w:val="Nzev"/>
      </w:pPr>
    </w:p>
    <w:p w:rsidR="005074A1" w:rsidRDefault="005074A1" w:rsidP="00243AED">
      <w:pPr>
        <w:pStyle w:val="Nzev"/>
      </w:pPr>
    </w:p>
    <w:p w:rsidR="005074A1" w:rsidRDefault="005074A1" w:rsidP="00243AED">
      <w:pPr>
        <w:pStyle w:val="Nzev"/>
      </w:pPr>
    </w:p>
    <w:p w:rsidR="005074A1" w:rsidRDefault="005074A1" w:rsidP="00243AED">
      <w:pPr>
        <w:pStyle w:val="Nzev"/>
      </w:pPr>
    </w:p>
    <w:p w:rsidR="005074A1" w:rsidRDefault="005074A1" w:rsidP="00243AED">
      <w:pPr>
        <w:pStyle w:val="Nzev"/>
      </w:pPr>
    </w:p>
    <w:p w:rsidR="005074A1" w:rsidRDefault="005074A1" w:rsidP="00243AED">
      <w:pPr>
        <w:pStyle w:val="Nzev"/>
        <w:jc w:val="left"/>
      </w:pPr>
    </w:p>
    <w:p w:rsidR="005074A1" w:rsidRDefault="005074A1" w:rsidP="00243AED">
      <w:pPr>
        <w:pStyle w:val="Nzev"/>
      </w:pPr>
    </w:p>
    <w:p w:rsidR="005074A1" w:rsidRPr="004D171A" w:rsidRDefault="005074A1" w:rsidP="00243AED">
      <w:pPr>
        <w:jc w:val="center"/>
        <w:rPr>
          <w:smallCaps/>
          <w:sz w:val="36"/>
          <w:szCs w:val="36"/>
        </w:rPr>
      </w:pPr>
      <w:r w:rsidRPr="004D171A">
        <w:rPr>
          <w:smallCaps/>
          <w:sz w:val="36"/>
          <w:szCs w:val="36"/>
        </w:rPr>
        <w:t xml:space="preserve">Doplňující výklad k postupům pro zadávání zakázek spolufinancovaných ze zdrojů </w:t>
      </w:r>
      <w:proofErr w:type="spellStart"/>
      <w:r w:rsidRPr="004D171A">
        <w:rPr>
          <w:smallCaps/>
          <w:sz w:val="36"/>
          <w:szCs w:val="36"/>
        </w:rPr>
        <w:t>eu</w:t>
      </w:r>
      <w:proofErr w:type="spellEnd"/>
      <w:r w:rsidRPr="004D171A">
        <w:rPr>
          <w:smallCaps/>
          <w:sz w:val="36"/>
          <w:szCs w:val="36"/>
        </w:rPr>
        <w:t xml:space="preserve">, nespadajících </w:t>
      </w:r>
      <w:proofErr w:type="gramStart"/>
      <w:r w:rsidRPr="004D171A">
        <w:rPr>
          <w:smallCaps/>
          <w:sz w:val="36"/>
          <w:szCs w:val="36"/>
        </w:rPr>
        <w:t>pod</w:t>
      </w:r>
      <w:proofErr w:type="gramEnd"/>
      <w:r w:rsidRPr="004D171A">
        <w:rPr>
          <w:smallCaps/>
          <w:sz w:val="36"/>
          <w:szCs w:val="36"/>
        </w:rPr>
        <w:t xml:space="preserve"> aplikaci zákona č. 137/2006 sb., o veřejných zakázkách, v programovém období  2007-2013</w:t>
      </w:r>
    </w:p>
    <w:p w:rsidR="005074A1" w:rsidRDefault="005074A1" w:rsidP="00243AED">
      <w:pPr>
        <w:jc w:val="both"/>
        <w:rPr>
          <w:sz w:val="24"/>
          <w:szCs w:val="24"/>
        </w:rPr>
      </w:pPr>
    </w:p>
    <w:p w:rsidR="005074A1" w:rsidRDefault="005074A1" w:rsidP="00243AED">
      <w:pPr>
        <w:jc w:val="both"/>
        <w:rPr>
          <w:sz w:val="24"/>
          <w:szCs w:val="24"/>
        </w:rPr>
      </w:pPr>
    </w:p>
    <w:p w:rsidR="005074A1" w:rsidRDefault="005074A1" w:rsidP="00243AED">
      <w:pPr>
        <w:jc w:val="both"/>
        <w:rPr>
          <w:sz w:val="24"/>
          <w:szCs w:val="24"/>
        </w:rPr>
      </w:pPr>
    </w:p>
    <w:p w:rsidR="005074A1" w:rsidRDefault="005074A1" w:rsidP="00243AED">
      <w:pPr>
        <w:jc w:val="both"/>
        <w:rPr>
          <w:sz w:val="24"/>
          <w:szCs w:val="24"/>
        </w:rPr>
      </w:pPr>
    </w:p>
    <w:p w:rsidR="005074A1" w:rsidRDefault="005074A1" w:rsidP="00243AED">
      <w:pPr>
        <w:jc w:val="both"/>
        <w:rPr>
          <w:sz w:val="24"/>
          <w:szCs w:val="24"/>
        </w:rPr>
      </w:pPr>
    </w:p>
    <w:p w:rsidR="005074A1" w:rsidRDefault="005074A1" w:rsidP="00243AED">
      <w:pPr>
        <w:jc w:val="both"/>
        <w:rPr>
          <w:sz w:val="24"/>
          <w:szCs w:val="24"/>
        </w:rPr>
      </w:pPr>
    </w:p>
    <w:p w:rsidR="005074A1" w:rsidRDefault="005074A1" w:rsidP="00243AED">
      <w:pPr>
        <w:jc w:val="both"/>
        <w:rPr>
          <w:sz w:val="24"/>
          <w:szCs w:val="24"/>
        </w:rPr>
      </w:pPr>
    </w:p>
    <w:p w:rsidR="005074A1" w:rsidRDefault="005074A1" w:rsidP="00243AED">
      <w:pPr>
        <w:jc w:val="both"/>
        <w:rPr>
          <w:sz w:val="24"/>
          <w:szCs w:val="24"/>
        </w:rPr>
      </w:pPr>
    </w:p>
    <w:p w:rsidR="005074A1" w:rsidRDefault="005074A1" w:rsidP="00243AED">
      <w:pPr>
        <w:jc w:val="both"/>
        <w:rPr>
          <w:sz w:val="24"/>
          <w:szCs w:val="24"/>
        </w:rPr>
      </w:pPr>
    </w:p>
    <w:p w:rsidR="005074A1" w:rsidRDefault="005074A1" w:rsidP="00243AED">
      <w:pPr>
        <w:jc w:val="both"/>
        <w:rPr>
          <w:sz w:val="24"/>
          <w:szCs w:val="24"/>
        </w:rPr>
      </w:pPr>
    </w:p>
    <w:p w:rsidR="005074A1" w:rsidRPr="00166D97" w:rsidRDefault="005074A1" w:rsidP="00243AED">
      <w:pPr>
        <w:jc w:val="both"/>
        <w:rPr>
          <w:rFonts w:ascii="Arial" w:hAnsi="Arial" w:cs="Arial"/>
          <w:b/>
          <w:bCs/>
          <w:sz w:val="24"/>
          <w:szCs w:val="24"/>
        </w:rPr>
      </w:pPr>
      <w:r w:rsidRPr="00166D97">
        <w:rPr>
          <w:rFonts w:ascii="Arial" w:hAnsi="Arial" w:cs="Arial"/>
          <w:b/>
          <w:bCs/>
          <w:sz w:val="24"/>
          <w:szCs w:val="24"/>
        </w:rPr>
        <w:t xml:space="preserve">Platné od </w:t>
      </w:r>
      <w:r>
        <w:rPr>
          <w:rFonts w:ascii="Arial" w:hAnsi="Arial" w:cs="Arial"/>
          <w:b/>
          <w:bCs/>
          <w:sz w:val="24"/>
          <w:szCs w:val="24"/>
        </w:rPr>
        <w:t>1</w:t>
      </w:r>
      <w:r w:rsidRPr="00166D97">
        <w:rPr>
          <w:rFonts w:ascii="Arial" w:hAnsi="Arial" w:cs="Arial"/>
          <w:b/>
          <w:bCs/>
          <w:sz w:val="24"/>
          <w:szCs w:val="24"/>
        </w:rPr>
        <w:t>.</w:t>
      </w:r>
      <w:r>
        <w:rPr>
          <w:rFonts w:ascii="Arial" w:hAnsi="Arial" w:cs="Arial"/>
          <w:b/>
          <w:bCs/>
          <w:sz w:val="24"/>
          <w:szCs w:val="24"/>
        </w:rPr>
        <w:t xml:space="preserve"> </w:t>
      </w:r>
      <w:r w:rsidR="00060151">
        <w:rPr>
          <w:rFonts w:ascii="Arial" w:hAnsi="Arial" w:cs="Arial"/>
          <w:b/>
          <w:bCs/>
          <w:sz w:val="24"/>
          <w:szCs w:val="24"/>
        </w:rPr>
        <w:t>6</w:t>
      </w:r>
      <w:r w:rsidRPr="00166D97">
        <w:rPr>
          <w:rFonts w:ascii="Arial" w:hAnsi="Arial" w:cs="Arial"/>
          <w:b/>
          <w:bCs/>
          <w:sz w:val="24"/>
          <w:szCs w:val="24"/>
        </w:rPr>
        <w:t>.</w:t>
      </w:r>
      <w:r>
        <w:rPr>
          <w:rFonts w:ascii="Arial" w:hAnsi="Arial" w:cs="Arial"/>
          <w:b/>
          <w:bCs/>
          <w:sz w:val="24"/>
          <w:szCs w:val="24"/>
        </w:rPr>
        <w:t xml:space="preserve"> </w:t>
      </w:r>
      <w:r w:rsidRPr="00166D97">
        <w:rPr>
          <w:rFonts w:ascii="Arial" w:hAnsi="Arial" w:cs="Arial"/>
          <w:b/>
          <w:bCs/>
          <w:sz w:val="24"/>
          <w:szCs w:val="24"/>
        </w:rPr>
        <w:t>201</w:t>
      </w:r>
      <w:r w:rsidR="00060151">
        <w:rPr>
          <w:rFonts w:ascii="Arial" w:hAnsi="Arial" w:cs="Arial"/>
          <w:b/>
          <w:bCs/>
          <w:sz w:val="24"/>
          <w:szCs w:val="24"/>
        </w:rPr>
        <w:t>4</w:t>
      </w:r>
    </w:p>
    <w:p w:rsidR="005074A1" w:rsidRDefault="005074A1" w:rsidP="00243AED">
      <w:pPr>
        <w:jc w:val="both"/>
        <w:rPr>
          <w:sz w:val="24"/>
          <w:szCs w:val="24"/>
        </w:rPr>
      </w:pPr>
    </w:p>
    <w:p w:rsidR="005074A1" w:rsidRDefault="005074A1" w:rsidP="00243AED">
      <w:pPr>
        <w:jc w:val="both"/>
        <w:rPr>
          <w:sz w:val="24"/>
          <w:szCs w:val="24"/>
        </w:rPr>
      </w:pPr>
    </w:p>
    <w:p w:rsidR="005074A1" w:rsidRDefault="005074A1" w:rsidP="00243AED">
      <w:pPr>
        <w:jc w:val="both"/>
        <w:rPr>
          <w:sz w:val="24"/>
          <w:szCs w:val="24"/>
        </w:rPr>
      </w:pPr>
    </w:p>
    <w:p w:rsidR="005074A1" w:rsidRDefault="005074A1" w:rsidP="00243AED">
      <w:pPr>
        <w:jc w:val="both"/>
        <w:rPr>
          <w:sz w:val="24"/>
          <w:szCs w:val="24"/>
        </w:rPr>
      </w:pPr>
    </w:p>
    <w:p w:rsidR="005074A1" w:rsidRDefault="005074A1" w:rsidP="00243AED">
      <w:pPr>
        <w:jc w:val="both"/>
        <w:rPr>
          <w:sz w:val="24"/>
          <w:szCs w:val="24"/>
        </w:rPr>
        <w:sectPr w:rsidR="005074A1" w:rsidSect="00F5398D">
          <w:headerReference w:type="default" r:id="rId8"/>
          <w:footerReference w:type="even" r:id="rId9"/>
          <w:footerReference w:type="default" r:id="rId10"/>
          <w:type w:val="continuous"/>
          <w:pgSz w:w="11906" w:h="16838"/>
          <w:pgMar w:top="1417" w:right="1417" w:bottom="1417" w:left="1417" w:header="708" w:footer="708" w:gutter="0"/>
          <w:cols w:space="708"/>
        </w:sectPr>
      </w:pPr>
    </w:p>
    <w:p w:rsidR="005074A1" w:rsidRDefault="005074A1" w:rsidP="00243AED">
      <w:r w:rsidRPr="00AB3DCF">
        <w:rPr>
          <w:rFonts w:ascii="Arial" w:hAnsi="Arial" w:cs="Arial"/>
          <w:b/>
          <w:bCs/>
          <w:smallCaps/>
          <w:sz w:val="28"/>
          <w:szCs w:val="28"/>
        </w:rPr>
        <w:lastRenderedPageBreak/>
        <w:t>Obsah</w:t>
      </w:r>
    </w:p>
    <w:p w:rsidR="005074A1" w:rsidRDefault="005074A1" w:rsidP="00243AED"/>
    <w:p w:rsidR="005074A1" w:rsidRDefault="00A503DB" w:rsidP="00243AED">
      <w:pPr>
        <w:pStyle w:val="Obsah1"/>
        <w:tabs>
          <w:tab w:val="right" w:leader="dot" w:pos="9062"/>
        </w:tabs>
        <w:rPr>
          <w:rFonts w:ascii="Calibri" w:hAnsi="Calibri" w:cs="Calibri"/>
          <w:b w:val="0"/>
          <w:bCs w:val="0"/>
          <w:caps w:val="0"/>
          <w:noProof/>
          <w:sz w:val="22"/>
          <w:szCs w:val="22"/>
        </w:rPr>
      </w:pPr>
      <w:r w:rsidRPr="00A503DB">
        <w:fldChar w:fldCharType="begin"/>
      </w:r>
      <w:r w:rsidR="005074A1">
        <w:instrText xml:space="preserve"> TOC \h \z \t "Můj styl 1;1;Můj styl 2;2;Můj styl 3;3" </w:instrText>
      </w:r>
      <w:r w:rsidRPr="00A503DB">
        <w:fldChar w:fldCharType="separate"/>
      </w:r>
      <w:hyperlink w:anchor="_Toc328471046" w:history="1">
        <w:r w:rsidR="005074A1" w:rsidRPr="005D345A">
          <w:rPr>
            <w:rStyle w:val="Hypertextovodkaz"/>
            <w:noProof/>
          </w:rPr>
          <w:t>Část první – základní ustanovení</w:t>
        </w:r>
        <w:r w:rsidR="005074A1">
          <w:rPr>
            <w:noProof/>
            <w:webHidden/>
          </w:rPr>
          <w:tab/>
        </w:r>
        <w:r>
          <w:rPr>
            <w:noProof/>
            <w:webHidden/>
          </w:rPr>
          <w:fldChar w:fldCharType="begin"/>
        </w:r>
        <w:r w:rsidR="005074A1">
          <w:rPr>
            <w:noProof/>
            <w:webHidden/>
          </w:rPr>
          <w:instrText xml:space="preserve"> PAGEREF _Toc328471046 \h </w:instrText>
        </w:r>
        <w:r>
          <w:rPr>
            <w:noProof/>
            <w:webHidden/>
          </w:rPr>
        </w:r>
        <w:r>
          <w:rPr>
            <w:noProof/>
            <w:webHidden/>
          </w:rPr>
          <w:fldChar w:fldCharType="separate"/>
        </w:r>
        <w:r w:rsidR="00243AED">
          <w:rPr>
            <w:noProof/>
            <w:webHidden/>
          </w:rPr>
          <w:t>3</w:t>
        </w:r>
        <w:r>
          <w:rPr>
            <w:noProof/>
            <w:webHidden/>
          </w:rPr>
          <w:fldChar w:fldCharType="end"/>
        </w:r>
      </w:hyperlink>
    </w:p>
    <w:p w:rsidR="005074A1" w:rsidRDefault="00A503DB" w:rsidP="00243AED">
      <w:pPr>
        <w:pStyle w:val="Obsah2"/>
        <w:rPr>
          <w:rFonts w:ascii="Calibri" w:hAnsi="Calibri" w:cs="Calibri"/>
          <w:smallCaps w:val="0"/>
          <w:noProof/>
          <w:sz w:val="22"/>
          <w:szCs w:val="22"/>
        </w:rPr>
      </w:pPr>
      <w:hyperlink w:anchor="_Toc328471047" w:history="1">
        <w:r w:rsidR="005074A1" w:rsidRPr="005D345A">
          <w:rPr>
            <w:rStyle w:val="Hypertextovodkaz"/>
            <w:noProof/>
          </w:rPr>
          <w:t>ČLÁNEK 1. -</w:t>
        </w:r>
        <w:r w:rsidR="005074A1">
          <w:rPr>
            <w:rFonts w:ascii="Calibri" w:hAnsi="Calibri" w:cs="Calibri"/>
            <w:smallCaps w:val="0"/>
            <w:noProof/>
            <w:sz w:val="22"/>
            <w:szCs w:val="22"/>
          </w:rPr>
          <w:tab/>
        </w:r>
        <w:r w:rsidR="005074A1" w:rsidRPr="005D345A">
          <w:rPr>
            <w:rStyle w:val="Hypertextovodkaz"/>
            <w:noProof/>
          </w:rPr>
          <w:t>Základní ustanovení pro zadávání zakázek</w:t>
        </w:r>
        <w:r w:rsidR="005074A1">
          <w:rPr>
            <w:noProof/>
            <w:webHidden/>
          </w:rPr>
          <w:tab/>
        </w:r>
        <w:r>
          <w:rPr>
            <w:noProof/>
            <w:webHidden/>
          </w:rPr>
          <w:fldChar w:fldCharType="begin"/>
        </w:r>
        <w:r w:rsidR="005074A1">
          <w:rPr>
            <w:noProof/>
            <w:webHidden/>
          </w:rPr>
          <w:instrText xml:space="preserve"> PAGEREF _Toc328471047 \h </w:instrText>
        </w:r>
        <w:r>
          <w:rPr>
            <w:noProof/>
            <w:webHidden/>
          </w:rPr>
        </w:r>
        <w:r>
          <w:rPr>
            <w:noProof/>
            <w:webHidden/>
          </w:rPr>
          <w:fldChar w:fldCharType="separate"/>
        </w:r>
        <w:r w:rsidR="00243AED">
          <w:rPr>
            <w:noProof/>
            <w:webHidden/>
          </w:rPr>
          <w:t>3</w:t>
        </w:r>
        <w:r>
          <w:rPr>
            <w:noProof/>
            <w:webHidden/>
          </w:rPr>
          <w:fldChar w:fldCharType="end"/>
        </w:r>
      </w:hyperlink>
    </w:p>
    <w:p w:rsidR="005074A1" w:rsidRDefault="00A503DB" w:rsidP="00243AED">
      <w:pPr>
        <w:pStyle w:val="Obsah2"/>
        <w:rPr>
          <w:rFonts w:ascii="Calibri" w:hAnsi="Calibri" w:cs="Calibri"/>
          <w:smallCaps w:val="0"/>
          <w:noProof/>
          <w:sz w:val="22"/>
          <w:szCs w:val="22"/>
        </w:rPr>
      </w:pPr>
      <w:hyperlink w:anchor="_Toc328471048" w:history="1">
        <w:r w:rsidR="005074A1" w:rsidRPr="005D345A">
          <w:rPr>
            <w:rStyle w:val="Hypertextovodkaz"/>
            <w:noProof/>
          </w:rPr>
          <w:t>ČLÁNEK 2. -</w:t>
        </w:r>
        <w:r w:rsidR="005074A1">
          <w:rPr>
            <w:rFonts w:ascii="Calibri" w:hAnsi="Calibri" w:cs="Calibri"/>
            <w:smallCaps w:val="0"/>
            <w:noProof/>
            <w:sz w:val="22"/>
            <w:szCs w:val="22"/>
          </w:rPr>
          <w:tab/>
        </w:r>
        <w:r w:rsidR="005074A1" w:rsidRPr="005D345A">
          <w:rPr>
            <w:rStyle w:val="Hypertextovodkaz"/>
            <w:noProof/>
          </w:rPr>
          <w:t>Obecné zásady Smlouvy o fungování Evropské unie při zadávání zakázek</w:t>
        </w:r>
        <w:r w:rsidR="005074A1">
          <w:rPr>
            <w:noProof/>
            <w:webHidden/>
          </w:rPr>
          <w:tab/>
        </w:r>
        <w:r>
          <w:rPr>
            <w:noProof/>
            <w:webHidden/>
          </w:rPr>
          <w:fldChar w:fldCharType="begin"/>
        </w:r>
        <w:r w:rsidR="005074A1">
          <w:rPr>
            <w:noProof/>
            <w:webHidden/>
          </w:rPr>
          <w:instrText xml:space="preserve"> PAGEREF _Toc328471048 \h </w:instrText>
        </w:r>
        <w:r>
          <w:rPr>
            <w:noProof/>
            <w:webHidden/>
          </w:rPr>
        </w:r>
        <w:r>
          <w:rPr>
            <w:noProof/>
            <w:webHidden/>
          </w:rPr>
          <w:fldChar w:fldCharType="separate"/>
        </w:r>
        <w:r w:rsidR="00243AED">
          <w:rPr>
            <w:noProof/>
            <w:webHidden/>
          </w:rPr>
          <w:t>3</w:t>
        </w:r>
        <w:r>
          <w:rPr>
            <w:noProof/>
            <w:webHidden/>
          </w:rPr>
          <w:fldChar w:fldCharType="end"/>
        </w:r>
      </w:hyperlink>
    </w:p>
    <w:p w:rsidR="005074A1" w:rsidRDefault="00A503DB" w:rsidP="00243AED">
      <w:pPr>
        <w:pStyle w:val="Obsah3"/>
        <w:rPr>
          <w:rFonts w:ascii="Calibri" w:hAnsi="Calibri" w:cs="Calibri"/>
          <w:i w:val="0"/>
          <w:iCs w:val="0"/>
          <w:noProof/>
          <w:sz w:val="22"/>
          <w:szCs w:val="22"/>
        </w:rPr>
      </w:pPr>
      <w:hyperlink w:anchor="_Toc328471049" w:history="1">
        <w:r w:rsidR="005074A1" w:rsidRPr="005D345A">
          <w:rPr>
            <w:rStyle w:val="Hypertextovodkaz"/>
            <w:noProof/>
          </w:rPr>
          <w:t>2.1.</w:t>
        </w:r>
        <w:r w:rsidR="005074A1">
          <w:rPr>
            <w:rFonts w:ascii="Calibri" w:hAnsi="Calibri" w:cs="Calibri"/>
            <w:i w:val="0"/>
            <w:iCs w:val="0"/>
            <w:noProof/>
            <w:sz w:val="22"/>
            <w:szCs w:val="22"/>
          </w:rPr>
          <w:tab/>
        </w:r>
        <w:r w:rsidR="005074A1" w:rsidRPr="005D345A">
          <w:rPr>
            <w:rStyle w:val="Hypertextovodkaz"/>
            <w:noProof/>
          </w:rPr>
          <w:t>Volný pohyb zboží</w:t>
        </w:r>
        <w:r w:rsidR="005074A1">
          <w:rPr>
            <w:noProof/>
            <w:webHidden/>
          </w:rPr>
          <w:tab/>
        </w:r>
        <w:r>
          <w:rPr>
            <w:noProof/>
            <w:webHidden/>
          </w:rPr>
          <w:fldChar w:fldCharType="begin"/>
        </w:r>
        <w:r w:rsidR="005074A1">
          <w:rPr>
            <w:noProof/>
            <w:webHidden/>
          </w:rPr>
          <w:instrText xml:space="preserve"> PAGEREF _Toc328471049 \h </w:instrText>
        </w:r>
        <w:r>
          <w:rPr>
            <w:noProof/>
            <w:webHidden/>
          </w:rPr>
        </w:r>
        <w:r>
          <w:rPr>
            <w:noProof/>
            <w:webHidden/>
          </w:rPr>
          <w:fldChar w:fldCharType="separate"/>
        </w:r>
        <w:r w:rsidR="00243AED">
          <w:rPr>
            <w:noProof/>
            <w:webHidden/>
          </w:rPr>
          <w:t>3</w:t>
        </w:r>
        <w:r>
          <w:rPr>
            <w:noProof/>
            <w:webHidden/>
          </w:rPr>
          <w:fldChar w:fldCharType="end"/>
        </w:r>
      </w:hyperlink>
    </w:p>
    <w:p w:rsidR="005074A1" w:rsidRDefault="00A503DB" w:rsidP="00243AED">
      <w:pPr>
        <w:pStyle w:val="Obsah3"/>
        <w:rPr>
          <w:rFonts w:ascii="Calibri" w:hAnsi="Calibri" w:cs="Calibri"/>
          <w:i w:val="0"/>
          <w:iCs w:val="0"/>
          <w:noProof/>
          <w:sz w:val="22"/>
          <w:szCs w:val="22"/>
        </w:rPr>
      </w:pPr>
      <w:hyperlink w:anchor="_Toc328471050" w:history="1">
        <w:r w:rsidR="005074A1" w:rsidRPr="005D345A">
          <w:rPr>
            <w:rStyle w:val="Hypertextovodkaz"/>
            <w:noProof/>
          </w:rPr>
          <w:t>2.2.</w:t>
        </w:r>
        <w:r w:rsidR="005074A1">
          <w:rPr>
            <w:rFonts w:ascii="Calibri" w:hAnsi="Calibri" w:cs="Calibri"/>
            <w:i w:val="0"/>
            <w:iCs w:val="0"/>
            <w:noProof/>
            <w:sz w:val="22"/>
            <w:szCs w:val="22"/>
          </w:rPr>
          <w:tab/>
        </w:r>
        <w:r w:rsidR="005074A1" w:rsidRPr="005D345A">
          <w:rPr>
            <w:rStyle w:val="Hypertextovodkaz"/>
            <w:noProof/>
          </w:rPr>
          <w:t>Volný pohyb služeb</w:t>
        </w:r>
        <w:r w:rsidR="005074A1">
          <w:rPr>
            <w:noProof/>
            <w:webHidden/>
          </w:rPr>
          <w:tab/>
        </w:r>
        <w:r>
          <w:rPr>
            <w:noProof/>
            <w:webHidden/>
          </w:rPr>
          <w:fldChar w:fldCharType="begin"/>
        </w:r>
        <w:r w:rsidR="005074A1">
          <w:rPr>
            <w:noProof/>
            <w:webHidden/>
          </w:rPr>
          <w:instrText xml:space="preserve"> PAGEREF _Toc328471050 \h </w:instrText>
        </w:r>
        <w:r>
          <w:rPr>
            <w:noProof/>
            <w:webHidden/>
          </w:rPr>
        </w:r>
        <w:r>
          <w:rPr>
            <w:noProof/>
            <w:webHidden/>
          </w:rPr>
          <w:fldChar w:fldCharType="separate"/>
        </w:r>
        <w:r w:rsidR="00243AED">
          <w:rPr>
            <w:noProof/>
            <w:webHidden/>
          </w:rPr>
          <w:t>3</w:t>
        </w:r>
        <w:r>
          <w:rPr>
            <w:noProof/>
            <w:webHidden/>
          </w:rPr>
          <w:fldChar w:fldCharType="end"/>
        </w:r>
      </w:hyperlink>
    </w:p>
    <w:p w:rsidR="005074A1" w:rsidRDefault="00A503DB" w:rsidP="00243AED">
      <w:pPr>
        <w:pStyle w:val="Obsah3"/>
        <w:rPr>
          <w:rFonts w:ascii="Calibri" w:hAnsi="Calibri" w:cs="Calibri"/>
          <w:i w:val="0"/>
          <w:iCs w:val="0"/>
          <w:noProof/>
          <w:sz w:val="22"/>
          <w:szCs w:val="22"/>
        </w:rPr>
      </w:pPr>
      <w:hyperlink w:anchor="_Toc328471051" w:history="1">
        <w:r w:rsidR="005074A1" w:rsidRPr="005D345A">
          <w:rPr>
            <w:rStyle w:val="Hypertextovodkaz"/>
            <w:noProof/>
          </w:rPr>
          <w:t>2.3.</w:t>
        </w:r>
        <w:r w:rsidR="005074A1">
          <w:rPr>
            <w:rFonts w:ascii="Calibri" w:hAnsi="Calibri" w:cs="Calibri"/>
            <w:i w:val="0"/>
            <w:iCs w:val="0"/>
            <w:noProof/>
            <w:sz w:val="22"/>
            <w:szCs w:val="22"/>
          </w:rPr>
          <w:tab/>
        </w:r>
        <w:r w:rsidR="005074A1" w:rsidRPr="005D345A">
          <w:rPr>
            <w:rStyle w:val="Hypertextovodkaz"/>
            <w:noProof/>
          </w:rPr>
          <w:t>Právo usazování</w:t>
        </w:r>
        <w:r w:rsidR="005074A1">
          <w:rPr>
            <w:noProof/>
            <w:webHidden/>
          </w:rPr>
          <w:tab/>
        </w:r>
        <w:r>
          <w:rPr>
            <w:noProof/>
            <w:webHidden/>
          </w:rPr>
          <w:fldChar w:fldCharType="begin"/>
        </w:r>
        <w:r w:rsidR="005074A1">
          <w:rPr>
            <w:noProof/>
            <w:webHidden/>
          </w:rPr>
          <w:instrText xml:space="preserve"> PAGEREF _Toc328471051 \h </w:instrText>
        </w:r>
        <w:r>
          <w:rPr>
            <w:noProof/>
            <w:webHidden/>
          </w:rPr>
        </w:r>
        <w:r>
          <w:rPr>
            <w:noProof/>
            <w:webHidden/>
          </w:rPr>
          <w:fldChar w:fldCharType="separate"/>
        </w:r>
        <w:r w:rsidR="00243AED">
          <w:rPr>
            <w:noProof/>
            <w:webHidden/>
          </w:rPr>
          <w:t>4</w:t>
        </w:r>
        <w:r>
          <w:rPr>
            <w:noProof/>
            <w:webHidden/>
          </w:rPr>
          <w:fldChar w:fldCharType="end"/>
        </w:r>
      </w:hyperlink>
    </w:p>
    <w:p w:rsidR="005074A1" w:rsidRDefault="00A503DB" w:rsidP="00243AED">
      <w:pPr>
        <w:pStyle w:val="Obsah3"/>
        <w:rPr>
          <w:rFonts w:ascii="Calibri" w:hAnsi="Calibri" w:cs="Calibri"/>
          <w:i w:val="0"/>
          <w:iCs w:val="0"/>
          <w:noProof/>
          <w:sz w:val="22"/>
          <w:szCs w:val="22"/>
        </w:rPr>
      </w:pPr>
      <w:hyperlink w:anchor="_Toc328471052" w:history="1">
        <w:r w:rsidR="005074A1" w:rsidRPr="005D345A">
          <w:rPr>
            <w:rStyle w:val="Hypertextovodkaz"/>
            <w:noProof/>
          </w:rPr>
          <w:t>2.4.</w:t>
        </w:r>
        <w:r w:rsidR="005074A1">
          <w:rPr>
            <w:rFonts w:ascii="Calibri" w:hAnsi="Calibri" w:cs="Calibri"/>
            <w:i w:val="0"/>
            <w:iCs w:val="0"/>
            <w:noProof/>
            <w:sz w:val="22"/>
            <w:szCs w:val="22"/>
          </w:rPr>
          <w:tab/>
        </w:r>
        <w:r w:rsidR="005074A1" w:rsidRPr="005D345A">
          <w:rPr>
            <w:rStyle w:val="Hypertextovodkaz"/>
            <w:noProof/>
          </w:rPr>
          <w:t>Rovné zacházení</w:t>
        </w:r>
        <w:r w:rsidR="005074A1">
          <w:rPr>
            <w:noProof/>
            <w:webHidden/>
          </w:rPr>
          <w:tab/>
        </w:r>
        <w:r>
          <w:rPr>
            <w:noProof/>
            <w:webHidden/>
          </w:rPr>
          <w:fldChar w:fldCharType="begin"/>
        </w:r>
        <w:r w:rsidR="005074A1">
          <w:rPr>
            <w:noProof/>
            <w:webHidden/>
          </w:rPr>
          <w:instrText xml:space="preserve"> PAGEREF _Toc328471052 \h </w:instrText>
        </w:r>
        <w:r>
          <w:rPr>
            <w:noProof/>
            <w:webHidden/>
          </w:rPr>
        </w:r>
        <w:r>
          <w:rPr>
            <w:noProof/>
            <w:webHidden/>
          </w:rPr>
          <w:fldChar w:fldCharType="separate"/>
        </w:r>
        <w:r w:rsidR="00243AED">
          <w:rPr>
            <w:noProof/>
            <w:webHidden/>
          </w:rPr>
          <w:t>4</w:t>
        </w:r>
        <w:r>
          <w:rPr>
            <w:noProof/>
            <w:webHidden/>
          </w:rPr>
          <w:fldChar w:fldCharType="end"/>
        </w:r>
      </w:hyperlink>
    </w:p>
    <w:p w:rsidR="005074A1" w:rsidRDefault="00A503DB" w:rsidP="00243AED">
      <w:pPr>
        <w:pStyle w:val="Obsah3"/>
        <w:rPr>
          <w:rFonts w:ascii="Calibri" w:hAnsi="Calibri" w:cs="Calibri"/>
          <w:i w:val="0"/>
          <w:iCs w:val="0"/>
          <w:noProof/>
          <w:sz w:val="22"/>
          <w:szCs w:val="22"/>
        </w:rPr>
      </w:pPr>
      <w:hyperlink w:anchor="_Toc328471053" w:history="1">
        <w:r w:rsidR="005074A1" w:rsidRPr="005D345A">
          <w:rPr>
            <w:rStyle w:val="Hypertextovodkaz"/>
            <w:noProof/>
          </w:rPr>
          <w:t>2.5.</w:t>
        </w:r>
        <w:r w:rsidR="005074A1">
          <w:rPr>
            <w:rFonts w:ascii="Calibri" w:hAnsi="Calibri" w:cs="Calibri"/>
            <w:i w:val="0"/>
            <w:iCs w:val="0"/>
            <w:noProof/>
            <w:sz w:val="22"/>
            <w:szCs w:val="22"/>
          </w:rPr>
          <w:tab/>
        </w:r>
        <w:r w:rsidR="005074A1" w:rsidRPr="005D345A">
          <w:rPr>
            <w:rStyle w:val="Hypertextovodkaz"/>
            <w:noProof/>
          </w:rPr>
          <w:t>Zákaz diskriminace</w:t>
        </w:r>
        <w:r w:rsidR="005074A1">
          <w:rPr>
            <w:noProof/>
            <w:webHidden/>
          </w:rPr>
          <w:tab/>
        </w:r>
        <w:r>
          <w:rPr>
            <w:noProof/>
            <w:webHidden/>
          </w:rPr>
          <w:fldChar w:fldCharType="begin"/>
        </w:r>
        <w:r w:rsidR="005074A1">
          <w:rPr>
            <w:noProof/>
            <w:webHidden/>
          </w:rPr>
          <w:instrText xml:space="preserve"> PAGEREF _Toc328471053 \h </w:instrText>
        </w:r>
        <w:r>
          <w:rPr>
            <w:noProof/>
            <w:webHidden/>
          </w:rPr>
        </w:r>
        <w:r>
          <w:rPr>
            <w:noProof/>
            <w:webHidden/>
          </w:rPr>
          <w:fldChar w:fldCharType="separate"/>
        </w:r>
        <w:r w:rsidR="00243AED">
          <w:rPr>
            <w:noProof/>
            <w:webHidden/>
          </w:rPr>
          <w:t>4</w:t>
        </w:r>
        <w:r>
          <w:rPr>
            <w:noProof/>
            <w:webHidden/>
          </w:rPr>
          <w:fldChar w:fldCharType="end"/>
        </w:r>
      </w:hyperlink>
    </w:p>
    <w:p w:rsidR="005074A1" w:rsidRDefault="00A503DB" w:rsidP="00243AED">
      <w:pPr>
        <w:pStyle w:val="Obsah3"/>
        <w:rPr>
          <w:rFonts w:ascii="Calibri" w:hAnsi="Calibri" w:cs="Calibri"/>
          <w:i w:val="0"/>
          <w:iCs w:val="0"/>
          <w:noProof/>
          <w:sz w:val="22"/>
          <w:szCs w:val="22"/>
        </w:rPr>
      </w:pPr>
      <w:hyperlink w:anchor="_Toc328471054" w:history="1">
        <w:r w:rsidR="005074A1" w:rsidRPr="005D345A">
          <w:rPr>
            <w:rStyle w:val="Hypertextovodkaz"/>
            <w:noProof/>
          </w:rPr>
          <w:t>2.6.</w:t>
        </w:r>
        <w:r w:rsidR="005074A1">
          <w:rPr>
            <w:rFonts w:ascii="Calibri" w:hAnsi="Calibri" w:cs="Calibri"/>
            <w:i w:val="0"/>
            <w:iCs w:val="0"/>
            <w:noProof/>
            <w:sz w:val="22"/>
            <w:szCs w:val="22"/>
          </w:rPr>
          <w:tab/>
        </w:r>
        <w:r w:rsidR="005074A1" w:rsidRPr="005D345A">
          <w:rPr>
            <w:rStyle w:val="Hypertextovodkaz"/>
            <w:noProof/>
          </w:rPr>
          <w:t>Transparentnost</w:t>
        </w:r>
        <w:r w:rsidR="005074A1">
          <w:rPr>
            <w:noProof/>
            <w:webHidden/>
          </w:rPr>
          <w:tab/>
        </w:r>
        <w:r>
          <w:rPr>
            <w:noProof/>
            <w:webHidden/>
          </w:rPr>
          <w:fldChar w:fldCharType="begin"/>
        </w:r>
        <w:r w:rsidR="005074A1">
          <w:rPr>
            <w:noProof/>
            <w:webHidden/>
          </w:rPr>
          <w:instrText xml:space="preserve"> PAGEREF _Toc328471054 \h </w:instrText>
        </w:r>
        <w:r>
          <w:rPr>
            <w:noProof/>
            <w:webHidden/>
          </w:rPr>
        </w:r>
        <w:r>
          <w:rPr>
            <w:noProof/>
            <w:webHidden/>
          </w:rPr>
          <w:fldChar w:fldCharType="separate"/>
        </w:r>
        <w:r w:rsidR="00243AED">
          <w:rPr>
            <w:noProof/>
            <w:webHidden/>
          </w:rPr>
          <w:t>4</w:t>
        </w:r>
        <w:r>
          <w:rPr>
            <w:noProof/>
            <w:webHidden/>
          </w:rPr>
          <w:fldChar w:fldCharType="end"/>
        </w:r>
      </w:hyperlink>
    </w:p>
    <w:p w:rsidR="005074A1" w:rsidRDefault="00A503DB" w:rsidP="00243AED">
      <w:pPr>
        <w:pStyle w:val="Obsah3"/>
        <w:rPr>
          <w:rFonts w:ascii="Calibri" w:hAnsi="Calibri" w:cs="Calibri"/>
          <w:i w:val="0"/>
          <w:iCs w:val="0"/>
          <w:noProof/>
          <w:sz w:val="22"/>
          <w:szCs w:val="22"/>
        </w:rPr>
      </w:pPr>
      <w:hyperlink w:anchor="_Toc328471055" w:history="1">
        <w:r w:rsidR="005074A1" w:rsidRPr="005D345A">
          <w:rPr>
            <w:rStyle w:val="Hypertextovodkaz"/>
            <w:noProof/>
          </w:rPr>
          <w:t>2.7.</w:t>
        </w:r>
        <w:r w:rsidR="005074A1">
          <w:rPr>
            <w:rFonts w:ascii="Calibri" w:hAnsi="Calibri" w:cs="Calibri"/>
            <w:i w:val="0"/>
            <w:iCs w:val="0"/>
            <w:noProof/>
            <w:sz w:val="22"/>
            <w:szCs w:val="22"/>
          </w:rPr>
          <w:tab/>
        </w:r>
        <w:r w:rsidR="005074A1" w:rsidRPr="005D345A">
          <w:rPr>
            <w:rStyle w:val="Hypertextovodkaz"/>
            <w:noProof/>
          </w:rPr>
          <w:t>Proporcionalita</w:t>
        </w:r>
        <w:r w:rsidR="005074A1">
          <w:rPr>
            <w:noProof/>
            <w:webHidden/>
          </w:rPr>
          <w:tab/>
        </w:r>
        <w:r>
          <w:rPr>
            <w:noProof/>
            <w:webHidden/>
          </w:rPr>
          <w:fldChar w:fldCharType="begin"/>
        </w:r>
        <w:r w:rsidR="005074A1">
          <w:rPr>
            <w:noProof/>
            <w:webHidden/>
          </w:rPr>
          <w:instrText xml:space="preserve"> PAGEREF _Toc328471055 \h </w:instrText>
        </w:r>
        <w:r>
          <w:rPr>
            <w:noProof/>
            <w:webHidden/>
          </w:rPr>
        </w:r>
        <w:r>
          <w:rPr>
            <w:noProof/>
            <w:webHidden/>
          </w:rPr>
          <w:fldChar w:fldCharType="separate"/>
        </w:r>
        <w:r w:rsidR="00243AED">
          <w:rPr>
            <w:noProof/>
            <w:webHidden/>
          </w:rPr>
          <w:t>4</w:t>
        </w:r>
        <w:r>
          <w:rPr>
            <w:noProof/>
            <w:webHidden/>
          </w:rPr>
          <w:fldChar w:fldCharType="end"/>
        </w:r>
      </w:hyperlink>
    </w:p>
    <w:p w:rsidR="005074A1" w:rsidRDefault="00A503DB" w:rsidP="00243AED">
      <w:pPr>
        <w:pStyle w:val="Obsah3"/>
        <w:rPr>
          <w:rFonts w:ascii="Calibri" w:hAnsi="Calibri" w:cs="Calibri"/>
          <w:i w:val="0"/>
          <w:iCs w:val="0"/>
          <w:noProof/>
          <w:sz w:val="22"/>
          <w:szCs w:val="22"/>
        </w:rPr>
      </w:pPr>
      <w:hyperlink w:anchor="_Toc328471056" w:history="1">
        <w:r w:rsidR="005074A1" w:rsidRPr="005D345A">
          <w:rPr>
            <w:rStyle w:val="Hypertextovodkaz"/>
            <w:noProof/>
          </w:rPr>
          <w:t>2.8.</w:t>
        </w:r>
        <w:r w:rsidR="005074A1">
          <w:rPr>
            <w:rFonts w:ascii="Calibri" w:hAnsi="Calibri" w:cs="Calibri"/>
            <w:i w:val="0"/>
            <w:iCs w:val="0"/>
            <w:noProof/>
            <w:sz w:val="22"/>
            <w:szCs w:val="22"/>
          </w:rPr>
          <w:tab/>
        </w:r>
        <w:r w:rsidR="005074A1" w:rsidRPr="005D345A">
          <w:rPr>
            <w:rStyle w:val="Hypertextovodkaz"/>
            <w:noProof/>
          </w:rPr>
          <w:t>Vzájemné uznávání osvědčení</w:t>
        </w:r>
        <w:r w:rsidR="005074A1">
          <w:rPr>
            <w:noProof/>
            <w:webHidden/>
          </w:rPr>
          <w:tab/>
        </w:r>
        <w:r>
          <w:rPr>
            <w:noProof/>
            <w:webHidden/>
          </w:rPr>
          <w:fldChar w:fldCharType="begin"/>
        </w:r>
        <w:r w:rsidR="005074A1">
          <w:rPr>
            <w:noProof/>
            <w:webHidden/>
          </w:rPr>
          <w:instrText xml:space="preserve"> PAGEREF _Toc328471056 \h </w:instrText>
        </w:r>
        <w:r>
          <w:rPr>
            <w:noProof/>
            <w:webHidden/>
          </w:rPr>
        </w:r>
        <w:r>
          <w:rPr>
            <w:noProof/>
            <w:webHidden/>
          </w:rPr>
          <w:fldChar w:fldCharType="separate"/>
        </w:r>
        <w:r w:rsidR="00243AED">
          <w:rPr>
            <w:noProof/>
            <w:webHidden/>
          </w:rPr>
          <w:t>4</w:t>
        </w:r>
        <w:r>
          <w:rPr>
            <w:noProof/>
            <w:webHidden/>
          </w:rPr>
          <w:fldChar w:fldCharType="end"/>
        </w:r>
      </w:hyperlink>
    </w:p>
    <w:p w:rsidR="005074A1" w:rsidRDefault="00A503DB" w:rsidP="00243AED">
      <w:pPr>
        <w:pStyle w:val="Obsah1"/>
        <w:tabs>
          <w:tab w:val="right" w:leader="dot" w:pos="9062"/>
        </w:tabs>
        <w:rPr>
          <w:rFonts w:ascii="Calibri" w:hAnsi="Calibri" w:cs="Calibri"/>
          <w:b w:val="0"/>
          <w:bCs w:val="0"/>
          <w:caps w:val="0"/>
          <w:noProof/>
          <w:sz w:val="22"/>
          <w:szCs w:val="22"/>
        </w:rPr>
      </w:pPr>
      <w:hyperlink w:anchor="_Toc328471057" w:history="1">
        <w:r w:rsidR="005074A1" w:rsidRPr="005D345A">
          <w:rPr>
            <w:rStyle w:val="Hypertextovodkaz"/>
            <w:noProof/>
          </w:rPr>
          <w:t>část druhá - základní vymezení oblasti zadávání zakázek, jež zadavatel není povinen zadávat dle zákona</w:t>
        </w:r>
        <w:r w:rsidR="005074A1">
          <w:rPr>
            <w:noProof/>
            <w:webHidden/>
          </w:rPr>
          <w:tab/>
        </w:r>
        <w:r>
          <w:rPr>
            <w:noProof/>
            <w:webHidden/>
          </w:rPr>
          <w:fldChar w:fldCharType="begin"/>
        </w:r>
        <w:r w:rsidR="005074A1">
          <w:rPr>
            <w:noProof/>
            <w:webHidden/>
          </w:rPr>
          <w:instrText xml:space="preserve"> PAGEREF _Toc328471057 \h </w:instrText>
        </w:r>
        <w:r>
          <w:rPr>
            <w:noProof/>
            <w:webHidden/>
          </w:rPr>
        </w:r>
        <w:r>
          <w:rPr>
            <w:noProof/>
            <w:webHidden/>
          </w:rPr>
          <w:fldChar w:fldCharType="separate"/>
        </w:r>
        <w:r w:rsidR="00243AED">
          <w:rPr>
            <w:noProof/>
            <w:webHidden/>
          </w:rPr>
          <w:t>5</w:t>
        </w:r>
        <w:r>
          <w:rPr>
            <w:noProof/>
            <w:webHidden/>
          </w:rPr>
          <w:fldChar w:fldCharType="end"/>
        </w:r>
      </w:hyperlink>
    </w:p>
    <w:p w:rsidR="005074A1" w:rsidRDefault="00A503DB" w:rsidP="00243AED">
      <w:pPr>
        <w:pStyle w:val="Obsah2"/>
        <w:rPr>
          <w:rFonts w:ascii="Calibri" w:hAnsi="Calibri" w:cs="Calibri"/>
          <w:smallCaps w:val="0"/>
          <w:noProof/>
          <w:sz w:val="22"/>
          <w:szCs w:val="22"/>
        </w:rPr>
      </w:pPr>
      <w:hyperlink w:anchor="_Toc328471058" w:history="1">
        <w:r w:rsidR="005074A1" w:rsidRPr="005D345A">
          <w:rPr>
            <w:rStyle w:val="Hypertextovodkaz"/>
            <w:noProof/>
          </w:rPr>
          <w:t>ČLÁNEK 3. -</w:t>
        </w:r>
        <w:r w:rsidR="005074A1">
          <w:rPr>
            <w:rFonts w:ascii="Calibri" w:hAnsi="Calibri" w:cs="Calibri"/>
            <w:smallCaps w:val="0"/>
            <w:noProof/>
            <w:sz w:val="22"/>
            <w:szCs w:val="22"/>
          </w:rPr>
          <w:tab/>
        </w:r>
        <w:r w:rsidR="005074A1" w:rsidRPr="005D345A">
          <w:rPr>
            <w:rStyle w:val="Hypertextovodkaz"/>
            <w:noProof/>
          </w:rPr>
          <w:t>Základní vymezení</w:t>
        </w:r>
        <w:r w:rsidR="005074A1">
          <w:rPr>
            <w:noProof/>
            <w:webHidden/>
          </w:rPr>
          <w:tab/>
        </w:r>
        <w:r>
          <w:rPr>
            <w:noProof/>
            <w:webHidden/>
          </w:rPr>
          <w:fldChar w:fldCharType="begin"/>
        </w:r>
        <w:r w:rsidR="005074A1">
          <w:rPr>
            <w:noProof/>
            <w:webHidden/>
          </w:rPr>
          <w:instrText xml:space="preserve"> PAGEREF _Toc328471058 \h </w:instrText>
        </w:r>
        <w:r>
          <w:rPr>
            <w:noProof/>
            <w:webHidden/>
          </w:rPr>
        </w:r>
        <w:r>
          <w:rPr>
            <w:noProof/>
            <w:webHidden/>
          </w:rPr>
          <w:fldChar w:fldCharType="separate"/>
        </w:r>
        <w:r w:rsidR="00243AED">
          <w:rPr>
            <w:noProof/>
            <w:webHidden/>
          </w:rPr>
          <w:t>5</w:t>
        </w:r>
        <w:r>
          <w:rPr>
            <w:noProof/>
            <w:webHidden/>
          </w:rPr>
          <w:fldChar w:fldCharType="end"/>
        </w:r>
      </w:hyperlink>
    </w:p>
    <w:p w:rsidR="005074A1" w:rsidRDefault="00A503DB" w:rsidP="00243AED">
      <w:pPr>
        <w:pStyle w:val="Obsah2"/>
        <w:rPr>
          <w:rFonts w:ascii="Calibri" w:hAnsi="Calibri" w:cs="Calibri"/>
          <w:smallCaps w:val="0"/>
          <w:noProof/>
          <w:sz w:val="22"/>
          <w:szCs w:val="22"/>
        </w:rPr>
      </w:pPr>
      <w:hyperlink w:anchor="_Toc328471062" w:history="1">
        <w:r w:rsidR="005074A1" w:rsidRPr="005D345A">
          <w:rPr>
            <w:rStyle w:val="Hypertextovodkaz"/>
            <w:noProof/>
          </w:rPr>
          <w:t>ČLÁNEK 4. -</w:t>
        </w:r>
        <w:r w:rsidR="005074A1">
          <w:rPr>
            <w:rFonts w:ascii="Calibri" w:hAnsi="Calibri" w:cs="Calibri"/>
            <w:smallCaps w:val="0"/>
            <w:noProof/>
            <w:sz w:val="22"/>
            <w:szCs w:val="22"/>
          </w:rPr>
          <w:tab/>
        </w:r>
        <w:r w:rsidR="005074A1" w:rsidRPr="005D345A">
          <w:rPr>
            <w:rStyle w:val="Hypertextovodkaz"/>
            <w:noProof/>
          </w:rPr>
          <w:t>Základní požadavky na obsah dokumentů a minimum pro oblast postupů souvisejících se zadáváním zakázky</w:t>
        </w:r>
        <w:r w:rsidR="005074A1">
          <w:rPr>
            <w:noProof/>
            <w:webHidden/>
          </w:rPr>
          <w:tab/>
        </w:r>
        <w:r>
          <w:rPr>
            <w:noProof/>
            <w:webHidden/>
          </w:rPr>
          <w:fldChar w:fldCharType="begin"/>
        </w:r>
        <w:r w:rsidR="005074A1">
          <w:rPr>
            <w:noProof/>
            <w:webHidden/>
          </w:rPr>
          <w:instrText xml:space="preserve"> PAGEREF _Toc328471062 \h </w:instrText>
        </w:r>
        <w:r>
          <w:rPr>
            <w:noProof/>
            <w:webHidden/>
          </w:rPr>
        </w:r>
        <w:r>
          <w:rPr>
            <w:noProof/>
            <w:webHidden/>
          </w:rPr>
          <w:fldChar w:fldCharType="separate"/>
        </w:r>
        <w:r w:rsidR="00243AED">
          <w:rPr>
            <w:noProof/>
            <w:webHidden/>
          </w:rPr>
          <w:t>6</w:t>
        </w:r>
        <w:r>
          <w:rPr>
            <w:noProof/>
            <w:webHidden/>
          </w:rPr>
          <w:fldChar w:fldCharType="end"/>
        </w:r>
      </w:hyperlink>
    </w:p>
    <w:p w:rsidR="005074A1" w:rsidRDefault="00A503DB" w:rsidP="00243AED">
      <w:pPr>
        <w:pStyle w:val="Obsah3"/>
        <w:rPr>
          <w:rFonts w:ascii="Calibri" w:hAnsi="Calibri" w:cs="Calibri"/>
          <w:i w:val="0"/>
          <w:iCs w:val="0"/>
          <w:noProof/>
          <w:sz w:val="22"/>
          <w:szCs w:val="22"/>
        </w:rPr>
      </w:pPr>
      <w:hyperlink w:anchor="_Toc328471063" w:history="1">
        <w:r w:rsidR="005074A1" w:rsidRPr="005D345A">
          <w:rPr>
            <w:rStyle w:val="Hypertextovodkaz"/>
            <w:noProof/>
          </w:rPr>
          <w:t>4.1</w:t>
        </w:r>
        <w:r w:rsidR="005074A1">
          <w:rPr>
            <w:rFonts w:ascii="Calibri" w:hAnsi="Calibri" w:cs="Calibri"/>
            <w:i w:val="0"/>
            <w:iCs w:val="0"/>
            <w:noProof/>
            <w:sz w:val="22"/>
            <w:szCs w:val="22"/>
          </w:rPr>
          <w:tab/>
        </w:r>
        <w:r w:rsidR="005074A1" w:rsidRPr="005D345A">
          <w:rPr>
            <w:rStyle w:val="Hypertextovodkaz"/>
            <w:noProof/>
          </w:rPr>
          <w:t>Zakázka</w:t>
        </w:r>
        <w:r w:rsidR="005074A1">
          <w:rPr>
            <w:noProof/>
            <w:webHidden/>
          </w:rPr>
          <w:tab/>
        </w:r>
        <w:r>
          <w:rPr>
            <w:noProof/>
            <w:webHidden/>
          </w:rPr>
          <w:fldChar w:fldCharType="begin"/>
        </w:r>
        <w:r w:rsidR="005074A1">
          <w:rPr>
            <w:noProof/>
            <w:webHidden/>
          </w:rPr>
          <w:instrText xml:space="preserve"> PAGEREF _Toc328471063 \h </w:instrText>
        </w:r>
        <w:r>
          <w:rPr>
            <w:noProof/>
            <w:webHidden/>
          </w:rPr>
        </w:r>
        <w:r>
          <w:rPr>
            <w:noProof/>
            <w:webHidden/>
          </w:rPr>
          <w:fldChar w:fldCharType="separate"/>
        </w:r>
        <w:r w:rsidR="00243AED">
          <w:rPr>
            <w:noProof/>
            <w:webHidden/>
          </w:rPr>
          <w:t>6</w:t>
        </w:r>
        <w:r>
          <w:rPr>
            <w:noProof/>
            <w:webHidden/>
          </w:rPr>
          <w:fldChar w:fldCharType="end"/>
        </w:r>
      </w:hyperlink>
    </w:p>
    <w:p w:rsidR="005074A1" w:rsidRDefault="00A503DB" w:rsidP="00243AED">
      <w:pPr>
        <w:pStyle w:val="Obsah3"/>
        <w:rPr>
          <w:rFonts w:ascii="Calibri" w:hAnsi="Calibri" w:cs="Calibri"/>
          <w:i w:val="0"/>
          <w:iCs w:val="0"/>
          <w:noProof/>
          <w:sz w:val="22"/>
          <w:szCs w:val="22"/>
        </w:rPr>
      </w:pPr>
      <w:hyperlink w:anchor="_Toc328471064" w:history="1">
        <w:r w:rsidR="005074A1" w:rsidRPr="005D345A">
          <w:rPr>
            <w:rStyle w:val="Hypertextovodkaz"/>
            <w:noProof/>
          </w:rPr>
          <w:t>4.2</w:t>
        </w:r>
        <w:r w:rsidR="005074A1">
          <w:rPr>
            <w:rFonts w:ascii="Calibri" w:hAnsi="Calibri" w:cs="Calibri"/>
            <w:i w:val="0"/>
            <w:iCs w:val="0"/>
            <w:noProof/>
            <w:sz w:val="22"/>
            <w:szCs w:val="22"/>
          </w:rPr>
          <w:tab/>
        </w:r>
        <w:r w:rsidR="005074A1" w:rsidRPr="005D345A">
          <w:rPr>
            <w:rStyle w:val="Hypertextovodkaz"/>
            <w:noProof/>
          </w:rPr>
          <w:t>Stanovení předmětu zakázky</w:t>
        </w:r>
        <w:r w:rsidR="005074A1">
          <w:rPr>
            <w:noProof/>
            <w:webHidden/>
          </w:rPr>
          <w:tab/>
        </w:r>
        <w:r>
          <w:rPr>
            <w:noProof/>
            <w:webHidden/>
          </w:rPr>
          <w:fldChar w:fldCharType="begin"/>
        </w:r>
        <w:r w:rsidR="005074A1">
          <w:rPr>
            <w:noProof/>
            <w:webHidden/>
          </w:rPr>
          <w:instrText xml:space="preserve"> PAGEREF _Toc328471064 \h </w:instrText>
        </w:r>
        <w:r>
          <w:rPr>
            <w:noProof/>
            <w:webHidden/>
          </w:rPr>
        </w:r>
        <w:r>
          <w:rPr>
            <w:noProof/>
            <w:webHidden/>
          </w:rPr>
          <w:fldChar w:fldCharType="separate"/>
        </w:r>
        <w:r w:rsidR="00243AED">
          <w:rPr>
            <w:noProof/>
            <w:webHidden/>
          </w:rPr>
          <w:t>6</w:t>
        </w:r>
        <w:r>
          <w:rPr>
            <w:noProof/>
            <w:webHidden/>
          </w:rPr>
          <w:fldChar w:fldCharType="end"/>
        </w:r>
      </w:hyperlink>
    </w:p>
    <w:p w:rsidR="005074A1" w:rsidRDefault="00A503DB" w:rsidP="00243AED">
      <w:pPr>
        <w:pStyle w:val="Obsah3"/>
        <w:rPr>
          <w:rFonts w:ascii="Calibri" w:hAnsi="Calibri" w:cs="Calibri"/>
          <w:i w:val="0"/>
          <w:iCs w:val="0"/>
          <w:noProof/>
          <w:sz w:val="22"/>
          <w:szCs w:val="22"/>
        </w:rPr>
      </w:pPr>
      <w:hyperlink w:anchor="_Toc328471065" w:history="1">
        <w:r w:rsidR="005074A1" w:rsidRPr="005D345A">
          <w:rPr>
            <w:rStyle w:val="Hypertextovodkaz"/>
            <w:noProof/>
          </w:rPr>
          <w:t>4.3</w:t>
        </w:r>
        <w:r w:rsidR="005074A1">
          <w:rPr>
            <w:rFonts w:ascii="Calibri" w:hAnsi="Calibri" w:cs="Calibri"/>
            <w:i w:val="0"/>
            <w:iCs w:val="0"/>
            <w:noProof/>
            <w:sz w:val="22"/>
            <w:szCs w:val="22"/>
          </w:rPr>
          <w:tab/>
        </w:r>
        <w:r w:rsidR="005074A1" w:rsidRPr="005D345A">
          <w:rPr>
            <w:rStyle w:val="Hypertextovodkaz"/>
            <w:noProof/>
          </w:rPr>
          <w:t>Stanovení předpokládané hodnoty zakázky</w:t>
        </w:r>
        <w:r w:rsidR="005074A1">
          <w:rPr>
            <w:noProof/>
            <w:webHidden/>
          </w:rPr>
          <w:tab/>
        </w:r>
        <w:r>
          <w:rPr>
            <w:noProof/>
            <w:webHidden/>
          </w:rPr>
          <w:fldChar w:fldCharType="begin"/>
        </w:r>
        <w:r w:rsidR="005074A1">
          <w:rPr>
            <w:noProof/>
            <w:webHidden/>
          </w:rPr>
          <w:instrText xml:space="preserve"> PAGEREF _Toc328471065 \h </w:instrText>
        </w:r>
        <w:r>
          <w:rPr>
            <w:noProof/>
            <w:webHidden/>
          </w:rPr>
        </w:r>
        <w:r>
          <w:rPr>
            <w:noProof/>
            <w:webHidden/>
          </w:rPr>
          <w:fldChar w:fldCharType="separate"/>
        </w:r>
        <w:r w:rsidR="00243AED">
          <w:rPr>
            <w:noProof/>
            <w:webHidden/>
          </w:rPr>
          <w:t>7</w:t>
        </w:r>
        <w:r>
          <w:rPr>
            <w:noProof/>
            <w:webHidden/>
          </w:rPr>
          <w:fldChar w:fldCharType="end"/>
        </w:r>
      </w:hyperlink>
    </w:p>
    <w:p w:rsidR="005074A1" w:rsidRDefault="00A503DB" w:rsidP="00243AED">
      <w:pPr>
        <w:pStyle w:val="Obsah3"/>
        <w:rPr>
          <w:rFonts w:ascii="Calibri" w:hAnsi="Calibri" w:cs="Calibri"/>
          <w:i w:val="0"/>
          <w:iCs w:val="0"/>
          <w:noProof/>
          <w:sz w:val="22"/>
          <w:szCs w:val="22"/>
        </w:rPr>
      </w:pPr>
      <w:hyperlink w:anchor="_Toc328471066" w:history="1">
        <w:r w:rsidR="005074A1" w:rsidRPr="005D345A">
          <w:rPr>
            <w:rStyle w:val="Hypertextovodkaz"/>
            <w:noProof/>
          </w:rPr>
          <w:t>4.4</w:t>
        </w:r>
        <w:r w:rsidR="005074A1">
          <w:rPr>
            <w:rFonts w:ascii="Calibri" w:hAnsi="Calibri" w:cs="Calibri"/>
            <w:i w:val="0"/>
            <w:iCs w:val="0"/>
            <w:noProof/>
            <w:sz w:val="22"/>
            <w:szCs w:val="22"/>
          </w:rPr>
          <w:tab/>
        </w:r>
        <w:r w:rsidR="005074A1" w:rsidRPr="005D345A">
          <w:rPr>
            <w:rStyle w:val="Hypertextovodkaz"/>
            <w:noProof/>
          </w:rPr>
          <w:t>Dělení zakázek</w:t>
        </w:r>
        <w:r w:rsidR="005074A1">
          <w:rPr>
            <w:noProof/>
            <w:webHidden/>
          </w:rPr>
          <w:tab/>
        </w:r>
        <w:r>
          <w:rPr>
            <w:noProof/>
            <w:webHidden/>
          </w:rPr>
          <w:fldChar w:fldCharType="begin"/>
        </w:r>
        <w:r w:rsidR="005074A1">
          <w:rPr>
            <w:noProof/>
            <w:webHidden/>
          </w:rPr>
          <w:instrText xml:space="preserve"> PAGEREF _Toc328471066 \h </w:instrText>
        </w:r>
        <w:r>
          <w:rPr>
            <w:noProof/>
            <w:webHidden/>
          </w:rPr>
        </w:r>
        <w:r>
          <w:rPr>
            <w:noProof/>
            <w:webHidden/>
          </w:rPr>
          <w:fldChar w:fldCharType="separate"/>
        </w:r>
        <w:r w:rsidR="00243AED">
          <w:rPr>
            <w:noProof/>
            <w:webHidden/>
          </w:rPr>
          <w:t>7</w:t>
        </w:r>
        <w:r>
          <w:rPr>
            <w:noProof/>
            <w:webHidden/>
          </w:rPr>
          <w:fldChar w:fldCharType="end"/>
        </w:r>
      </w:hyperlink>
    </w:p>
    <w:p w:rsidR="005074A1" w:rsidRDefault="00A503DB" w:rsidP="00243AED">
      <w:pPr>
        <w:pStyle w:val="Obsah3"/>
        <w:rPr>
          <w:rFonts w:ascii="Calibri" w:hAnsi="Calibri" w:cs="Calibri"/>
          <w:i w:val="0"/>
          <w:iCs w:val="0"/>
          <w:noProof/>
          <w:sz w:val="22"/>
          <w:szCs w:val="22"/>
        </w:rPr>
      </w:pPr>
      <w:hyperlink w:anchor="_Toc328471067" w:history="1">
        <w:r w:rsidR="005074A1" w:rsidRPr="005D345A">
          <w:rPr>
            <w:rStyle w:val="Hypertextovodkaz"/>
            <w:noProof/>
          </w:rPr>
          <w:t>4.5</w:t>
        </w:r>
        <w:r w:rsidR="005074A1">
          <w:rPr>
            <w:rFonts w:ascii="Calibri" w:hAnsi="Calibri" w:cs="Calibri"/>
            <w:i w:val="0"/>
            <w:iCs w:val="0"/>
            <w:noProof/>
            <w:sz w:val="22"/>
            <w:szCs w:val="22"/>
          </w:rPr>
          <w:tab/>
        </w:r>
        <w:r w:rsidR="005074A1" w:rsidRPr="005D345A">
          <w:rPr>
            <w:rStyle w:val="Hypertextovodkaz"/>
            <w:noProof/>
          </w:rPr>
          <w:t>Forma zahájení výběrového řízení</w:t>
        </w:r>
        <w:r w:rsidR="005074A1">
          <w:rPr>
            <w:noProof/>
            <w:webHidden/>
          </w:rPr>
          <w:tab/>
        </w:r>
        <w:r>
          <w:rPr>
            <w:noProof/>
            <w:webHidden/>
          </w:rPr>
          <w:fldChar w:fldCharType="begin"/>
        </w:r>
        <w:r w:rsidR="005074A1">
          <w:rPr>
            <w:noProof/>
            <w:webHidden/>
          </w:rPr>
          <w:instrText xml:space="preserve"> PAGEREF _Toc328471067 \h </w:instrText>
        </w:r>
        <w:r>
          <w:rPr>
            <w:noProof/>
            <w:webHidden/>
          </w:rPr>
        </w:r>
        <w:r>
          <w:rPr>
            <w:noProof/>
            <w:webHidden/>
          </w:rPr>
          <w:fldChar w:fldCharType="separate"/>
        </w:r>
        <w:r w:rsidR="00243AED">
          <w:rPr>
            <w:noProof/>
            <w:webHidden/>
          </w:rPr>
          <w:t>8</w:t>
        </w:r>
        <w:r>
          <w:rPr>
            <w:noProof/>
            <w:webHidden/>
          </w:rPr>
          <w:fldChar w:fldCharType="end"/>
        </w:r>
      </w:hyperlink>
    </w:p>
    <w:p w:rsidR="005074A1" w:rsidRDefault="00A503DB" w:rsidP="00243AED">
      <w:pPr>
        <w:pStyle w:val="Obsah3"/>
        <w:rPr>
          <w:rFonts w:ascii="Calibri" w:hAnsi="Calibri" w:cs="Calibri"/>
          <w:i w:val="0"/>
          <w:iCs w:val="0"/>
          <w:noProof/>
          <w:sz w:val="22"/>
          <w:szCs w:val="22"/>
        </w:rPr>
      </w:pPr>
      <w:hyperlink w:anchor="_Toc328471068" w:history="1">
        <w:r w:rsidR="005074A1" w:rsidRPr="005D345A">
          <w:rPr>
            <w:rStyle w:val="Hypertextovodkaz"/>
            <w:noProof/>
          </w:rPr>
          <w:t>4.6</w:t>
        </w:r>
        <w:r w:rsidR="005074A1">
          <w:rPr>
            <w:rFonts w:ascii="Calibri" w:hAnsi="Calibri" w:cs="Calibri"/>
            <w:i w:val="0"/>
            <w:iCs w:val="0"/>
            <w:noProof/>
            <w:sz w:val="22"/>
            <w:szCs w:val="22"/>
          </w:rPr>
          <w:tab/>
        </w:r>
        <w:r w:rsidR="005074A1" w:rsidRPr="005D345A">
          <w:rPr>
            <w:rStyle w:val="Hypertextovodkaz"/>
            <w:noProof/>
          </w:rPr>
          <w:t>Lhůta pro podání nabídek</w:t>
        </w:r>
        <w:r w:rsidR="005074A1">
          <w:rPr>
            <w:noProof/>
            <w:webHidden/>
          </w:rPr>
          <w:tab/>
        </w:r>
        <w:r>
          <w:rPr>
            <w:noProof/>
            <w:webHidden/>
          </w:rPr>
          <w:fldChar w:fldCharType="begin"/>
        </w:r>
        <w:r w:rsidR="005074A1">
          <w:rPr>
            <w:noProof/>
            <w:webHidden/>
          </w:rPr>
          <w:instrText xml:space="preserve"> PAGEREF _Toc328471068 \h </w:instrText>
        </w:r>
        <w:r>
          <w:rPr>
            <w:noProof/>
            <w:webHidden/>
          </w:rPr>
        </w:r>
        <w:r>
          <w:rPr>
            <w:noProof/>
            <w:webHidden/>
          </w:rPr>
          <w:fldChar w:fldCharType="separate"/>
        </w:r>
        <w:r w:rsidR="00243AED">
          <w:rPr>
            <w:noProof/>
            <w:webHidden/>
          </w:rPr>
          <w:t>9</w:t>
        </w:r>
        <w:r>
          <w:rPr>
            <w:noProof/>
            <w:webHidden/>
          </w:rPr>
          <w:fldChar w:fldCharType="end"/>
        </w:r>
      </w:hyperlink>
    </w:p>
    <w:p w:rsidR="005074A1" w:rsidRDefault="00A503DB" w:rsidP="00243AED">
      <w:pPr>
        <w:pStyle w:val="Obsah3"/>
        <w:rPr>
          <w:rFonts w:ascii="Calibri" w:hAnsi="Calibri" w:cs="Calibri"/>
          <w:i w:val="0"/>
          <w:iCs w:val="0"/>
          <w:noProof/>
          <w:sz w:val="22"/>
          <w:szCs w:val="22"/>
        </w:rPr>
      </w:pPr>
      <w:hyperlink w:anchor="_Toc328471069" w:history="1">
        <w:r w:rsidR="005074A1" w:rsidRPr="005D345A">
          <w:rPr>
            <w:rStyle w:val="Hypertextovodkaz"/>
            <w:noProof/>
          </w:rPr>
          <w:t>4.7</w:t>
        </w:r>
        <w:r w:rsidR="005074A1">
          <w:rPr>
            <w:rFonts w:ascii="Calibri" w:hAnsi="Calibri" w:cs="Calibri"/>
            <w:i w:val="0"/>
            <w:iCs w:val="0"/>
            <w:noProof/>
            <w:sz w:val="22"/>
            <w:szCs w:val="22"/>
          </w:rPr>
          <w:tab/>
        </w:r>
        <w:r w:rsidR="005074A1" w:rsidRPr="005D345A">
          <w:rPr>
            <w:rStyle w:val="Hypertextovodkaz"/>
            <w:noProof/>
          </w:rPr>
          <w:t>Uveřejňování informací a dokumentů na profilu zadavatele</w:t>
        </w:r>
        <w:r w:rsidR="005074A1">
          <w:rPr>
            <w:noProof/>
            <w:webHidden/>
          </w:rPr>
          <w:tab/>
        </w:r>
        <w:r>
          <w:rPr>
            <w:noProof/>
            <w:webHidden/>
          </w:rPr>
          <w:fldChar w:fldCharType="begin"/>
        </w:r>
        <w:r w:rsidR="005074A1">
          <w:rPr>
            <w:noProof/>
            <w:webHidden/>
          </w:rPr>
          <w:instrText xml:space="preserve"> PAGEREF _Toc328471069 \h </w:instrText>
        </w:r>
        <w:r>
          <w:rPr>
            <w:noProof/>
            <w:webHidden/>
          </w:rPr>
        </w:r>
        <w:r>
          <w:rPr>
            <w:noProof/>
            <w:webHidden/>
          </w:rPr>
          <w:fldChar w:fldCharType="separate"/>
        </w:r>
        <w:r w:rsidR="00243AED">
          <w:rPr>
            <w:noProof/>
            <w:webHidden/>
          </w:rPr>
          <w:t>10</w:t>
        </w:r>
        <w:r>
          <w:rPr>
            <w:noProof/>
            <w:webHidden/>
          </w:rPr>
          <w:fldChar w:fldCharType="end"/>
        </w:r>
      </w:hyperlink>
    </w:p>
    <w:p w:rsidR="005074A1" w:rsidRDefault="00A503DB" w:rsidP="00243AED">
      <w:pPr>
        <w:pStyle w:val="Obsah2"/>
        <w:rPr>
          <w:rFonts w:ascii="Calibri" w:hAnsi="Calibri" w:cs="Calibri"/>
          <w:smallCaps w:val="0"/>
          <w:noProof/>
          <w:sz w:val="22"/>
          <w:szCs w:val="22"/>
        </w:rPr>
      </w:pPr>
      <w:hyperlink w:anchor="_Toc328471070" w:history="1">
        <w:r w:rsidR="005074A1" w:rsidRPr="005D345A">
          <w:rPr>
            <w:rStyle w:val="Hypertextovodkaz"/>
            <w:noProof/>
          </w:rPr>
          <w:t>ČLÁNEK 5. -</w:t>
        </w:r>
        <w:r w:rsidR="005074A1">
          <w:rPr>
            <w:rFonts w:ascii="Calibri" w:hAnsi="Calibri" w:cs="Calibri"/>
            <w:smallCaps w:val="0"/>
            <w:noProof/>
            <w:sz w:val="22"/>
            <w:szCs w:val="22"/>
          </w:rPr>
          <w:tab/>
        </w:r>
        <w:r w:rsidR="005074A1" w:rsidRPr="005D345A">
          <w:rPr>
            <w:rStyle w:val="Hypertextovodkaz"/>
            <w:noProof/>
          </w:rPr>
          <w:t>Způsob hodnocení nabídek, výběr nejvhodnější nabídky</w:t>
        </w:r>
        <w:r w:rsidR="005074A1">
          <w:rPr>
            <w:noProof/>
            <w:webHidden/>
          </w:rPr>
          <w:tab/>
        </w:r>
        <w:r>
          <w:rPr>
            <w:noProof/>
            <w:webHidden/>
          </w:rPr>
          <w:fldChar w:fldCharType="begin"/>
        </w:r>
        <w:r w:rsidR="005074A1">
          <w:rPr>
            <w:noProof/>
            <w:webHidden/>
          </w:rPr>
          <w:instrText xml:space="preserve"> PAGEREF _Toc328471070 \h </w:instrText>
        </w:r>
        <w:r>
          <w:rPr>
            <w:noProof/>
            <w:webHidden/>
          </w:rPr>
        </w:r>
        <w:r>
          <w:rPr>
            <w:noProof/>
            <w:webHidden/>
          </w:rPr>
          <w:fldChar w:fldCharType="separate"/>
        </w:r>
        <w:r w:rsidR="00243AED">
          <w:rPr>
            <w:noProof/>
            <w:webHidden/>
          </w:rPr>
          <w:t>10</w:t>
        </w:r>
        <w:r>
          <w:rPr>
            <w:noProof/>
            <w:webHidden/>
          </w:rPr>
          <w:fldChar w:fldCharType="end"/>
        </w:r>
      </w:hyperlink>
    </w:p>
    <w:p w:rsidR="005074A1" w:rsidRDefault="00A503DB" w:rsidP="00243AED">
      <w:pPr>
        <w:pStyle w:val="Obsah3"/>
        <w:rPr>
          <w:rFonts w:ascii="Calibri" w:hAnsi="Calibri" w:cs="Calibri"/>
          <w:i w:val="0"/>
          <w:iCs w:val="0"/>
          <w:noProof/>
          <w:sz w:val="22"/>
          <w:szCs w:val="22"/>
        </w:rPr>
      </w:pPr>
      <w:hyperlink w:anchor="_Toc328471071" w:history="1">
        <w:r w:rsidR="005074A1" w:rsidRPr="005D345A">
          <w:rPr>
            <w:rStyle w:val="Hypertextovodkaz"/>
            <w:noProof/>
          </w:rPr>
          <w:t>5.1.</w:t>
        </w:r>
        <w:r w:rsidR="005074A1">
          <w:rPr>
            <w:rFonts w:ascii="Calibri" w:hAnsi="Calibri" w:cs="Calibri"/>
            <w:i w:val="0"/>
            <w:iCs w:val="0"/>
            <w:noProof/>
            <w:sz w:val="22"/>
            <w:szCs w:val="22"/>
          </w:rPr>
          <w:tab/>
        </w:r>
        <w:r w:rsidR="005074A1" w:rsidRPr="005D345A">
          <w:rPr>
            <w:rStyle w:val="Hypertextovodkaz"/>
            <w:noProof/>
          </w:rPr>
          <w:t xml:space="preserve"> Vymezení způsobu hodnocení nabídek</w:t>
        </w:r>
        <w:r w:rsidR="005074A1">
          <w:rPr>
            <w:noProof/>
            <w:webHidden/>
          </w:rPr>
          <w:tab/>
        </w:r>
        <w:r>
          <w:rPr>
            <w:noProof/>
            <w:webHidden/>
          </w:rPr>
          <w:fldChar w:fldCharType="begin"/>
        </w:r>
        <w:r w:rsidR="005074A1">
          <w:rPr>
            <w:noProof/>
            <w:webHidden/>
          </w:rPr>
          <w:instrText xml:space="preserve"> PAGEREF _Toc328471071 \h </w:instrText>
        </w:r>
        <w:r>
          <w:rPr>
            <w:noProof/>
            <w:webHidden/>
          </w:rPr>
        </w:r>
        <w:r>
          <w:rPr>
            <w:noProof/>
            <w:webHidden/>
          </w:rPr>
          <w:fldChar w:fldCharType="separate"/>
        </w:r>
        <w:r w:rsidR="00243AED">
          <w:rPr>
            <w:noProof/>
            <w:webHidden/>
          </w:rPr>
          <w:t>10</w:t>
        </w:r>
        <w:r>
          <w:rPr>
            <w:noProof/>
            <w:webHidden/>
          </w:rPr>
          <w:fldChar w:fldCharType="end"/>
        </w:r>
      </w:hyperlink>
    </w:p>
    <w:p w:rsidR="005074A1" w:rsidRDefault="00A503DB" w:rsidP="00243AED">
      <w:pPr>
        <w:pStyle w:val="Obsah3"/>
        <w:rPr>
          <w:rFonts w:ascii="Calibri" w:hAnsi="Calibri" w:cs="Calibri"/>
          <w:i w:val="0"/>
          <w:iCs w:val="0"/>
          <w:noProof/>
          <w:sz w:val="22"/>
          <w:szCs w:val="22"/>
        </w:rPr>
      </w:pPr>
      <w:hyperlink w:anchor="_Toc328471072" w:history="1">
        <w:r w:rsidR="005074A1" w:rsidRPr="005D345A">
          <w:rPr>
            <w:rStyle w:val="Hypertextovodkaz"/>
            <w:noProof/>
          </w:rPr>
          <w:t>5.2</w:t>
        </w:r>
        <w:r w:rsidR="005074A1">
          <w:rPr>
            <w:rFonts w:ascii="Calibri" w:hAnsi="Calibri" w:cs="Calibri"/>
            <w:i w:val="0"/>
            <w:iCs w:val="0"/>
            <w:noProof/>
            <w:sz w:val="22"/>
            <w:szCs w:val="22"/>
          </w:rPr>
          <w:tab/>
        </w:r>
        <w:r w:rsidR="005074A1" w:rsidRPr="005D345A">
          <w:rPr>
            <w:rStyle w:val="Hypertextovodkaz"/>
            <w:noProof/>
          </w:rPr>
          <w:t>Hodnocení nabídek prováděné pověřenou osobou zadavatele (ad. 5.1.1. písm. a))</w:t>
        </w:r>
        <w:r w:rsidR="005074A1">
          <w:rPr>
            <w:noProof/>
            <w:webHidden/>
          </w:rPr>
          <w:tab/>
        </w:r>
        <w:r>
          <w:rPr>
            <w:noProof/>
            <w:webHidden/>
          </w:rPr>
          <w:fldChar w:fldCharType="begin"/>
        </w:r>
        <w:r w:rsidR="005074A1">
          <w:rPr>
            <w:noProof/>
            <w:webHidden/>
          </w:rPr>
          <w:instrText xml:space="preserve"> PAGEREF _Toc328471072 \h </w:instrText>
        </w:r>
        <w:r>
          <w:rPr>
            <w:noProof/>
            <w:webHidden/>
          </w:rPr>
        </w:r>
        <w:r>
          <w:rPr>
            <w:noProof/>
            <w:webHidden/>
          </w:rPr>
          <w:fldChar w:fldCharType="separate"/>
        </w:r>
        <w:r w:rsidR="00243AED">
          <w:rPr>
            <w:noProof/>
            <w:webHidden/>
          </w:rPr>
          <w:t>10</w:t>
        </w:r>
        <w:r>
          <w:rPr>
            <w:noProof/>
            <w:webHidden/>
          </w:rPr>
          <w:fldChar w:fldCharType="end"/>
        </w:r>
      </w:hyperlink>
    </w:p>
    <w:p w:rsidR="005074A1" w:rsidRDefault="00A503DB" w:rsidP="00243AED">
      <w:pPr>
        <w:pStyle w:val="Obsah3"/>
        <w:rPr>
          <w:rFonts w:ascii="Calibri" w:hAnsi="Calibri" w:cs="Calibri"/>
          <w:i w:val="0"/>
          <w:iCs w:val="0"/>
          <w:noProof/>
          <w:sz w:val="22"/>
          <w:szCs w:val="22"/>
        </w:rPr>
      </w:pPr>
      <w:hyperlink w:anchor="_Toc328471073" w:history="1">
        <w:r w:rsidR="005074A1" w:rsidRPr="005D345A">
          <w:rPr>
            <w:rStyle w:val="Hypertextovodkaz"/>
            <w:noProof/>
          </w:rPr>
          <w:t>5.3</w:t>
        </w:r>
        <w:r w:rsidR="005074A1">
          <w:rPr>
            <w:rFonts w:ascii="Calibri" w:hAnsi="Calibri" w:cs="Calibri"/>
            <w:i w:val="0"/>
            <w:iCs w:val="0"/>
            <w:noProof/>
            <w:sz w:val="22"/>
            <w:szCs w:val="22"/>
          </w:rPr>
          <w:tab/>
        </w:r>
        <w:r w:rsidR="005074A1" w:rsidRPr="005D345A">
          <w:rPr>
            <w:rStyle w:val="Hypertextovodkaz"/>
            <w:noProof/>
          </w:rPr>
          <w:t>Hodnocení nabídek prováděné hodnotící komisí (ad. 5.1.1. písm. b))</w:t>
        </w:r>
        <w:r w:rsidR="005074A1">
          <w:rPr>
            <w:noProof/>
            <w:webHidden/>
          </w:rPr>
          <w:tab/>
        </w:r>
        <w:r>
          <w:rPr>
            <w:noProof/>
            <w:webHidden/>
          </w:rPr>
          <w:fldChar w:fldCharType="begin"/>
        </w:r>
        <w:r w:rsidR="005074A1">
          <w:rPr>
            <w:noProof/>
            <w:webHidden/>
          </w:rPr>
          <w:instrText xml:space="preserve"> PAGEREF _Toc328471073 \h </w:instrText>
        </w:r>
        <w:r>
          <w:rPr>
            <w:noProof/>
            <w:webHidden/>
          </w:rPr>
        </w:r>
        <w:r>
          <w:rPr>
            <w:noProof/>
            <w:webHidden/>
          </w:rPr>
          <w:fldChar w:fldCharType="separate"/>
        </w:r>
        <w:r w:rsidR="00243AED">
          <w:rPr>
            <w:noProof/>
            <w:webHidden/>
          </w:rPr>
          <w:t>12</w:t>
        </w:r>
        <w:r>
          <w:rPr>
            <w:noProof/>
            <w:webHidden/>
          </w:rPr>
          <w:fldChar w:fldCharType="end"/>
        </w:r>
      </w:hyperlink>
    </w:p>
    <w:p w:rsidR="005074A1" w:rsidRDefault="00A503DB" w:rsidP="00243AED">
      <w:pPr>
        <w:pStyle w:val="Obsah3"/>
        <w:rPr>
          <w:rFonts w:ascii="Calibri" w:hAnsi="Calibri" w:cs="Calibri"/>
          <w:i w:val="0"/>
          <w:iCs w:val="0"/>
          <w:noProof/>
          <w:sz w:val="22"/>
          <w:szCs w:val="22"/>
        </w:rPr>
      </w:pPr>
      <w:hyperlink w:anchor="_Toc328471074" w:history="1">
        <w:r w:rsidR="005074A1" w:rsidRPr="005D345A">
          <w:rPr>
            <w:rStyle w:val="Hypertextovodkaz"/>
            <w:noProof/>
          </w:rPr>
          <w:t>5.4</w:t>
        </w:r>
        <w:r w:rsidR="005074A1">
          <w:rPr>
            <w:rFonts w:ascii="Calibri" w:hAnsi="Calibri" w:cs="Calibri"/>
            <w:i w:val="0"/>
            <w:iCs w:val="0"/>
            <w:noProof/>
            <w:sz w:val="22"/>
            <w:szCs w:val="22"/>
          </w:rPr>
          <w:tab/>
        </w:r>
        <w:r w:rsidR="005074A1" w:rsidRPr="005D345A">
          <w:rPr>
            <w:rStyle w:val="Hypertextovodkaz"/>
            <w:noProof/>
          </w:rPr>
          <w:t>Společná ustanovení ke způsobu hodnocení nabídek</w:t>
        </w:r>
        <w:r w:rsidR="005074A1">
          <w:rPr>
            <w:noProof/>
            <w:webHidden/>
          </w:rPr>
          <w:tab/>
        </w:r>
        <w:r>
          <w:rPr>
            <w:noProof/>
            <w:webHidden/>
          </w:rPr>
          <w:fldChar w:fldCharType="begin"/>
        </w:r>
        <w:r w:rsidR="005074A1">
          <w:rPr>
            <w:noProof/>
            <w:webHidden/>
          </w:rPr>
          <w:instrText xml:space="preserve"> PAGEREF _Toc328471074 \h </w:instrText>
        </w:r>
        <w:r>
          <w:rPr>
            <w:noProof/>
            <w:webHidden/>
          </w:rPr>
        </w:r>
        <w:r>
          <w:rPr>
            <w:noProof/>
            <w:webHidden/>
          </w:rPr>
          <w:fldChar w:fldCharType="separate"/>
        </w:r>
        <w:r w:rsidR="00243AED">
          <w:rPr>
            <w:noProof/>
            <w:webHidden/>
          </w:rPr>
          <w:t>13</w:t>
        </w:r>
        <w:r>
          <w:rPr>
            <w:noProof/>
            <w:webHidden/>
          </w:rPr>
          <w:fldChar w:fldCharType="end"/>
        </w:r>
      </w:hyperlink>
    </w:p>
    <w:p w:rsidR="005074A1" w:rsidRDefault="00A503DB" w:rsidP="00243AED">
      <w:pPr>
        <w:pStyle w:val="Obsah2"/>
        <w:rPr>
          <w:rFonts w:ascii="Calibri" w:hAnsi="Calibri" w:cs="Calibri"/>
          <w:smallCaps w:val="0"/>
          <w:noProof/>
          <w:sz w:val="22"/>
          <w:szCs w:val="22"/>
        </w:rPr>
      </w:pPr>
      <w:hyperlink w:anchor="_Toc328471075" w:history="1">
        <w:r w:rsidR="005074A1" w:rsidRPr="005D345A">
          <w:rPr>
            <w:rStyle w:val="Hypertextovodkaz"/>
            <w:noProof/>
          </w:rPr>
          <w:t>ČLÁNEK 6. -</w:t>
        </w:r>
        <w:r w:rsidR="005074A1">
          <w:rPr>
            <w:rFonts w:ascii="Calibri" w:hAnsi="Calibri" w:cs="Calibri"/>
            <w:smallCaps w:val="0"/>
            <w:noProof/>
            <w:sz w:val="22"/>
            <w:szCs w:val="22"/>
          </w:rPr>
          <w:tab/>
        </w:r>
        <w:r w:rsidR="005074A1" w:rsidRPr="005D345A">
          <w:rPr>
            <w:rStyle w:val="Hypertextovodkaz"/>
            <w:noProof/>
          </w:rPr>
          <w:t>Smlouva s dodavatelem</w:t>
        </w:r>
        <w:r w:rsidR="005074A1">
          <w:rPr>
            <w:noProof/>
            <w:webHidden/>
          </w:rPr>
          <w:tab/>
        </w:r>
        <w:r>
          <w:rPr>
            <w:noProof/>
            <w:webHidden/>
          </w:rPr>
          <w:fldChar w:fldCharType="begin"/>
        </w:r>
        <w:r w:rsidR="005074A1">
          <w:rPr>
            <w:noProof/>
            <w:webHidden/>
          </w:rPr>
          <w:instrText xml:space="preserve"> PAGEREF _Toc328471075 \h </w:instrText>
        </w:r>
        <w:r>
          <w:rPr>
            <w:noProof/>
            <w:webHidden/>
          </w:rPr>
        </w:r>
        <w:r>
          <w:rPr>
            <w:noProof/>
            <w:webHidden/>
          </w:rPr>
          <w:fldChar w:fldCharType="separate"/>
        </w:r>
        <w:r w:rsidR="00243AED">
          <w:rPr>
            <w:noProof/>
            <w:webHidden/>
          </w:rPr>
          <w:t>13</w:t>
        </w:r>
        <w:r>
          <w:rPr>
            <w:noProof/>
            <w:webHidden/>
          </w:rPr>
          <w:fldChar w:fldCharType="end"/>
        </w:r>
      </w:hyperlink>
    </w:p>
    <w:p w:rsidR="005074A1" w:rsidRDefault="00A503DB" w:rsidP="00243AED">
      <w:pPr>
        <w:pStyle w:val="Obsah2"/>
        <w:rPr>
          <w:rFonts w:ascii="Calibri" w:hAnsi="Calibri" w:cs="Calibri"/>
          <w:smallCaps w:val="0"/>
          <w:noProof/>
          <w:sz w:val="22"/>
          <w:szCs w:val="22"/>
        </w:rPr>
      </w:pPr>
      <w:hyperlink w:anchor="_Toc328471081" w:history="1">
        <w:r w:rsidR="005074A1" w:rsidRPr="005D345A">
          <w:rPr>
            <w:rStyle w:val="Hypertextovodkaz"/>
            <w:noProof/>
          </w:rPr>
          <w:t>ČLÁNEK 7. -</w:t>
        </w:r>
        <w:r w:rsidR="005074A1">
          <w:rPr>
            <w:rFonts w:ascii="Calibri" w:hAnsi="Calibri" w:cs="Calibri"/>
            <w:smallCaps w:val="0"/>
            <w:noProof/>
            <w:sz w:val="22"/>
            <w:szCs w:val="22"/>
          </w:rPr>
          <w:tab/>
        </w:r>
        <w:r w:rsidR="005074A1" w:rsidRPr="005D345A">
          <w:rPr>
            <w:rStyle w:val="Hypertextovodkaz"/>
            <w:noProof/>
          </w:rPr>
          <w:t>Výjimky v postupech při výběru dodavatele</w:t>
        </w:r>
        <w:r w:rsidR="005074A1">
          <w:rPr>
            <w:noProof/>
            <w:webHidden/>
          </w:rPr>
          <w:tab/>
        </w:r>
        <w:r>
          <w:rPr>
            <w:noProof/>
            <w:webHidden/>
          </w:rPr>
          <w:fldChar w:fldCharType="begin"/>
        </w:r>
        <w:r w:rsidR="005074A1">
          <w:rPr>
            <w:noProof/>
            <w:webHidden/>
          </w:rPr>
          <w:instrText xml:space="preserve"> PAGEREF _Toc328471081 \h </w:instrText>
        </w:r>
        <w:r>
          <w:rPr>
            <w:noProof/>
            <w:webHidden/>
          </w:rPr>
        </w:r>
        <w:r>
          <w:rPr>
            <w:noProof/>
            <w:webHidden/>
          </w:rPr>
          <w:fldChar w:fldCharType="separate"/>
        </w:r>
        <w:r w:rsidR="00243AED">
          <w:rPr>
            <w:noProof/>
            <w:webHidden/>
          </w:rPr>
          <w:t>15</w:t>
        </w:r>
        <w:r>
          <w:rPr>
            <w:noProof/>
            <w:webHidden/>
          </w:rPr>
          <w:fldChar w:fldCharType="end"/>
        </w:r>
      </w:hyperlink>
    </w:p>
    <w:p w:rsidR="005074A1" w:rsidRDefault="00A503DB" w:rsidP="00243AED">
      <w:pPr>
        <w:pStyle w:val="Obsah2"/>
        <w:rPr>
          <w:rFonts w:ascii="Calibri" w:hAnsi="Calibri" w:cs="Calibri"/>
          <w:smallCaps w:val="0"/>
          <w:noProof/>
          <w:sz w:val="22"/>
          <w:szCs w:val="22"/>
        </w:rPr>
      </w:pPr>
      <w:hyperlink w:anchor="_Toc328471099" w:history="1">
        <w:r w:rsidR="005074A1" w:rsidRPr="005D345A">
          <w:rPr>
            <w:rStyle w:val="Hypertextovodkaz"/>
            <w:noProof/>
          </w:rPr>
          <w:t>ČLÁNEK 8. -</w:t>
        </w:r>
        <w:r w:rsidR="005074A1">
          <w:rPr>
            <w:rFonts w:ascii="Calibri" w:hAnsi="Calibri" w:cs="Calibri"/>
            <w:smallCaps w:val="0"/>
            <w:noProof/>
            <w:sz w:val="22"/>
            <w:szCs w:val="22"/>
          </w:rPr>
          <w:tab/>
        </w:r>
        <w:r w:rsidR="005074A1" w:rsidRPr="005D345A">
          <w:rPr>
            <w:rStyle w:val="Hypertextovodkaz"/>
            <w:noProof/>
          </w:rPr>
          <w:t>Poskytování informací všem účastníkům řízení</w:t>
        </w:r>
        <w:r w:rsidR="005074A1">
          <w:rPr>
            <w:noProof/>
            <w:webHidden/>
          </w:rPr>
          <w:tab/>
        </w:r>
        <w:r>
          <w:rPr>
            <w:noProof/>
            <w:webHidden/>
          </w:rPr>
          <w:fldChar w:fldCharType="begin"/>
        </w:r>
        <w:r w:rsidR="005074A1">
          <w:rPr>
            <w:noProof/>
            <w:webHidden/>
          </w:rPr>
          <w:instrText xml:space="preserve"> PAGEREF _Toc328471099 \h </w:instrText>
        </w:r>
        <w:r>
          <w:rPr>
            <w:noProof/>
            <w:webHidden/>
          </w:rPr>
        </w:r>
        <w:r>
          <w:rPr>
            <w:noProof/>
            <w:webHidden/>
          </w:rPr>
          <w:fldChar w:fldCharType="separate"/>
        </w:r>
        <w:r w:rsidR="00243AED">
          <w:rPr>
            <w:noProof/>
            <w:webHidden/>
          </w:rPr>
          <w:t>15</w:t>
        </w:r>
        <w:r>
          <w:rPr>
            <w:noProof/>
            <w:webHidden/>
          </w:rPr>
          <w:fldChar w:fldCharType="end"/>
        </w:r>
      </w:hyperlink>
    </w:p>
    <w:p w:rsidR="005074A1" w:rsidRDefault="00A503DB" w:rsidP="00243AED">
      <w:pPr>
        <w:pStyle w:val="Obsah2"/>
        <w:rPr>
          <w:rFonts w:ascii="Calibri" w:hAnsi="Calibri" w:cs="Calibri"/>
          <w:smallCaps w:val="0"/>
          <w:noProof/>
          <w:sz w:val="22"/>
          <w:szCs w:val="22"/>
        </w:rPr>
      </w:pPr>
      <w:hyperlink w:anchor="_Toc328471103" w:history="1">
        <w:r w:rsidR="005074A1" w:rsidRPr="005D345A">
          <w:rPr>
            <w:rStyle w:val="Hypertextovodkaz"/>
            <w:noProof/>
          </w:rPr>
          <w:t>ČLÁNEK 9. -</w:t>
        </w:r>
        <w:r w:rsidR="005074A1">
          <w:rPr>
            <w:rFonts w:ascii="Calibri" w:hAnsi="Calibri" w:cs="Calibri"/>
            <w:smallCaps w:val="0"/>
            <w:noProof/>
            <w:sz w:val="22"/>
            <w:szCs w:val="22"/>
          </w:rPr>
          <w:tab/>
        </w:r>
        <w:r w:rsidR="005074A1" w:rsidRPr="005D345A">
          <w:rPr>
            <w:rStyle w:val="Hypertextovodkaz"/>
            <w:noProof/>
          </w:rPr>
          <w:t>Zrušení výběrového řízení</w:t>
        </w:r>
        <w:r w:rsidR="005074A1">
          <w:rPr>
            <w:noProof/>
            <w:webHidden/>
          </w:rPr>
          <w:tab/>
        </w:r>
        <w:r>
          <w:rPr>
            <w:noProof/>
            <w:webHidden/>
          </w:rPr>
          <w:fldChar w:fldCharType="begin"/>
        </w:r>
        <w:r w:rsidR="005074A1">
          <w:rPr>
            <w:noProof/>
            <w:webHidden/>
          </w:rPr>
          <w:instrText xml:space="preserve"> PAGEREF _Toc328471103 \h </w:instrText>
        </w:r>
        <w:r>
          <w:rPr>
            <w:noProof/>
            <w:webHidden/>
          </w:rPr>
        </w:r>
        <w:r>
          <w:rPr>
            <w:noProof/>
            <w:webHidden/>
          </w:rPr>
          <w:fldChar w:fldCharType="separate"/>
        </w:r>
        <w:r w:rsidR="00243AED">
          <w:rPr>
            <w:noProof/>
            <w:webHidden/>
          </w:rPr>
          <w:t>16</w:t>
        </w:r>
        <w:r>
          <w:rPr>
            <w:noProof/>
            <w:webHidden/>
          </w:rPr>
          <w:fldChar w:fldCharType="end"/>
        </w:r>
      </w:hyperlink>
    </w:p>
    <w:p w:rsidR="005074A1" w:rsidRDefault="00A503DB" w:rsidP="00243AED">
      <w:pPr>
        <w:pStyle w:val="Obsah2"/>
        <w:rPr>
          <w:rFonts w:ascii="Calibri" w:hAnsi="Calibri" w:cs="Calibri"/>
          <w:smallCaps w:val="0"/>
          <w:noProof/>
          <w:sz w:val="22"/>
          <w:szCs w:val="22"/>
        </w:rPr>
      </w:pPr>
      <w:hyperlink w:anchor="_Toc328471108" w:history="1">
        <w:r w:rsidR="005074A1" w:rsidRPr="005D345A">
          <w:rPr>
            <w:rStyle w:val="Hypertextovodkaz"/>
            <w:noProof/>
          </w:rPr>
          <w:t>ČLÁNEK 10. -</w:t>
        </w:r>
        <w:r w:rsidR="005074A1">
          <w:rPr>
            <w:rFonts w:ascii="Calibri" w:hAnsi="Calibri" w:cs="Calibri"/>
            <w:smallCaps w:val="0"/>
            <w:noProof/>
            <w:sz w:val="22"/>
            <w:szCs w:val="22"/>
          </w:rPr>
          <w:tab/>
        </w:r>
        <w:r w:rsidR="005074A1">
          <w:rPr>
            <w:rStyle w:val="Hypertextovodkaz"/>
            <w:noProof/>
          </w:rPr>
          <w:t>Platnost</w:t>
        </w:r>
        <w:r w:rsidR="005074A1" w:rsidRPr="005D345A">
          <w:rPr>
            <w:rStyle w:val="Hypertextovodkaz"/>
            <w:noProof/>
          </w:rPr>
          <w:t xml:space="preserve"> doplňujícího výkladu</w:t>
        </w:r>
        <w:r w:rsidR="005074A1">
          <w:rPr>
            <w:noProof/>
            <w:webHidden/>
          </w:rPr>
          <w:tab/>
        </w:r>
        <w:r>
          <w:rPr>
            <w:noProof/>
            <w:webHidden/>
          </w:rPr>
          <w:fldChar w:fldCharType="begin"/>
        </w:r>
        <w:r w:rsidR="005074A1">
          <w:rPr>
            <w:noProof/>
            <w:webHidden/>
          </w:rPr>
          <w:instrText xml:space="preserve"> PAGEREF _Toc328471108 \h </w:instrText>
        </w:r>
        <w:r>
          <w:rPr>
            <w:noProof/>
            <w:webHidden/>
          </w:rPr>
        </w:r>
        <w:r>
          <w:rPr>
            <w:noProof/>
            <w:webHidden/>
          </w:rPr>
          <w:fldChar w:fldCharType="separate"/>
        </w:r>
        <w:r w:rsidR="00243AED">
          <w:rPr>
            <w:noProof/>
            <w:webHidden/>
          </w:rPr>
          <w:t>17</w:t>
        </w:r>
        <w:r>
          <w:rPr>
            <w:noProof/>
            <w:webHidden/>
          </w:rPr>
          <w:fldChar w:fldCharType="end"/>
        </w:r>
      </w:hyperlink>
    </w:p>
    <w:p w:rsidR="005074A1" w:rsidRDefault="005074A1" w:rsidP="00243AED">
      <w:pPr>
        <w:pStyle w:val="Obsah2"/>
        <w:rPr>
          <w:rStyle w:val="Hypertextovodkaz"/>
          <w:noProof/>
        </w:rPr>
      </w:pPr>
    </w:p>
    <w:p w:rsidR="005074A1" w:rsidRDefault="00A503DB" w:rsidP="00243AED">
      <w:pPr>
        <w:pStyle w:val="Obsah2"/>
        <w:rPr>
          <w:rFonts w:ascii="Calibri" w:hAnsi="Calibri" w:cs="Calibri"/>
          <w:smallCaps w:val="0"/>
          <w:noProof/>
          <w:sz w:val="22"/>
          <w:szCs w:val="22"/>
        </w:rPr>
      </w:pPr>
      <w:hyperlink w:anchor="_Toc328471109" w:history="1">
        <w:r w:rsidR="005074A1" w:rsidRPr="005D345A">
          <w:rPr>
            <w:rStyle w:val="Hypertextovodkaz"/>
            <w:noProof/>
          </w:rPr>
          <w:t>Příloha č. 1:</w:t>
        </w:r>
        <w:r w:rsidR="005074A1">
          <w:rPr>
            <w:noProof/>
            <w:webHidden/>
          </w:rPr>
          <w:tab/>
        </w:r>
        <w:r w:rsidR="005074A1">
          <w:rPr>
            <w:noProof/>
            <w:webHidden/>
          </w:rPr>
          <w:tab/>
        </w:r>
        <w:r>
          <w:rPr>
            <w:noProof/>
            <w:webHidden/>
          </w:rPr>
          <w:fldChar w:fldCharType="begin"/>
        </w:r>
        <w:r w:rsidR="005074A1">
          <w:rPr>
            <w:noProof/>
            <w:webHidden/>
          </w:rPr>
          <w:instrText xml:space="preserve"> PAGEREF _Toc328471109 \h </w:instrText>
        </w:r>
        <w:r>
          <w:rPr>
            <w:noProof/>
            <w:webHidden/>
          </w:rPr>
        </w:r>
        <w:r>
          <w:rPr>
            <w:noProof/>
            <w:webHidden/>
          </w:rPr>
          <w:fldChar w:fldCharType="separate"/>
        </w:r>
        <w:r w:rsidR="00243AED">
          <w:rPr>
            <w:noProof/>
            <w:webHidden/>
          </w:rPr>
          <w:t>18</w:t>
        </w:r>
        <w:r>
          <w:rPr>
            <w:noProof/>
            <w:webHidden/>
          </w:rPr>
          <w:fldChar w:fldCharType="end"/>
        </w:r>
      </w:hyperlink>
    </w:p>
    <w:p w:rsidR="005074A1" w:rsidRDefault="00A503DB" w:rsidP="00243AED">
      <w:pPr>
        <w:pStyle w:val="Nadpis1"/>
      </w:pPr>
      <w:r>
        <w:fldChar w:fldCharType="end"/>
      </w:r>
    </w:p>
    <w:p w:rsidR="005074A1" w:rsidRDefault="005074A1" w:rsidP="00243AED"/>
    <w:p w:rsidR="005074A1" w:rsidRDefault="005074A1" w:rsidP="00243AED"/>
    <w:p w:rsidR="005074A1" w:rsidRDefault="005074A1" w:rsidP="00243AED"/>
    <w:p w:rsidR="005074A1" w:rsidRDefault="005074A1" w:rsidP="00243AED"/>
    <w:p w:rsidR="005074A1" w:rsidRDefault="005074A1" w:rsidP="00243AED"/>
    <w:p w:rsidR="005074A1" w:rsidRDefault="005074A1" w:rsidP="00243AED"/>
    <w:p w:rsidR="005074A1" w:rsidRPr="00511E80" w:rsidRDefault="005074A1" w:rsidP="00243AED">
      <w:pPr>
        <w:pStyle w:val="Mjstyl1"/>
        <w:ind w:left="360"/>
        <w:jc w:val="center"/>
        <w:rPr>
          <w:sz w:val="34"/>
          <w:szCs w:val="34"/>
          <w:u w:val="single"/>
        </w:rPr>
      </w:pPr>
      <w:bookmarkStart w:id="0" w:name="_Toc199647313"/>
      <w:bookmarkStart w:id="1" w:name="_Toc199647531"/>
      <w:bookmarkStart w:id="2" w:name="_Toc199647571"/>
      <w:bookmarkStart w:id="3" w:name="_Toc199647314"/>
      <w:bookmarkStart w:id="4" w:name="_Toc199647532"/>
      <w:bookmarkStart w:id="5" w:name="_Toc199647572"/>
      <w:bookmarkStart w:id="6" w:name="_Toc199651805"/>
      <w:bookmarkStart w:id="7" w:name="_Toc199647574"/>
      <w:bookmarkStart w:id="8" w:name="_Toc211932102"/>
      <w:bookmarkEnd w:id="0"/>
      <w:bookmarkEnd w:id="1"/>
      <w:bookmarkEnd w:id="2"/>
      <w:bookmarkEnd w:id="3"/>
      <w:bookmarkEnd w:id="4"/>
      <w:bookmarkEnd w:id="5"/>
      <w:bookmarkEnd w:id="6"/>
      <w:r>
        <w:rPr>
          <w:sz w:val="34"/>
          <w:szCs w:val="34"/>
          <w:u w:val="single"/>
        </w:rPr>
        <w:br w:type="page"/>
      </w:r>
      <w:bookmarkStart w:id="9" w:name="_Toc328471046"/>
      <w:r w:rsidRPr="00511E80">
        <w:rPr>
          <w:sz w:val="34"/>
          <w:szCs w:val="34"/>
          <w:u w:val="single"/>
        </w:rPr>
        <w:lastRenderedPageBreak/>
        <w:t>Část první – základní ustanovení</w:t>
      </w:r>
      <w:bookmarkEnd w:id="9"/>
    </w:p>
    <w:p w:rsidR="005074A1" w:rsidRDefault="005074A1" w:rsidP="00243AED">
      <w:pPr>
        <w:jc w:val="both"/>
      </w:pPr>
    </w:p>
    <w:p w:rsidR="005074A1" w:rsidRDefault="005074A1" w:rsidP="00243AED">
      <w:pPr>
        <w:jc w:val="both"/>
        <w:rPr>
          <w:rFonts w:ascii="Arial" w:hAnsi="Arial" w:cs="Arial"/>
          <w:sz w:val="22"/>
          <w:szCs w:val="22"/>
        </w:rPr>
      </w:pPr>
    </w:p>
    <w:p w:rsidR="005074A1" w:rsidRDefault="005074A1" w:rsidP="00243AED">
      <w:pPr>
        <w:jc w:val="both"/>
      </w:pPr>
    </w:p>
    <w:p w:rsidR="005074A1" w:rsidRPr="00877F8A" w:rsidRDefault="005074A1" w:rsidP="00243AED">
      <w:pPr>
        <w:pStyle w:val="Mjstyl2"/>
        <w:numPr>
          <w:ilvl w:val="0"/>
          <w:numId w:val="13"/>
        </w:numPr>
        <w:ind w:left="0" w:firstLine="0"/>
        <w:jc w:val="center"/>
      </w:pPr>
      <w:bookmarkStart w:id="10" w:name="_Toc328471047"/>
      <w:r>
        <w:t>Z</w:t>
      </w:r>
      <w:r w:rsidRPr="00D22483">
        <w:t>ákladní ustanovení</w:t>
      </w:r>
      <w:r>
        <w:t xml:space="preserve"> pro zadávání zakázek</w:t>
      </w:r>
      <w:bookmarkEnd w:id="7"/>
      <w:bookmarkEnd w:id="8"/>
      <w:bookmarkEnd w:id="10"/>
    </w:p>
    <w:p w:rsidR="005074A1" w:rsidRDefault="005074A1" w:rsidP="00243AED">
      <w:pPr>
        <w:pStyle w:val="Char4CharCharCharCharChar"/>
        <w:ind w:left="567" w:hanging="567"/>
        <w:rPr>
          <w:rFonts w:ascii="Arial" w:hAnsi="Arial" w:cs="Arial"/>
          <w:b/>
          <w:bCs/>
          <w:lang w:val="cs-CZ"/>
        </w:rPr>
      </w:pPr>
      <w:bookmarkStart w:id="11" w:name="_Toc212001863"/>
      <w:bookmarkStart w:id="12" w:name="_Toc212002168"/>
      <w:bookmarkStart w:id="13" w:name="_Toc214090499"/>
      <w:r>
        <w:t xml:space="preserve"> </w:t>
      </w:r>
      <w:bookmarkStart w:id="14" w:name="_Toc212001864"/>
      <w:bookmarkStart w:id="15" w:name="_Toc212002169"/>
      <w:bookmarkStart w:id="16" w:name="_Toc214090500"/>
      <w:bookmarkStart w:id="17" w:name="_Toc215308318"/>
      <w:bookmarkStart w:id="18" w:name="_Toc215312425"/>
      <w:bookmarkStart w:id="19" w:name="_Toc215900658"/>
      <w:bookmarkStart w:id="20" w:name="_Toc217555843"/>
      <w:bookmarkStart w:id="21" w:name="_Toc217556182"/>
      <w:bookmarkStart w:id="22" w:name="_Toc286064558"/>
      <w:bookmarkEnd w:id="11"/>
      <w:bookmarkEnd w:id="12"/>
      <w:bookmarkEnd w:id="13"/>
      <w:r w:rsidRPr="003356FD">
        <w:rPr>
          <w:rFonts w:ascii="Arial" w:hAnsi="Arial" w:cs="Arial"/>
          <w:b/>
          <w:bCs/>
          <w:lang w:val="cs-CZ"/>
        </w:rPr>
        <w:t>1.1</w:t>
      </w:r>
      <w:r w:rsidRPr="003356FD">
        <w:rPr>
          <w:rFonts w:ascii="Arial" w:hAnsi="Arial" w:cs="Arial"/>
          <w:b/>
          <w:bCs/>
          <w:lang w:val="cs-CZ"/>
        </w:rPr>
        <w:tab/>
      </w:r>
      <w:r w:rsidRPr="003356FD">
        <w:rPr>
          <w:rFonts w:ascii="Arial" w:hAnsi="Arial" w:cs="Arial"/>
          <w:lang w:val="cs-CZ"/>
        </w:rPr>
        <w:t>Zadavatelé z členských států, včetně těch zadavatelů, kteří nespadají pod působnost zákona č. 137/2006 Sb., jsou při uzavírání smluv, jejichž předmětem je plnění zakázek, které spadají do působnosti Smlouvy o fungování Evropské unie (dále jen „zakázka“), povinni dodržovat pravidla a zásady Smlouvy o fungování Evropské unie. Tyto zásady zahrnují volný pohyb zboží, právo usazování, volný pohyb služeb, zákaz diskriminace, rovné zacházení, transparentnost, proporcionalitu a vzájemné uznávání</w:t>
      </w:r>
      <w:r w:rsidRPr="003356FD">
        <w:rPr>
          <w:rFonts w:ascii="Arial" w:hAnsi="Arial" w:cs="Arial"/>
          <w:vertAlign w:val="superscript"/>
          <w:lang w:val="cs-CZ"/>
        </w:rPr>
        <w:footnoteReference w:id="1"/>
      </w:r>
      <w:r w:rsidRPr="003356FD">
        <w:rPr>
          <w:rFonts w:ascii="Arial" w:hAnsi="Arial" w:cs="Arial"/>
          <w:lang w:val="cs-CZ"/>
        </w:rPr>
        <w:t>.</w:t>
      </w:r>
    </w:p>
    <w:p w:rsidR="005074A1" w:rsidRDefault="005074A1" w:rsidP="00243AED">
      <w:pPr>
        <w:pStyle w:val="Char4CharCharCharCharChar"/>
        <w:ind w:left="567" w:hanging="567"/>
        <w:jc w:val="both"/>
        <w:rPr>
          <w:ins w:id="23" w:author="DM" w:date="2014-05-28T08:02:00Z"/>
          <w:rFonts w:ascii="Arial" w:hAnsi="Arial" w:cs="Arial"/>
          <w:lang w:val="cs-CZ"/>
        </w:rPr>
      </w:pPr>
      <w:r>
        <w:rPr>
          <w:rFonts w:ascii="Arial" w:hAnsi="Arial" w:cs="Arial"/>
          <w:b/>
          <w:bCs/>
          <w:lang w:val="cs-CZ"/>
        </w:rPr>
        <w:t>1.2</w:t>
      </w:r>
      <w:r>
        <w:rPr>
          <w:rFonts w:ascii="Arial" w:hAnsi="Arial" w:cs="Arial"/>
          <w:b/>
          <w:bCs/>
          <w:lang w:val="cs-CZ"/>
        </w:rPr>
        <w:tab/>
      </w:r>
      <w:r w:rsidRPr="00D33B7B">
        <w:rPr>
          <w:rFonts w:ascii="Arial" w:hAnsi="Arial" w:cs="Arial"/>
          <w:lang w:val="cs-CZ"/>
        </w:rPr>
        <w:t>Dle zákona č. 320/2001 Sb., o finanční kontrole ve veřejné správě a o změně některých zákonů, ve znění pozdějších předpisů (dále jen „zákon č. 320/2001 Sb.“) musí příjemci disponující s veřejnými prostředky při zadávání zakázek dodržovat také pravidla hospodárnosti, efektivnosti a účelnosti vynaložených prostředků.</w:t>
      </w:r>
      <w:bookmarkEnd w:id="14"/>
      <w:bookmarkEnd w:id="15"/>
      <w:bookmarkEnd w:id="16"/>
      <w:bookmarkEnd w:id="17"/>
      <w:bookmarkEnd w:id="18"/>
      <w:bookmarkEnd w:id="19"/>
      <w:bookmarkEnd w:id="20"/>
      <w:bookmarkEnd w:id="21"/>
      <w:bookmarkEnd w:id="22"/>
      <w:r w:rsidRPr="00D33B7B">
        <w:rPr>
          <w:rFonts w:ascii="Arial" w:hAnsi="Arial" w:cs="Arial"/>
          <w:lang w:val="cs-CZ"/>
        </w:rPr>
        <w:t xml:space="preserve">  </w:t>
      </w:r>
    </w:p>
    <w:p w:rsidR="007D06F3" w:rsidRPr="00447129" w:rsidRDefault="0086110B" w:rsidP="00243AED">
      <w:pPr>
        <w:pStyle w:val="Char4CharCharCharCharChar"/>
        <w:ind w:left="567" w:hanging="567"/>
        <w:jc w:val="both"/>
        <w:rPr>
          <w:rFonts w:ascii="Arial" w:hAnsi="Arial" w:cs="Arial"/>
          <w:bCs/>
          <w:lang w:val="cs-CZ"/>
        </w:rPr>
      </w:pPr>
      <w:ins w:id="24" w:author="DM" w:date="2014-05-28T08:02:00Z">
        <w:r w:rsidRPr="0086110B">
          <w:rPr>
            <w:rFonts w:ascii="Arial" w:hAnsi="Arial" w:cs="Arial"/>
            <w:b/>
            <w:bCs/>
            <w:lang w:val="cs-CZ"/>
          </w:rPr>
          <w:t>1.3</w:t>
        </w:r>
        <w:r w:rsidR="007D06F3" w:rsidRPr="00447129">
          <w:rPr>
            <w:rFonts w:ascii="Arial" w:hAnsi="Arial" w:cs="Arial"/>
            <w:bCs/>
            <w:lang w:val="cs-CZ"/>
          </w:rPr>
          <w:t xml:space="preserve">  Pokud zadavatelé zadávají zakázky prostřednictvím e-tržišť, postupují při zadávání takových zakázek především podle Pravidel systému používání elektronických tržišť subjekty veřejné správy při pořizování a obměně určených komodit (dále jen „Pravidla elektronických tržišť“), která jsou přílohou k usnesení vlády ze dne 10. května 2010 č.</w:t>
        </w:r>
      </w:ins>
      <w:ins w:id="25" w:author="DM" w:date="2014-05-28T08:03:00Z">
        <w:r w:rsidR="007D06F3" w:rsidRPr="00447129">
          <w:rPr>
            <w:rFonts w:ascii="Arial" w:hAnsi="Arial" w:cs="Arial"/>
            <w:bCs/>
            <w:lang w:val="cs-CZ"/>
          </w:rPr>
          <w:t> </w:t>
        </w:r>
      </w:ins>
      <w:ins w:id="26" w:author="DM" w:date="2014-05-28T08:02:00Z">
        <w:r w:rsidR="007D06F3" w:rsidRPr="00447129">
          <w:rPr>
            <w:rFonts w:ascii="Arial" w:hAnsi="Arial" w:cs="Arial"/>
            <w:bCs/>
            <w:lang w:val="cs-CZ"/>
          </w:rPr>
          <w:t>343, ve znění usnesení vlády ze dne 15. června 2011 č. 451 a usnesení vlády ze dne 14. prosince 2011 č. 933, usnesení vlády ze dne 22. března 2012 č. 222/2012 a usnesení vlády ze dne 18. prosince 2013 č. 981/2013 o změně usnesení vlády ze dne 10. května 2010 č. 343, k používání elektronických tržišť subjekty veřejné správy při vynakládání finančních prostředků - Pravidla systému používání e-tržišť. V případě, kdy jednotlivá procesní ustanovení t</w:t>
        </w:r>
      </w:ins>
      <w:ins w:id="27" w:author="DM" w:date="2014-05-28T08:03:00Z">
        <w:r w:rsidR="007D06F3" w:rsidRPr="00447129">
          <w:rPr>
            <w:rFonts w:ascii="Arial" w:hAnsi="Arial" w:cs="Arial"/>
            <w:bCs/>
            <w:lang w:val="cs-CZ"/>
          </w:rPr>
          <w:t xml:space="preserve">ohoto </w:t>
        </w:r>
      </w:ins>
      <w:ins w:id="28" w:author="DM" w:date="2014-05-28T08:27:00Z">
        <w:r w:rsidRPr="0086110B">
          <w:rPr>
            <w:rFonts w:ascii="Arial" w:hAnsi="Arial" w:cs="Arial"/>
            <w:bCs/>
            <w:lang w:val="cs-CZ"/>
          </w:rPr>
          <w:t>„Doplňujícího výkladu k postupům pro zadávání zakázek spolufinancovaných ze zdrojů EU nespadajících pod aplikaci zákona č. 137/2006 Sb., o veřejných zakázkách v programovém období 2007-2013“ (dále jen „Doplňující výklad“)</w:t>
        </w:r>
      </w:ins>
      <w:ins w:id="29" w:author="DM" w:date="2014-05-28T08:28:00Z">
        <w:r w:rsidR="00447129">
          <w:rPr>
            <w:rFonts w:ascii="Arial" w:hAnsi="Arial" w:cs="Arial"/>
            <w:bCs/>
            <w:lang w:val="cs-CZ"/>
          </w:rPr>
          <w:t xml:space="preserve"> </w:t>
        </w:r>
      </w:ins>
      <w:ins w:id="30" w:author="DM" w:date="2014-05-28T08:27:00Z">
        <w:r w:rsidRPr="0086110B">
          <w:rPr>
            <w:rFonts w:ascii="Arial" w:hAnsi="Arial" w:cs="Arial"/>
            <w:bCs/>
            <w:lang w:val="cs-CZ"/>
          </w:rPr>
          <w:t xml:space="preserve">a </w:t>
        </w:r>
      </w:ins>
      <w:ins w:id="31" w:author="DM" w:date="2014-05-28T08:26:00Z">
        <w:r w:rsidRPr="0086110B">
          <w:rPr>
            <w:rFonts w:ascii="Arial" w:hAnsi="Arial" w:cs="Arial"/>
            <w:bCs/>
            <w:lang w:val="cs-CZ"/>
          </w:rPr>
          <w:t xml:space="preserve">Postupů pro zadávání veřejných zakázek malého rozsahu a zakázek s vyšší hodnotou (dále jen „Postupy“) </w:t>
        </w:r>
      </w:ins>
      <w:ins w:id="32" w:author="DM" w:date="2014-05-28T08:02:00Z">
        <w:r w:rsidR="007D06F3" w:rsidRPr="00447129">
          <w:rPr>
            <w:rFonts w:ascii="Arial" w:hAnsi="Arial" w:cs="Arial"/>
            <w:bCs/>
            <w:lang w:val="cs-CZ"/>
          </w:rPr>
          <w:t xml:space="preserve">nejsou v souladu s ustanoveními Pravidel elektronických tržišť (např. způsob hodnocení, uzavírání smlouvy apod.) mají přednost ustanovení Pravidel elektronických tržišť. Základní zásady uvedené v článku </w:t>
        </w:r>
      </w:ins>
      <w:ins w:id="33" w:author="DM" w:date="2014-05-28T08:03:00Z">
        <w:r w:rsidR="007D06F3" w:rsidRPr="00447129">
          <w:rPr>
            <w:rFonts w:ascii="Arial" w:hAnsi="Arial" w:cs="Arial"/>
            <w:bCs/>
            <w:lang w:val="cs-CZ"/>
          </w:rPr>
          <w:t>2</w:t>
        </w:r>
      </w:ins>
      <w:ins w:id="34" w:author="DM" w:date="2014-05-28T08:02:00Z">
        <w:r w:rsidR="007D06F3" w:rsidRPr="00447129">
          <w:rPr>
            <w:rFonts w:ascii="Arial" w:hAnsi="Arial" w:cs="Arial"/>
            <w:bCs/>
            <w:lang w:val="cs-CZ"/>
          </w:rPr>
          <w:t xml:space="preserve"> t</w:t>
        </w:r>
      </w:ins>
      <w:ins w:id="35" w:author="DM" w:date="2014-05-28T08:04:00Z">
        <w:r w:rsidR="007D06F3" w:rsidRPr="00447129">
          <w:rPr>
            <w:rFonts w:ascii="Arial" w:hAnsi="Arial" w:cs="Arial"/>
            <w:bCs/>
            <w:lang w:val="cs-CZ"/>
          </w:rPr>
          <w:t xml:space="preserve">ohoto Doplňujícího výkladu </w:t>
        </w:r>
      </w:ins>
      <w:ins w:id="36" w:author="DM" w:date="2014-05-28T08:02:00Z">
        <w:r w:rsidR="007D06F3" w:rsidRPr="00447129">
          <w:rPr>
            <w:rFonts w:ascii="Arial" w:hAnsi="Arial" w:cs="Arial"/>
            <w:bCs/>
            <w:lang w:val="cs-CZ"/>
          </w:rPr>
          <w:t>však musí zadavatel dodržet vždy.</w:t>
        </w:r>
      </w:ins>
    </w:p>
    <w:p w:rsidR="005074A1" w:rsidRDefault="005074A1" w:rsidP="00243AED">
      <w:pPr>
        <w:jc w:val="both"/>
        <w:rPr>
          <w:rFonts w:ascii="Arial" w:hAnsi="Arial" w:cs="Arial"/>
          <w:sz w:val="22"/>
          <w:szCs w:val="22"/>
        </w:rPr>
      </w:pPr>
    </w:p>
    <w:p w:rsidR="005074A1" w:rsidRPr="00A407EB" w:rsidRDefault="005074A1" w:rsidP="00243AED">
      <w:pPr>
        <w:jc w:val="both"/>
        <w:rPr>
          <w:rFonts w:ascii="Arial" w:hAnsi="Arial" w:cs="Arial"/>
          <w:sz w:val="22"/>
          <w:szCs w:val="22"/>
        </w:rPr>
      </w:pPr>
    </w:p>
    <w:p w:rsidR="005074A1" w:rsidRPr="00A407EB" w:rsidRDefault="005074A1" w:rsidP="00243AED">
      <w:pPr>
        <w:pStyle w:val="Mjstyl2"/>
        <w:numPr>
          <w:ilvl w:val="0"/>
          <w:numId w:val="13"/>
        </w:numPr>
        <w:ind w:left="0" w:firstLine="0"/>
        <w:jc w:val="center"/>
      </w:pPr>
      <w:bookmarkStart w:id="37" w:name="_Toc328471048"/>
      <w:r w:rsidRPr="00A407EB">
        <w:t>Obecné zásady Sm</w:t>
      </w:r>
      <w:r>
        <w:t>louvy o fungování Evropské unie při zadávání zakázek</w:t>
      </w:r>
      <w:bookmarkEnd w:id="37"/>
    </w:p>
    <w:p w:rsidR="005074A1" w:rsidRDefault="005074A1" w:rsidP="00243AED">
      <w:pPr>
        <w:pStyle w:val="Mjstyl3"/>
        <w:tabs>
          <w:tab w:val="num" w:pos="0"/>
        </w:tabs>
        <w:ind w:left="567" w:hanging="567"/>
      </w:pPr>
      <w:bookmarkStart w:id="38" w:name="_Toc215308320"/>
      <w:bookmarkStart w:id="39" w:name="_Toc215312427"/>
      <w:bookmarkStart w:id="40" w:name="_Toc215900660"/>
      <w:bookmarkStart w:id="41" w:name="_Toc328471049"/>
      <w:r w:rsidRPr="00A407EB">
        <w:t>Volný pohyb zboží</w:t>
      </w:r>
      <w:bookmarkEnd w:id="38"/>
      <w:bookmarkEnd w:id="39"/>
      <w:bookmarkEnd w:id="40"/>
      <w:bookmarkEnd w:id="41"/>
    </w:p>
    <w:p w:rsidR="005074A1" w:rsidRDefault="005074A1" w:rsidP="00243AED">
      <w:pPr>
        <w:numPr>
          <w:ilvl w:val="2"/>
          <w:numId w:val="10"/>
        </w:numPr>
        <w:tabs>
          <w:tab w:val="clear" w:pos="3240"/>
        </w:tabs>
        <w:autoSpaceDE w:val="0"/>
        <w:autoSpaceDN w:val="0"/>
        <w:adjustRightInd w:val="0"/>
        <w:ind w:left="426" w:hanging="284"/>
        <w:jc w:val="both"/>
        <w:rPr>
          <w:rFonts w:ascii="Arial" w:hAnsi="Arial" w:cs="Arial"/>
          <w:sz w:val="22"/>
          <w:szCs w:val="22"/>
        </w:rPr>
      </w:pPr>
      <w:r>
        <w:rPr>
          <w:rFonts w:ascii="Arial" w:hAnsi="Arial" w:cs="Arial"/>
          <w:sz w:val="22"/>
          <w:szCs w:val="22"/>
        </w:rPr>
        <w:t>EU</w:t>
      </w:r>
      <w:r w:rsidRPr="00784BBC">
        <w:rPr>
          <w:rFonts w:ascii="Arial" w:hAnsi="Arial" w:cs="Arial"/>
          <w:sz w:val="22"/>
          <w:szCs w:val="22"/>
        </w:rPr>
        <w:t xml:space="preserve"> je založen</w:t>
      </w:r>
      <w:r>
        <w:rPr>
          <w:rFonts w:ascii="Arial" w:hAnsi="Arial" w:cs="Arial"/>
          <w:sz w:val="22"/>
          <w:szCs w:val="22"/>
        </w:rPr>
        <w:t>a</w:t>
      </w:r>
      <w:r w:rsidRPr="00784BBC">
        <w:rPr>
          <w:rFonts w:ascii="Arial" w:hAnsi="Arial" w:cs="Arial"/>
          <w:sz w:val="22"/>
          <w:szCs w:val="22"/>
        </w:rPr>
        <w:t xml:space="preserve"> na celní unii, která pokrývá veškerý obchod zbožím a která zahrnuje jak zákaz vývozních a dovozní</w:t>
      </w:r>
      <w:r>
        <w:rPr>
          <w:rFonts w:ascii="Arial" w:hAnsi="Arial" w:cs="Arial"/>
          <w:sz w:val="22"/>
          <w:szCs w:val="22"/>
        </w:rPr>
        <w:t>ch cel a vš</w:t>
      </w:r>
      <w:r w:rsidRPr="00784BBC">
        <w:rPr>
          <w:rFonts w:ascii="Arial" w:hAnsi="Arial" w:cs="Arial"/>
          <w:sz w:val="22"/>
          <w:szCs w:val="22"/>
        </w:rPr>
        <w:t>ech dávek s rovnocenným účinkem mezi členskými státy, tak i přijetí</w:t>
      </w:r>
      <w:r>
        <w:rPr>
          <w:rFonts w:ascii="Arial" w:hAnsi="Arial" w:cs="Arial"/>
          <w:sz w:val="22"/>
          <w:szCs w:val="22"/>
        </w:rPr>
        <w:t xml:space="preserve"> </w:t>
      </w:r>
      <w:r w:rsidRPr="00784BBC">
        <w:rPr>
          <w:rFonts w:ascii="Arial" w:hAnsi="Arial" w:cs="Arial"/>
          <w:sz w:val="22"/>
          <w:szCs w:val="22"/>
        </w:rPr>
        <w:t>společného celního sazebníku ve vztahu k třetím zemím.</w:t>
      </w:r>
    </w:p>
    <w:p w:rsidR="005074A1" w:rsidRPr="00A407EB" w:rsidRDefault="005074A1" w:rsidP="00243AED">
      <w:pPr>
        <w:ind w:left="360"/>
        <w:jc w:val="both"/>
        <w:rPr>
          <w:rFonts w:ascii="Arial" w:hAnsi="Arial" w:cs="Arial"/>
          <w:sz w:val="22"/>
          <w:szCs w:val="22"/>
        </w:rPr>
      </w:pPr>
    </w:p>
    <w:p w:rsidR="005074A1" w:rsidRDefault="005074A1" w:rsidP="00243AED">
      <w:pPr>
        <w:pStyle w:val="Mjstyl3"/>
        <w:tabs>
          <w:tab w:val="num" w:pos="0"/>
        </w:tabs>
        <w:ind w:left="567" w:hanging="567"/>
      </w:pPr>
      <w:bookmarkStart w:id="42" w:name="_Toc215308321"/>
      <w:bookmarkStart w:id="43" w:name="_Toc215312428"/>
      <w:bookmarkStart w:id="44" w:name="_Toc215900661"/>
      <w:bookmarkStart w:id="45" w:name="_Toc328471050"/>
      <w:r w:rsidRPr="00A407EB">
        <w:t>Volný pohyb služeb</w:t>
      </w:r>
      <w:bookmarkEnd w:id="42"/>
      <w:bookmarkEnd w:id="43"/>
      <w:bookmarkEnd w:id="44"/>
      <w:bookmarkEnd w:id="45"/>
    </w:p>
    <w:p w:rsidR="005074A1" w:rsidRDefault="005074A1" w:rsidP="00243AED">
      <w:pPr>
        <w:numPr>
          <w:ilvl w:val="2"/>
          <w:numId w:val="10"/>
        </w:numPr>
        <w:tabs>
          <w:tab w:val="clear" w:pos="3240"/>
        </w:tabs>
        <w:autoSpaceDE w:val="0"/>
        <w:autoSpaceDN w:val="0"/>
        <w:adjustRightInd w:val="0"/>
        <w:ind w:left="426" w:hanging="284"/>
        <w:jc w:val="both"/>
        <w:rPr>
          <w:rFonts w:ascii="Arial" w:hAnsi="Arial" w:cs="Arial"/>
          <w:sz w:val="22"/>
          <w:szCs w:val="22"/>
        </w:rPr>
      </w:pPr>
      <w:r w:rsidRPr="00A07797">
        <w:rPr>
          <w:rFonts w:ascii="Arial" w:hAnsi="Arial" w:cs="Arial"/>
          <w:sz w:val="22"/>
          <w:szCs w:val="22"/>
        </w:rPr>
        <w:t xml:space="preserve">jsou zakázána omezení volného poskytování služeb uvnitř </w:t>
      </w:r>
      <w:r>
        <w:rPr>
          <w:rFonts w:ascii="Arial" w:hAnsi="Arial" w:cs="Arial"/>
          <w:sz w:val="22"/>
          <w:szCs w:val="22"/>
        </w:rPr>
        <w:t>EU</w:t>
      </w:r>
      <w:r w:rsidRPr="00784BBC">
        <w:rPr>
          <w:rFonts w:ascii="Arial" w:hAnsi="Arial" w:cs="Arial"/>
          <w:sz w:val="22"/>
          <w:szCs w:val="22"/>
        </w:rPr>
        <w:t xml:space="preserve"> </w:t>
      </w:r>
      <w:r w:rsidRPr="00A07797">
        <w:rPr>
          <w:rFonts w:ascii="Arial" w:hAnsi="Arial" w:cs="Arial"/>
          <w:sz w:val="22"/>
          <w:szCs w:val="22"/>
        </w:rPr>
        <w:t>pro</w:t>
      </w:r>
      <w:r>
        <w:rPr>
          <w:rFonts w:ascii="Arial" w:hAnsi="Arial" w:cs="Arial"/>
          <w:sz w:val="22"/>
          <w:szCs w:val="22"/>
        </w:rPr>
        <w:t xml:space="preserve"> </w:t>
      </w:r>
      <w:r w:rsidRPr="00A07797">
        <w:rPr>
          <w:rFonts w:ascii="Arial" w:hAnsi="Arial" w:cs="Arial"/>
          <w:sz w:val="22"/>
          <w:szCs w:val="22"/>
        </w:rPr>
        <w:t xml:space="preserve">příslušníky členských států, kteří podnikají v některém jiném státu </w:t>
      </w:r>
      <w:r>
        <w:rPr>
          <w:rFonts w:ascii="Arial" w:hAnsi="Arial" w:cs="Arial"/>
          <w:sz w:val="22"/>
          <w:szCs w:val="22"/>
        </w:rPr>
        <w:t>EU</w:t>
      </w:r>
      <w:r w:rsidRPr="00784BBC">
        <w:rPr>
          <w:rFonts w:ascii="Arial" w:hAnsi="Arial" w:cs="Arial"/>
          <w:sz w:val="22"/>
          <w:szCs w:val="22"/>
        </w:rPr>
        <w:t xml:space="preserve"> </w:t>
      </w:r>
      <w:r w:rsidRPr="00A07797">
        <w:rPr>
          <w:rFonts w:ascii="Arial" w:hAnsi="Arial" w:cs="Arial"/>
          <w:sz w:val="22"/>
          <w:szCs w:val="22"/>
        </w:rPr>
        <w:t>než příjemce služeb.</w:t>
      </w:r>
    </w:p>
    <w:p w:rsidR="005074A1" w:rsidRPr="00A407EB" w:rsidRDefault="005074A1" w:rsidP="00243AED">
      <w:pPr>
        <w:jc w:val="both"/>
        <w:rPr>
          <w:rFonts w:ascii="Arial" w:hAnsi="Arial" w:cs="Arial"/>
          <w:sz w:val="22"/>
          <w:szCs w:val="22"/>
        </w:rPr>
      </w:pPr>
    </w:p>
    <w:p w:rsidR="005074A1" w:rsidRDefault="005074A1" w:rsidP="00243AED">
      <w:pPr>
        <w:pStyle w:val="Mjstyl3"/>
        <w:tabs>
          <w:tab w:val="num" w:pos="0"/>
        </w:tabs>
        <w:ind w:left="567" w:hanging="567"/>
      </w:pPr>
      <w:bookmarkStart w:id="46" w:name="_Toc328471051"/>
      <w:bookmarkStart w:id="47" w:name="_Toc215308322"/>
      <w:bookmarkStart w:id="48" w:name="_Toc215312429"/>
      <w:bookmarkStart w:id="49" w:name="_Toc215900662"/>
      <w:r w:rsidRPr="00A407EB">
        <w:lastRenderedPageBreak/>
        <w:t>Právo usazování</w:t>
      </w:r>
      <w:bookmarkEnd w:id="46"/>
    </w:p>
    <w:p w:rsidR="005074A1" w:rsidRDefault="005074A1" w:rsidP="00243AED">
      <w:pPr>
        <w:numPr>
          <w:ilvl w:val="2"/>
          <w:numId w:val="10"/>
        </w:numPr>
        <w:tabs>
          <w:tab w:val="clear" w:pos="3240"/>
        </w:tabs>
        <w:autoSpaceDE w:val="0"/>
        <w:autoSpaceDN w:val="0"/>
        <w:adjustRightInd w:val="0"/>
        <w:ind w:left="426" w:hanging="284"/>
        <w:jc w:val="both"/>
        <w:rPr>
          <w:rFonts w:ascii="Arial" w:hAnsi="Arial" w:cs="Arial"/>
          <w:sz w:val="22"/>
          <w:szCs w:val="22"/>
        </w:rPr>
      </w:pPr>
      <w:r w:rsidRPr="00011F5A">
        <w:rPr>
          <w:rFonts w:ascii="Arial" w:hAnsi="Arial" w:cs="Arial"/>
          <w:sz w:val="22"/>
          <w:szCs w:val="22"/>
        </w:rPr>
        <w:t>omezení svobody podnikání pro příslušníky jednoho členského</w:t>
      </w:r>
      <w:r>
        <w:rPr>
          <w:rFonts w:ascii="Arial" w:hAnsi="Arial" w:cs="Arial"/>
          <w:sz w:val="22"/>
          <w:szCs w:val="22"/>
        </w:rPr>
        <w:t xml:space="preserve"> </w:t>
      </w:r>
      <w:r w:rsidRPr="00011F5A">
        <w:rPr>
          <w:rFonts w:ascii="Arial" w:hAnsi="Arial" w:cs="Arial"/>
          <w:sz w:val="22"/>
          <w:szCs w:val="22"/>
        </w:rPr>
        <w:t>státu na území státu druhého jsou zakázána. Stejně tak jsou zakázána omezení při zřizování zastoupení, poboček</w:t>
      </w:r>
      <w:r>
        <w:rPr>
          <w:rFonts w:ascii="Arial" w:hAnsi="Arial" w:cs="Arial"/>
          <w:sz w:val="22"/>
          <w:szCs w:val="22"/>
        </w:rPr>
        <w:t xml:space="preserve"> </w:t>
      </w:r>
      <w:r w:rsidRPr="00011F5A">
        <w:rPr>
          <w:rFonts w:ascii="Arial" w:hAnsi="Arial" w:cs="Arial"/>
          <w:sz w:val="22"/>
          <w:szCs w:val="22"/>
        </w:rPr>
        <w:t>nebo dceřiných společností jednoho členského státu na území státu druhého.</w:t>
      </w:r>
      <w:r>
        <w:rPr>
          <w:rFonts w:ascii="Arial" w:hAnsi="Arial" w:cs="Arial"/>
          <w:sz w:val="22"/>
          <w:szCs w:val="22"/>
        </w:rPr>
        <w:t xml:space="preserve"> </w:t>
      </w:r>
      <w:r w:rsidRPr="00011F5A">
        <w:rPr>
          <w:rFonts w:ascii="Arial" w:hAnsi="Arial" w:cs="Arial"/>
          <w:sz w:val="22"/>
          <w:szCs w:val="22"/>
        </w:rPr>
        <w:t>Svoboda podnikání zahrnuje právo zahajovat a provozovat samostatnou výdělečnou činnost, jakož i zřizovat</w:t>
      </w:r>
      <w:r>
        <w:rPr>
          <w:rFonts w:ascii="Arial" w:hAnsi="Arial" w:cs="Arial"/>
          <w:sz w:val="22"/>
          <w:szCs w:val="22"/>
        </w:rPr>
        <w:t xml:space="preserve"> </w:t>
      </w:r>
      <w:r w:rsidRPr="00011F5A">
        <w:rPr>
          <w:rFonts w:ascii="Arial" w:hAnsi="Arial" w:cs="Arial"/>
          <w:sz w:val="22"/>
          <w:szCs w:val="22"/>
        </w:rPr>
        <w:t>a řídit podniky.</w:t>
      </w:r>
    </w:p>
    <w:p w:rsidR="005074A1" w:rsidRDefault="005074A1" w:rsidP="00243AED"/>
    <w:p w:rsidR="005074A1" w:rsidRPr="00A407EB" w:rsidRDefault="005074A1" w:rsidP="00243AED">
      <w:pPr>
        <w:pStyle w:val="Mjstyl3"/>
        <w:keepNext/>
        <w:keepLines/>
        <w:tabs>
          <w:tab w:val="num" w:pos="0"/>
        </w:tabs>
        <w:ind w:left="567" w:hanging="567"/>
      </w:pPr>
      <w:bookmarkStart w:id="50" w:name="_Toc215308323"/>
      <w:bookmarkStart w:id="51" w:name="_Toc215312430"/>
      <w:bookmarkStart w:id="52" w:name="_Toc215900663"/>
      <w:bookmarkStart w:id="53" w:name="_Toc328471052"/>
      <w:bookmarkEnd w:id="47"/>
      <w:bookmarkEnd w:id="48"/>
      <w:bookmarkEnd w:id="49"/>
      <w:r w:rsidRPr="00A407EB">
        <w:t>Rovné zacházení</w:t>
      </w:r>
      <w:bookmarkEnd w:id="50"/>
      <w:bookmarkEnd w:id="51"/>
      <w:bookmarkEnd w:id="52"/>
      <w:bookmarkEnd w:id="53"/>
    </w:p>
    <w:p w:rsidR="005074A1" w:rsidRDefault="005074A1" w:rsidP="00243AED">
      <w:pPr>
        <w:keepNext/>
        <w:keepLines/>
        <w:numPr>
          <w:ilvl w:val="1"/>
          <w:numId w:val="4"/>
        </w:numPr>
        <w:tabs>
          <w:tab w:val="clear" w:pos="1440"/>
        </w:tabs>
        <w:ind w:left="426" w:hanging="284"/>
        <w:jc w:val="both"/>
      </w:pPr>
      <w:r w:rsidRPr="00A407EB">
        <w:rPr>
          <w:rFonts w:ascii="Arial" w:hAnsi="Arial" w:cs="Arial"/>
          <w:sz w:val="22"/>
          <w:szCs w:val="22"/>
        </w:rPr>
        <w:t xml:space="preserve">každý zadavatel je v průběhu zadávání zakázky, resp. již od okamžiku přípravy řízení, povinen </w:t>
      </w:r>
      <w:r w:rsidRPr="00A407EB">
        <w:rPr>
          <w:rFonts w:ascii="Arial" w:hAnsi="Arial" w:cs="Arial"/>
          <w:b/>
          <w:bCs/>
          <w:sz w:val="22"/>
          <w:szCs w:val="22"/>
        </w:rPr>
        <w:t>přistupovat stejným způsobem ke všem</w:t>
      </w:r>
      <w:r>
        <w:rPr>
          <w:rFonts w:ascii="Arial" w:hAnsi="Arial" w:cs="Arial"/>
          <w:b/>
          <w:bCs/>
          <w:sz w:val="22"/>
          <w:szCs w:val="22"/>
        </w:rPr>
        <w:t xml:space="preserve"> uchazečům</w:t>
      </w:r>
      <w:r w:rsidRPr="00A407EB">
        <w:rPr>
          <w:rFonts w:ascii="Arial" w:hAnsi="Arial" w:cs="Arial"/>
          <w:sz w:val="22"/>
          <w:szCs w:val="22"/>
        </w:rPr>
        <w:t>, kteří mohou podat či podávají nabídky (zadavatel definuje v zadávací dokumentaci, resp. výzvě přesné podmínky tak, aby všichni uchazeči předem věděli, jak bude řízení probíhat, případně jakým způsobem bude probíhat hodnocení nabídek atd.).</w:t>
      </w:r>
    </w:p>
    <w:p w:rsidR="005074A1" w:rsidRPr="00A407EB" w:rsidRDefault="005074A1" w:rsidP="00243AED">
      <w:pPr>
        <w:keepNext/>
        <w:keepLines/>
        <w:rPr>
          <w:rFonts w:ascii="Arial" w:hAnsi="Arial" w:cs="Arial"/>
          <w:sz w:val="22"/>
          <w:szCs w:val="22"/>
        </w:rPr>
      </w:pPr>
    </w:p>
    <w:p w:rsidR="005074A1" w:rsidRPr="004A2052" w:rsidRDefault="005074A1" w:rsidP="00243AED">
      <w:pPr>
        <w:pStyle w:val="Mjstyl3"/>
        <w:tabs>
          <w:tab w:val="num" w:pos="0"/>
        </w:tabs>
        <w:ind w:left="567" w:hanging="567"/>
      </w:pPr>
      <w:bookmarkStart w:id="54" w:name="_Toc212001868"/>
      <w:bookmarkStart w:id="55" w:name="_Toc212002173"/>
      <w:bookmarkStart w:id="56" w:name="_Toc214090504"/>
      <w:bookmarkStart w:id="57" w:name="_Toc215308324"/>
      <w:bookmarkStart w:id="58" w:name="_Toc215312431"/>
      <w:bookmarkStart w:id="59" w:name="_Toc215900664"/>
      <w:bookmarkStart w:id="60" w:name="_Toc328471053"/>
      <w:r w:rsidRPr="004A2052">
        <w:t>Zákaz diskriminace</w:t>
      </w:r>
      <w:bookmarkEnd w:id="54"/>
      <w:bookmarkEnd w:id="55"/>
      <w:bookmarkEnd w:id="56"/>
      <w:bookmarkEnd w:id="57"/>
      <w:bookmarkEnd w:id="58"/>
      <w:bookmarkEnd w:id="59"/>
      <w:bookmarkEnd w:id="60"/>
      <w:r w:rsidRPr="004A2052">
        <w:t xml:space="preserve"> </w:t>
      </w:r>
    </w:p>
    <w:p w:rsidR="005074A1" w:rsidRDefault="005074A1" w:rsidP="00243AED">
      <w:pPr>
        <w:numPr>
          <w:ilvl w:val="1"/>
          <w:numId w:val="4"/>
        </w:numPr>
        <w:tabs>
          <w:tab w:val="clear" w:pos="1440"/>
        </w:tabs>
        <w:ind w:left="567" w:hanging="283"/>
        <w:jc w:val="both"/>
        <w:rPr>
          <w:rFonts w:ascii="Arial" w:hAnsi="Arial" w:cs="Arial"/>
          <w:sz w:val="22"/>
          <w:szCs w:val="22"/>
        </w:rPr>
      </w:pPr>
      <w:r w:rsidRPr="00A407EB">
        <w:rPr>
          <w:rFonts w:ascii="Arial" w:hAnsi="Arial" w:cs="Arial"/>
          <w:sz w:val="22"/>
          <w:szCs w:val="22"/>
        </w:rPr>
        <w:t>zadavatel je povinen v průběhu zadávání zakázky postupovat vždy tak, aby jeho jednáním nedošlo k diskriminaci žádného z </w:t>
      </w:r>
      <w:r>
        <w:rPr>
          <w:rFonts w:ascii="Arial" w:hAnsi="Arial" w:cs="Arial"/>
          <w:sz w:val="22"/>
          <w:szCs w:val="22"/>
        </w:rPr>
        <w:t>uchazečů</w:t>
      </w:r>
      <w:r w:rsidRPr="00A407EB">
        <w:rPr>
          <w:rFonts w:ascii="Arial" w:hAnsi="Arial" w:cs="Arial"/>
          <w:sz w:val="22"/>
          <w:szCs w:val="22"/>
        </w:rPr>
        <w:t xml:space="preserve">. To znamená, že </w:t>
      </w:r>
      <w:r w:rsidRPr="00A407EB">
        <w:rPr>
          <w:rFonts w:ascii="Arial" w:hAnsi="Arial" w:cs="Arial"/>
          <w:b/>
          <w:bCs/>
          <w:sz w:val="22"/>
          <w:szCs w:val="22"/>
        </w:rPr>
        <w:t>podmínky</w:t>
      </w:r>
      <w:r w:rsidRPr="00A407EB">
        <w:rPr>
          <w:rFonts w:ascii="Arial" w:hAnsi="Arial" w:cs="Arial"/>
          <w:sz w:val="22"/>
          <w:szCs w:val="22"/>
        </w:rPr>
        <w:t xml:space="preserve"> pro zadání zakázky musí být zadavatelem vždy stanoveny tak, aby umožňovaly výběr nejvhodnějšího </w:t>
      </w:r>
      <w:r>
        <w:rPr>
          <w:rFonts w:ascii="Arial" w:hAnsi="Arial" w:cs="Arial"/>
          <w:sz w:val="22"/>
          <w:szCs w:val="22"/>
        </w:rPr>
        <w:t>dodavatele</w:t>
      </w:r>
      <w:r w:rsidRPr="00A407EB">
        <w:rPr>
          <w:rFonts w:ascii="Arial" w:hAnsi="Arial" w:cs="Arial"/>
          <w:sz w:val="22"/>
          <w:szCs w:val="22"/>
        </w:rPr>
        <w:t xml:space="preserve">, ale na druhé straně neuzavíraly přístup jinému </w:t>
      </w:r>
      <w:r>
        <w:rPr>
          <w:rFonts w:ascii="Arial" w:hAnsi="Arial" w:cs="Arial"/>
          <w:sz w:val="22"/>
          <w:szCs w:val="22"/>
        </w:rPr>
        <w:t>uchazeči</w:t>
      </w:r>
      <w:r w:rsidRPr="00A407EB">
        <w:rPr>
          <w:rFonts w:ascii="Arial" w:hAnsi="Arial" w:cs="Arial"/>
          <w:sz w:val="22"/>
          <w:szCs w:val="22"/>
        </w:rPr>
        <w:t xml:space="preserve"> do řízení, např. z důvodů, které nesouvisejí s předmětem zakázky</w:t>
      </w:r>
      <w:r>
        <w:rPr>
          <w:rFonts w:ascii="Arial" w:hAnsi="Arial" w:cs="Arial"/>
          <w:sz w:val="22"/>
          <w:szCs w:val="22"/>
        </w:rPr>
        <w:t>.</w:t>
      </w:r>
    </w:p>
    <w:p w:rsidR="005074A1" w:rsidRPr="00A407EB" w:rsidRDefault="005074A1" w:rsidP="00243AED">
      <w:pPr>
        <w:jc w:val="both"/>
        <w:rPr>
          <w:rFonts w:ascii="Arial" w:hAnsi="Arial" w:cs="Arial"/>
          <w:sz w:val="22"/>
          <w:szCs w:val="22"/>
        </w:rPr>
      </w:pPr>
    </w:p>
    <w:p w:rsidR="005074A1" w:rsidRPr="00A407EB" w:rsidRDefault="005074A1" w:rsidP="00243AED">
      <w:pPr>
        <w:pStyle w:val="Mjstyl3"/>
        <w:tabs>
          <w:tab w:val="num" w:pos="0"/>
        </w:tabs>
        <w:ind w:left="567" w:hanging="567"/>
      </w:pPr>
      <w:bookmarkStart w:id="61" w:name="_Toc212001869"/>
      <w:bookmarkStart w:id="62" w:name="_Toc212002174"/>
      <w:bookmarkStart w:id="63" w:name="_Toc214090505"/>
      <w:bookmarkStart w:id="64" w:name="_Toc215308325"/>
      <w:bookmarkStart w:id="65" w:name="_Toc215312432"/>
      <w:bookmarkStart w:id="66" w:name="_Toc215900665"/>
      <w:bookmarkStart w:id="67" w:name="_Toc328471054"/>
      <w:r w:rsidRPr="00A407EB">
        <w:t>Transparentnost</w:t>
      </w:r>
      <w:bookmarkEnd w:id="61"/>
      <w:bookmarkEnd w:id="62"/>
      <w:bookmarkEnd w:id="63"/>
      <w:bookmarkEnd w:id="64"/>
      <w:bookmarkEnd w:id="65"/>
      <w:bookmarkEnd w:id="66"/>
      <w:bookmarkEnd w:id="67"/>
    </w:p>
    <w:p w:rsidR="005074A1" w:rsidRDefault="005074A1" w:rsidP="00243AED">
      <w:pPr>
        <w:numPr>
          <w:ilvl w:val="0"/>
          <w:numId w:val="5"/>
        </w:numPr>
        <w:tabs>
          <w:tab w:val="clear" w:pos="1780"/>
        </w:tabs>
        <w:ind w:left="567" w:hanging="283"/>
        <w:jc w:val="both"/>
        <w:rPr>
          <w:rFonts w:ascii="Arial" w:hAnsi="Arial" w:cs="Arial"/>
          <w:sz w:val="22"/>
          <w:szCs w:val="22"/>
        </w:rPr>
      </w:pPr>
      <w:r w:rsidRPr="00A407EB">
        <w:rPr>
          <w:rFonts w:ascii="Arial" w:hAnsi="Arial" w:cs="Arial"/>
          <w:sz w:val="22"/>
          <w:szCs w:val="22"/>
        </w:rPr>
        <w:t xml:space="preserve">zadavatel má povinnost veškeré </w:t>
      </w:r>
      <w:r>
        <w:rPr>
          <w:rFonts w:ascii="Arial" w:hAnsi="Arial" w:cs="Arial"/>
          <w:sz w:val="22"/>
          <w:szCs w:val="22"/>
        </w:rPr>
        <w:t>úkony při zadávání zakázky</w:t>
      </w:r>
      <w:r w:rsidRPr="00A407EB">
        <w:rPr>
          <w:rFonts w:ascii="Arial" w:hAnsi="Arial" w:cs="Arial"/>
          <w:sz w:val="22"/>
          <w:szCs w:val="22"/>
        </w:rPr>
        <w:t xml:space="preserve"> činit </w:t>
      </w:r>
      <w:r w:rsidRPr="00A407EB">
        <w:rPr>
          <w:rFonts w:ascii="Arial" w:hAnsi="Arial" w:cs="Arial"/>
          <w:b/>
          <w:bCs/>
          <w:sz w:val="22"/>
          <w:szCs w:val="22"/>
        </w:rPr>
        <w:t>j</w:t>
      </w:r>
      <w:r>
        <w:rPr>
          <w:rFonts w:ascii="Arial" w:hAnsi="Arial" w:cs="Arial"/>
          <w:b/>
          <w:bCs/>
          <w:sz w:val="22"/>
          <w:szCs w:val="22"/>
        </w:rPr>
        <w:t>ednoznačným</w:t>
      </w:r>
      <w:r w:rsidRPr="00A407EB">
        <w:rPr>
          <w:rFonts w:ascii="Arial" w:hAnsi="Arial" w:cs="Arial"/>
          <w:b/>
          <w:bCs/>
          <w:sz w:val="22"/>
          <w:szCs w:val="22"/>
        </w:rPr>
        <w:t>, průhledným</w:t>
      </w:r>
      <w:r w:rsidRPr="00A407EB">
        <w:rPr>
          <w:rFonts w:ascii="Arial" w:hAnsi="Arial" w:cs="Arial"/>
          <w:sz w:val="22"/>
          <w:szCs w:val="22"/>
        </w:rPr>
        <w:t xml:space="preserve"> a </w:t>
      </w:r>
      <w:r w:rsidRPr="00A407EB">
        <w:rPr>
          <w:rFonts w:ascii="Arial" w:hAnsi="Arial" w:cs="Arial"/>
          <w:b/>
          <w:bCs/>
          <w:sz w:val="22"/>
          <w:szCs w:val="22"/>
        </w:rPr>
        <w:t>srozumitelným</w:t>
      </w:r>
      <w:r w:rsidRPr="00A407EB">
        <w:rPr>
          <w:rFonts w:ascii="Arial" w:hAnsi="Arial" w:cs="Arial"/>
          <w:sz w:val="22"/>
          <w:szCs w:val="22"/>
        </w:rPr>
        <w:t xml:space="preserve"> způsobem, tzn. stanovit </w:t>
      </w:r>
      <w:r>
        <w:rPr>
          <w:rFonts w:ascii="Arial" w:hAnsi="Arial" w:cs="Arial"/>
          <w:sz w:val="22"/>
          <w:szCs w:val="22"/>
        </w:rPr>
        <w:t>přesně</w:t>
      </w:r>
      <w:r w:rsidRPr="00A407EB">
        <w:rPr>
          <w:rFonts w:ascii="Arial" w:hAnsi="Arial" w:cs="Arial"/>
          <w:sz w:val="22"/>
          <w:szCs w:val="22"/>
        </w:rPr>
        <w:t xml:space="preserve"> lhůty a postupy </w:t>
      </w:r>
      <w:r>
        <w:rPr>
          <w:rFonts w:ascii="Arial" w:hAnsi="Arial" w:cs="Arial"/>
          <w:sz w:val="22"/>
          <w:szCs w:val="22"/>
        </w:rPr>
        <w:t xml:space="preserve">v procesu </w:t>
      </w:r>
      <w:r w:rsidRPr="00A407EB">
        <w:rPr>
          <w:rFonts w:ascii="Arial" w:hAnsi="Arial" w:cs="Arial"/>
          <w:sz w:val="22"/>
          <w:szCs w:val="22"/>
        </w:rPr>
        <w:t xml:space="preserve">zadávání zakázky, o všech významných úkonech souvisejících s výběrem dodavatele </w:t>
      </w:r>
      <w:r w:rsidRPr="00A407EB">
        <w:rPr>
          <w:rFonts w:ascii="Arial" w:hAnsi="Arial" w:cs="Arial"/>
          <w:b/>
          <w:bCs/>
          <w:sz w:val="22"/>
          <w:szCs w:val="22"/>
        </w:rPr>
        <w:t xml:space="preserve">pořizovat a uchovávat písemnou dokumentaci </w:t>
      </w:r>
      <w:r w:rsidRPr="00A407EB">
        <w:rPr>
          <w:rFonts w:ascii="Arial" w:hAnsi="Arial" w:cs="Arial"/>
          <w:sz w:val="22"/>
          <w:szCs w:val="22"/>
        </w:rPr>
        <w:t>v dostatečném rozsahu</w:t>
      </w:r>
      <w:r>
        <w:rPr>
          <w:rFonts w:ascii="Arial" w:hAnsi="Arial" w:cs="Arial"/>
          <w:sz w:val="22"/>
          <w:szCs w:val="22"/>
        </w:rPr>
        <w:t xml:space="preserve"> umožňujícím</w:t>
      </w:r>
      <w:r w:rsidRPr="00A407EB">
        <w:rPr>
          <w:rFonts w:ascii="Arial" w:hAnsi="Arial" w:cs="Arial"/>
          <w:sz w:val="22"/>
          <w:szCs w:val="22"/>
        </w:rPr>
        <w:t xml:space="preserve"> úkony zadavatele nezávisle přezkoumat; j</w:t>
      </w:r>
      <w:r>
        <w:rPr>
          <w:rFonts w:ascii="Arial" w:hAnsi="Arial" w:cs="Arial"/>
          <w:sz w:val="22"/>
          <w:szCs w:val="22"/>
        </w:rPr>
        <w:t>ednoznačně</w:t>
      </w:r>
      <w:r w:rsidRPr="00A407EB">
        <w:rPr>
          <w:rFonts w:ascii="Arial" w:hAnsi="Arial" w:cs="Arial"/>
          <w:sz w:val="22"/>
          <w:szCs w:val="22"/>
        </w:rPr>
        <w:t xml:space="preserve"> vymezit kritéria, dle kterých budou hodnoceny nabídky </w:t>
      </w:r>
      <w:r>
        <w:rPr>
          <w:rFonts w:ascii="Arial" w:hAnsi="Arial" w:cs="Arial"/>
          <w:sz w:val="22"/>
          <w:szCs w:val="22"/>
        </w:rPr>
        <w:t>uchazečů, stanovit dostatečnou lhůtu pro zpracování nabídek</w:t>
      </w:r>
      <w:r w:rsidRPr="00A407EB">
        <w:rPr>
          <w:rFonts w:ascii="Arial" w:hAnsi="Arial" w:cs="Arial"/>
          <w:sz w:val="22"/>
          <w:szCs w:val="22"/>
        </w:rPr>
        <w:t>; všechna rozhodnutí řádn</w:t>
      </w:r>
      <w:r>
        <w:rPr>
          <w:rFonts w:ascii="Arial" w:hAnsi="Arial" w:cs="Arial"/>
          <w:sz w:val="22"/>
          <w:szCs w:val="22"/>
        </w:rPr>
        <w:t xml:space="preserve">ě odůvodnit </w:t>
      </w:r>
      <w:r w:rsidRPr="00A407EB">
        <w:rPr>
          <w:rFonts w:ascii="Arial" w:hAnsi="Arial" w:cs="Arial"/>
          <w:sz w:val="22"/>
          <w:szCs w:val="22"/>
        </w:rPr>
        <w:t>a</w:t>
      </w:r>
      <w:r>
        <w:rPr>
          <w:rFonts w:ascii="Arial" w:hAnsi="Arial" w:cs="Arial"/>
          <w:sz w:val="22"/>
          <w:szCs w:val="22"/>
        </w:rPr>
        <w:t>pod</w:t>
      </w:r>
      <w:r w:rsidRPr="00A407EB">
        <w:rPr>
          <w:rFonts w:ascii="Arial" w:hAnsi="Arial" w:cs="Arial"/>
          <w:sz w:val="22"/>
          <w:szCs w:val="22"/>
        </w:rPr>
        <w:t>.</w:t>
      </w:r>
    </w:p>
    <w:p w:rsidR="005074A1" w:rsidRDefault="005074A1" w:rsidP="00243AED">
      <w:pPr>
        <w:ind w:left="1134"/>
        <w:jc w:val="both"/>
        <w:rPr>
          <w:rFonts w:ascii="Arial" w:hAnsi="Arial" w:cs="Arial"/>
          <w:sz w:val="22"/>
          <w:szCs w:val="22"/>
        </w:rPr>
      </w:pPr>
    </w:p>
    <w:p w:rsidR="005074A1" w:rsidRPr="00A407EB" w:rsidRDefault="005074A1" w:rsidP="00243AED">
      <w:pPr>
        <w:pStyle w:val="Mjstyl3"/>
        <w:tabs>
          <w:tab w:val="num" w:pos="0"/>
        </w:tabs>
        <w:ind w:left="567" w:hanging="567"/>
      </w:pPr>
      <w:bookmarkStart w:id="68" w:name="_Toc212001870"/>
      <w:bookmarkStart w:id="69" w:name="_Toc212002175"/>
      <w:bookmarkStart w:id="70" w:name="_Toc214090506"/>
      <w:bookmarkStart w:id="71" w:name="_Toc215308326"/>
      <w:bookmarkStart w:id="72" w:name="_Toc215312433"/>
      <w:bookmarkStart w:id="73" w:name="_Toc215900666"/>
      <w:bookmarkStart w:id="74" w:name="_Toc328471055"/>
      <w:r w:rsidRPr="00A407EB">
        <w:t>Proporcionalita</w:t>
      </w:r>
      <w:bookmarkEnd w:id="68"/>
      <w:bookmarkEnd w:id="69"/>
      <w:bookmarkEnd w:id="70"/>
      <w:bookmarkEnd w:id="71"/>
      <w:bookmarkEnd w:id="72"/>
      <w:bookmarkEnd w:id="73"/>
      <w:bookmarkEnd w:id="74"/>
    </w:p>
    <w:p w:rsidR="005074A1" w:rsidRDefault="005074A1" w:rsidP="00243AED">
      <w:pPr>
        <w:numPr>
          <w:ilvl w:val="1"/>
          <w:numId w:val="12"/>
        </w:numPr>
        <w:tabs>
          <w:tab w:val="clear" w:pos="1440"/>
        </w:tabs>
        <w:ind w:left="567" w:hanging="284"/>
        <w:jc w:val="both"/>
        <w:rPr>
          <w:rFonts w:ascii="Arial" w:hAnsi="Arial" w:cs="Arial"/>
          <w:sz w:val="22"/>
          <w:szCs w:val="22"/>
        </w:rPr>
      </w:pPr>
      <w:r w:rsidRPr="00A407EB">
        <w:rPr>
          <w:rFonts w:ascii="Arial" w:hAnsi="Arial" w:cs="Arial"/>
          <w:sz w:val="22"/>
          <w:szCs w:val="22"/>
        </w:rPr>
        <w:t xml:space="preserve">zásada spočívá v zajištění odpovídajícího stupně </w:t>
      </w:r>
      <w:r w:rsidRPr="00A407EB">
        <w:rPr>
          <w:rFonts w:ascii="Arial" w:hAnsi="Arial" w:cs="Arial"/>
          <w:b/>
          <w:bCs/>
          <w:sz w:val="22"/>
          <w:szCs w:val="22"/>
        </w:rPr>
        <w:t>zveřejnění zadávacího</w:t>
      </w:r>
      <w:r>
        <w:rPr>
          <w:rFonts w:ascii="Arial" w:hAnsi="Arial" w:cs="Arial"/>
          <w:b/>
          <w:bCs/>
          <w:sz w:val="22"/>
          <w:szCs w:val="22"/>
        </w:rPr>
        <w:t>,</w:t>
      </w:r>
      <w:r w:rsidRPr="00A407EB">
        <w:rPr>
          <w:rFonts w:ascii="Arial" w:hAnsi="Arial" w:cs="Arial"/>
          <w:b/>
          <w:bCs/>
          <w:sz w:val="22"/>
          <w:szCs w:val="22"/>
        </w:rPr>
        <w:t xml:space="preserve"> </w:t>
      </w:r>
      <w:r>
        <w:rPr>
          <w:rFonts w:ascii="Arial" w:hAnsi="Arial" w:cs="Arial"/>
          <w:b/>
          <w:bCs/>
          <w:sz w:val="22"/>
          <w:szCs w:val="22"/>
        </w:rPr>
        <w:t xml:space="preserve">resp. výběrového </w:t>
      </w:r>
      <w:r w:rsidRPr="00A407EB">
        <w:rPr>
          <w:rFonts w:ascii="Arial" w:hAnsi="Arial" w:cs="Arial"/>
          <w:b/>
          <w:bCs/>
          <w:sz w:val="22"/>
          <w:szCs w:val="22"/>
        </w:rPr>
        <w:t>řízení</w:t>
      </w:r>
      <w:r w:rsidRPr="00A407EB">
        <w:rPr>
          <w:rFonts w:ascii="Arial" w:hAnsi="Arial" w:cs="Arial"/>
          <w:sz w:val="22"/>
          <w:szCs w:val="22"/>
        </w:rPr>
        <w:t>, které umožní účast každého uchazeče ze všech členských států, a to s dostatečným předstihem</w:t>
      </w:r>
      <w:r>
        <w:rPr>
          <w:rFonts w:ascii="Arial" w:hAnsi="Arial" w:cs="Arial"/>
          <w:sz w:val="22"/>
          <w:szCs w:val="22"/>
        </w:rPr>
        <w:t xml:space="preserve"> a dále zajištění odpovídajícího stupně </w:t>
      </w:r>
      <w:proofErr w:type="spellStart"/>
      <w:r w:rsidRPr="000F6FC0">
        <w:rPr>
          <w:rFonts w:ascii="Arial" w:hAnsi="Arial" w:cs="Arial"/>
          <w:b/>
          <w:bCs/>
          <w:sz w:val="22"/>
          <w:szCs w:val="22"/>
        </w:rPr>
        <w:t>formalizovanosti</w:t>
      </w:r>
      <w:proofErr w:type="spellEnd"/>
      <w:r>
        <w:rPr>
          <w:rFonts w:ascii="Arial" w:hAnsi="Arial" w:cs="Arial"/>
          <w:sz w:val="22"/>
          <w:szCs w:val="22"/>
        </w:rPr>
        <w:t xml:space="preserve"> zadávacího, resp. výběrového řízení, tj. míry nároků kladených na úkony zadavatele, počet a odbornost orgánů zadavatele. </w:t>
      </w:r>
    </w:p>
    <w:p w:rsidR="005074A1" w:rsidRPr="00A407EB" w:rsidRDefault="005074A1" w:rsidP="00243AED">
      <w:pPr>
        <w:ind w:left="1080"/>
        <w:jc w:val="both"/>
        <w:rPr>
          <w:rFonts w:ascii="Arial" w:hAnsi="Arial" w:cs="Arial"/>
          <w:sz w:val="22"/>
          <w:szCs w:val="22"/>
        </w:rPr>
      </w:pPr>
    </w:p>
    <w:p w:rsidR="005074A1" w:rsidRPr="00A407EB" w:rsidRDefault="005074A1" w:rsidP="00243AED">
      <w:pPr>
        <w:pStyle w:val="Mjstyl3"/>
        <w:tabs>
          <w:tab w:val="num" w:pos="0"/>
        </w:tabs>
        <w:ind w:left="567" w:hanging="567"/>
      </w:pPr>
      <w:bookmarkStart w:id="75" w:name="_Toc212001871"/>
      <w:bookmarkStart w:id="76" w:name="_Toc212002176"/>
      <w:bookmarkStart w:id="77" w:name="_Toc214090507"/>
      <w:bookmarkStart w:id="78" w:name="_Toc215308327"/>
      <w:bookmarkStart w:id="79" w:name="_Toc215312434"/>
      <w:bookmarkStart w:id="80" w:name="_Toc215900667"/>
      <w:bookmarkStart w:id="81" w:name="_Toc328471056"/>
      <w:r w:rsidRPr="00A407EB">
        <w:t>Vzájemné uznávání osvědčení</w:t>
      </w:r>
      <w:bookmarkEnd w:id="75"/>
      <w:bookmarkEnd w:id="76"/>
      <w:bookmarkEnd w:id="77"/>
      <w:bookmarkEnd w:id="78"/>
      <w:bookmarkEnd w:id="79"/>
      <w:bookmarkEnd w:id="80"/>
      <w:bookmarkEnd w:id="81"/>
    </w:p>
    <w:p w:rsidR="005074A1" w:rsidRDefault="005074A1" w:rsidP="00243AED">
      <w:pPr>
        <w:numPr>
          <w:ilvl w:val="0"/>
          <w:numId w:val="10"/>
        </w:numPr>
        <w:tabs>
          <w:tab w:val="clear" w:pos="1800"/>
        </w:tabs>
        <w:ind w:left="567" w:hanging="284"/>
        <w:jc w:val="both"/>
        <w:rPr>
          <w:rFonts w:ascii="Arial" w:hAnsi="Arial" w:cs="Arial"/>
          <w:sz w:val="22"/>
          <w:szCs w:val="22"/>
        </w:rPr>
      </w:pPr>
      <w:r w:rsidRPr="00A407EB">
        <w:rPr>
          <w:rFonts w:ascii="Arial" w:hAnsi="Arial" w:cs="Arial"/>
          <w:sz w:val="22"/>
          <w:szCs w:val="22"/>
        </w:rPr>
        <w:t xml:space="preserve">musí být </w:t>
      </w:r>
      <w:r w:rsidRPr="00A407EB">
        <w:rPr>
          <w:rFonts w:ascii="Arial" w:hAnsi="Arial" w:cs="Arial"/>
          <w:b/>
          <w:bCs/>
          <w:sz w:val="22"/>
          <w:szCs w:val="22"/>
        </w:rPr>
        <w:t>akceptovány doklady z jiných členských států</w:t>
      </w:r>
      <w:r w:rsidRPr="00A407EB">
        <w:rPr>
          <w:rFonts w:ascii="Arial" w:hAnsi="Arial" w:cs="Arial"/>
          <w:sz w:val="22"/>
          <w:szCs w:val="22"/>
        </w:rPr>
        <w:t xml:space="preserve"> prokazující rovnocennou kvalifikaci, </w:t>
      </w:r>
      <w:r>
        <w:rPr>
          <w:rFonts w:ascii="Arial" w:hAnsi="Arial" w:cs="Arial"/>
          <w:sz w:val="22"/>
          <w:szCs w:val="22"/>
        </w:rPr>
        <w:t>a to analogicky postupem podle</w:t>
      </w:r>
      <w:r w:rsidRPr="00A407EB">
        <w:rPr>
          <w:rFonts w:ascii="Arial" w:hAnsi="Arial" w:cs="Arial"/>
          <w:sz w:val="22"/>
          <w:szCs w:val="22"/>
        </w:rPr>
        <w:t xml:space="preserve"> ustanovení § 51, odst. 7 zákona č. 137/2006 Sb.</w:t>
      </w:r>
      <w:r>
        <w:rPr>
          <w:rFonts w:ascii="Arial" w:hAnsi="Arial" w:cs="Arial"/>
          <w:sz w:val="22"/>
          <w:szCs w:val="22"/>
        </w:rPr>
        <w:t xml:space="preserve"> analogicky.</w:t>
      </w:r>
    </w:p>
    <w:p w:rsidR="005074A1" w:rsidRPr="00A407EB" w:rsidRDefault="005074A1" w:rsidP="00243AED">
      <w:pPr>
        <w:ind w:left="1080"/>
        <w:jc w:val="both"/>
        <w:rPr>
          <w:rFonts w:ascii="Arial" w:hAnsi="Arial" w:cs="Arial"/>
          <w:sz w:val="22"/>
          <w:szCs w:val="22"/>
        </w:rPr>
      </w:pPr>
    </w:p>
    <w:p w:rsidR="005074A1" w:rsidRDefault="005074A1" w:rsidP="00243AED">
      <w:pPr>
        <w:ind w:left="360"/>
        <w:jc w:val="both"/>
        <w:rPr>
          <w:sz w:val="22"/>
          <w:szCs w:val="22"/>
        </w:rPr>
      </w:pPr>
    </w:p>
    <w:p w:rsidR="005074A1" w:rsidRPr="00A407EB" w:rsidRDefault="005074A1" w:rsidP="00243AED">
      <w:pPr>
        <w:ind w:left="360"/>
        <w:jc w:val="both"/>
        <w:rPr>
          <w:sz w:val="22"/>
          <w:szCs w:val="22"/>
        </w:rPr>
      </w:pPr>
    </w:p>
    <w:p w:rsidR="005074A1" w:rsidRDefault="005074A1" w:rsidP="00243AED">
      <w:pPr>
        <w:pStyle w:val="Mjstyl1"/>
        <w:ind w:left="360"/>
        <w:jc w:val="center"/>
        <w:rPr>
          <w:sz w:val="34"/>
          <w:szCs w:val="34"/>
          <w:u w:val="single"/>
        </w:rPr>
      </w:pPr>
      <w:bookmarkStart w:id="82" w:name="_Toc199647576"/>
    </w:p>
    <w:p w:rsidR="005074A1" w:rsidRPr="00E369AC" w:rsidRDefault="005074A1" w:rsidP="00243AED">
      <w:pPr>
        <w:pStyle w:val="Mjstyl1"/>
        <w:ind w:left="360"/>
        <w:jc w:val="center"/>
        <w:rPr>
          <w:sz w:val="34"/>
          <w:szCs w:val="34"/>
          <w:u w:val="single"/>
        </w:rPr>
      </w:pPr>
      <w:r>
        <w:rPr>
          <w:sz w:val="34"/>
          <w:szCs w:val="34"/>
          <w:u w:val="single"/>
        </w:rPr>
        <w:br w:type="page"/>
      </w:r>
      <w:bookmarkStart w:id="83" w:name="_Toc328471057"/>
      <w:r w:rsidRPr="00E369AC">
        <w:rPr>
          <w:sz w:val="34"/>
          <w:szCs w:val="34"/>
          <w:u w:val="single"/>
        </w:rPr>
        <w:lastRenderedPageBreak/>
        <w:t xml:space="preserve">část druhá - </w:t>
      </w:r>
      <w:bookmarkStart w:id="84" w:name="_Toc211932105"/>
      <w:r w:rsidRPr="00E369AC">
        <w:rPr>
          <w:sz w:val="34"/>
          <w:szCs w:val="34"/>
          <w:u w:val="single"/>
        </w:rPr>
        <w:t>základní vymezení oblasti zadávání zakázek</w:t>
      </w:r>
      <w:bookmarkEnd w:id="82"/>
      <w:r w:rsidRPr="00E369AC">
        <w:rPr>
          <w:sz w:val="34"/>
          <w:szCs w:val="34"/>
          <w:u w:val="single"/>
        </w:rPr>
        <w:t>, jež zadavatel není povinen zadávat dle zákona</w:t>
      </w:r>
      <w:bookmarkEnd w:id="83"/>
      <w:bookmarkEnd w:id="84"/>
    </w:p>
    <w:p w:rsidR="005074A1" w:rsidRDefault="005074A1" w:rsidP="00243AED">
      <w:pPr>
        <w:jc w:val="both"/>
      </w:pPr>
    </w:p>
    <w:p w:rsidR="005074A1" w:rsidRPr="0037686C" w:rsidRDefault="005074A1" w:rsidP="00243AED">
      <w:pPr>
        <w:pStyle w:val="Odstavecseseznamem"/>
        <w:spacing w:before="120" w:after="120"/>
        <w:ind w:left="0"/>
        <w:rPr>
          <w:rFonts w:ascii="Arial" w:hAnsi="Arial" w:cs="Arial"/>
          <w:vanish/>
          <w:sz w:val="22"/>
          <w:szCs w:val="22"/>
          <w:u w:val="single"/>
        </w:rPr>
      </w:pPr>
      <w:bookmarkStart w:id="85" w:name="_Toc200356111"/>
      <w:bookmarkStart w:id="86" w:name="_Toc200356112"/>
      <w:bookmarkStart w:id="87" w:name="_Toc199647441"/>
      <w:bookmarkStart w:id="88" w:name="_Toc199647579"/>
      <w:bookmarkStart w:id="89" w:name="_Toc211932106"/>
      <w:bookmarkEnd w:id="85"/>
      <w:bookmarkEnd w:id="86"/>
    </w:p>
    <w:p w:rsidR="005074A1" w:rsidRDefault="005074A1" w:rsidP="00243AED">
      <w:pPr>
        <w:pStyle w:val="Mjstyl2"/>
        <w:numPr>
          <w:ilvl w:val="0"/>
          <w:numId w:val="13"/>
        </w:numPr>
        <w:ind w:left="0" w:firstLine="0"/>
        <w:jc w:val="center"/>
      </w:pPr>
      <w:bookmarkStart w:id="90" w:name="_Toc328471058"/>
      <w:r w:rsidRPr="00877F8A">
        <w:t>Základní vymezení</w:t>
      </w:r>
      <w:bookmarkEnd w:id="87"/>
      <w:bookmarkEnd w:id="88"/>
      <w:bookmarkEnd w:id="89"/>
      <w:bookmarkEnd w:id="90"/>
    </w:p>
    <w:p w:rsidR="005074A1" w:rsidRDefault="005074A1" w:rsidP="00243AED">
      <w:pPr>
        <w:numPr>
          <w:ilvl w:val="1"/>
          <w:numId w:val="26"/>
        </w:numPr>
        <w:jc w:val="both"/>
        <w:rPr>
          <w:rFonts w:ascii="Arial" w:hAnsi="Arial" w:cs="Arial"/>
          <w:sz w:val="22"/>
          <w:szCs w:val="22"/>
        </w:rPr>
      </w:pPr>
      <w:r w:rsidRPr="006A16BF">
        <w:rPr>
          <w:rFonts w:ascii="Arial" w:hAnsi="Arial" w:cs="Arial"/>
          <w:sz w:val="22"/>
          <w:szCs w:val="22"/>
        </w:rPr>
        <w:t>Příjemci</w:t>
      </w:r>
      <w:r w:rsidRPr="00672CD4">
        <w:rPr>
          <w:rFonts w:ascii="Arial" w:hAnsi="Arial" w:cs="Arial"/>
          <w:sz w:val="22"/>
          <w:szCs w:val="22"/>
        </w:rPr>
        <w:t xml:space="preserve">, kteří jsou zadavateli veřejných zakázek </w:t>
      </w:r>
      <w:r w:rsidRPr="00672CD4">
        <w:rPr>
          <w:rFonts w:ascii="Arial" w:hAnsi="Arial" w:cs="Arial"/>
          <w:sz w:val="22"/>
          <w:szCs w:val="22"/>
          <w:u w:color="FF0000"/>
        </w:rPr>
        <w:t>podle zákona č. 137/2006 Sb.</w:t>
      </w:r>
      <w:r w:rsidRPr="00672CD4">
        <w:rPr>
          <w:rFonts w:ascii="Arial" w:hAnsi="Arial" w:cs="Arial"/>
          <w:sz w:val="22"/>
          <w:szCs w:val="22"/>
        </w:rPr>
        <w:t>, mohou uzavírat smlouvy</w:t>
      </w:r>
      <w:r>
        <w:rPr>
          <w:rFonts w:ascii="Arial" w:hAnsi="Arial" w:cs="Arial"/>
          <w:sz w:val="22"/>
          <w:szCs w:val="22"/>
        </w:rPr>
        <w:t xml:space="preserve"> na realizaci veřejné zakázky</w:t>
      </w:r>
      <w:r w:rsidRPr="00672CD4">
        <w:rPr>
          <w:rFonts w:ascii="Arial" w:hAnsi="Arial" w:cs="Arial"/>
          <w:sz w:val="22"/>
          <w:szCs w:val="22"/>
        </w:rPr>
        <w:t xml:space="preserve"> </w:t>
      </w:r>
      <w:r>
        <w:rPr>
          <w:rFonts w:ascii="Arial" w:hAnsi="Arial" w:cs="Arial"/>
          <w:sz w:val="22"/>
          <w:szCs w:val="22"/>
        </w:rPr>
        <w:t xml:space="preserve">(dále jen „smlouvy“) </w:t>
      </w:r>
      <w:r w:rsidRPr="00672CD4">
        <w:rPr>
          <w:rFonts w:ascii="Arial" w:hAnsi="Arial" w:cs="Arial"/>
          <w:sz w:val="22"/>
          <w:szCs w:val="22"/>
        </w:rPr>
        <w:t>pouze s dodavateli, kteří byli vybráni v </w:t>
      </w:r>
      <w:r w:rsidRPr="00684C58">
        <w:rPr>
          <w:rFonts w:ascii="Arial" w:hAnsi="Arial" w:cs="Arial"/>
          <w:sz w:val="22"/>
          <w:szCs w:val="22"/>
        </w:rPr>
        <w:t>zadávacích řízeních</w:t>
      </w:r>
      <w:r w:rsidRPr="00672CD4">
        <w:rPr>
          <w:rFonts w:ascii="Arial" w:hAnsi="Arial" w:cs="Arial"/>
          <w:sz w:val="22"/>
          <w:szCs w:val="22"/>
        </w:rPr>
        <w:t xml:space="preserve"> za podmínek stanovených v tomto zákoně, s výjimkou případů, kdy zákon č. 137/2006 Sb. umožňuje zadavatelům některých veřejných zakázek </w:t>
      </w:r>
      <w:r>
        <w:rPr>
          <w:rFonts w:ascii="Arial" w:hAnsi="Arial" w:cs="Arial"/>
          <w:sz w:val="22"/>
          <w:szCs w:val="22"/>
        </w:rPr>
        <w:t xml:space="preserve">nezadávat </w:t>
      </w:r>
      <w:r w:rsidRPr="00672CD4">
        <w:rPr>
          <w:rFonts w:ascii="Arial" w:hAnsi="Arial" w:cs="Arial"/>
          <w:sz w:val="22"/>
          <w:szCs w:val="22"/>
        </w:rPr>
        <w:t xml:space="preserve">podle tohoto zákona </w:t>
      </w:r>
      <w:r>
        <w:rPr>
          <w:rFonts w:ascii="Arial" w:hAnsi="Arial" w:cs="Arial"/>
          <w:sz w:val="22"/>
          <w:szCs w:val="22"/>
        </w:rPr>
        <w:t>č. 137/2006 Sb.</w:t>
      </w:r>
      <w:r w:rsidRPr="00672CD4">
        <w:rPr>
          <w:rFonts w:ascii="Arial" w:hAnsi="Arial" w:cs="Arial"/>
          <w:sz w:val="22"/>
          <w:szCs w:val="22"/>
        </w:rPr>
        <w:t>.</w:t>
      </w:r>
    </w:p>
    <w:p w:rsidR="005074A1" w:rsidRDefault="005074A1" w:rsidP="00243AED">
      <w:pPr>
        <w:jc w:val="both"/>
        <w:rPr>
          <w:rFonts w:ascii="Arial" w:hAnsi="Arial" w:cs="Arial"/>
          <w:sz w:val="22"/>
          <w:szCs w:val="22"/>
        </w:rPr>
      </w:pPr>
    </w:p>
    <w:p w:rsidR="005074A1" w:rsidRPr="00672CD4" w:rsidRDefault="005074A1" w:rsidP="00243AED">
      <w:pPr>
        <w:numPr>
          <w:ilvl w:val="1"/>
          <w:numId w:val="26"/>
        </w:numPr>
        <w:jc w:val="both"/>
        <w:rPr>
          <w:rFonts w:ascii="Arial" w:hAnsi="Arial" w:cs="Arial"/>
          <w:sz w:val="22"/>
          <w:szCs w:val="22"/>
        </w:rPr>
      </w:pPr>
      <w:r w:rsidRPr="00672CD4">
        <w:rPr>
          <w:rFonts w:ascii="Arial" w:hAnsi="Arial" w:cs="Arial"/>
          <w:sz w:val="22"/>
          <w:szCs w:val="22"/>
        </w:rPr>
        <w:t xml:space="preserve">Příjemci, kteří jsou zadavateli veřejných zakázek </w:t>
      </w:r>
      <w:r w:rsidRPr="00672CD4">
        <w:rPr>
          <w:rFonts w:ascii="Arial" w:hAnsi="Arial" w:cs="Arial"/>
          <w:sz w:val="22"/>
          <w:szCs w:val="22"/>
          <w:u w:color="FF0000"/>
        </w:rPr>
        <w:t>podle zákona č. 137/2006 Sb.</w:t>
      </w:r>
      <w:r w:rsidRPr="00672CD4">
        <w:rPr>
          <w:rFonts w:ascii="Arial" w:hAnsi="Arial" w:cs="Arial"/>
          <w:sz w:val="22"/>
          <w:szCs w:val="22"/>
        </w:rPr>
        <w:t xml:space="preserve"> nejsou povinni </w:t>
      </w:r>
      <w:r>
        <w:rPr>
          <w:rFonts w:ascii="Arial" w:hAnsi="Arial" w:cs="Arial"/>
          <w:sz w:val="22"/>
          <w:szCs w:val="22"/>
        </w:rPr>
        <w:t>zadávat</w:t>
      </w:r>
      <w:r w:rsidRPr="00672CD4">
        <w:rPr>
          <w:rFonts w:ascii="Arial" w:hAnsi="Arial" w:cs="Arial"/>
          <w:sz w:val="22"/>
          <w:szCs w:val="22"/>
        </w:rPr>
        <w:t xml:space="preserve"> podle zákona </w:t>
      </w:r>
      <w:r w:rsidRPr="00672CD4">
        <w:rPr>
          <w:rFonts w:ascii="Arial" w:hAnsi="Arial" w:cs="Arial"/>
          <w:sz w:val="22"/>
          <w:szCs w:val="22"/>
          <w:u w:color="FF0000"/>
        </w:rPr>
        <w:t>č. 137/2006 Sb</w:t>
      </w:r>
      <w:r w:rsidRPr="00672CD4">
        <w:rPr>
          <w:rFonts w:ascii="Arial" w:hAnsi="Arial" w:cs="Arial"/>
          <w:sz w:val="22"/>
          <w:szCs w:val="22"/>
        </w:rPr>
        <w:t xml:space="preserve">., </w:t>
      </w:r>
      <w:r w:rsidRPr="00672CD4">
        <w:rPr>
          <w:rFonts w:ascii="Arial" w:hAnsi="Arial" w:cs="Arial"/>
          <w:sz w:val="22"/>
          <w:szCs w:val="22"/>
          <w:u w:color="FF0000"/>
        </w:rPr>
        <w:t xml:space="preserve">u </w:t>
      </w:r>
    </w:p>
    <w:p w:rsidR="005074A1" w:rsidRPr="00672CD4" w:rsidRDefault="005074A1" w:rsidP="00243AED">
      <w:pPr>
        <w:ind w:left="993" w:hanging="284"/>
        <w:jc w:val="both"/>
        <w:rPr>
          <w:rFonts w:ascii="Arial" w:hAnsi="Arial" w:cs="Arial"/>
          <w:sz w:val="22"/>
          <w:szCs w:val="22"/>
        </w:rPr>
      </w:pPr>
      <w:r w:rsidRPr="00672CD4">
        <w:rPr>
          <w:rFonts w:ascii="Arial" w:hAnsi="Arial" w:cs="Arial"/>
          <w:sz w:val="22"/>
          <w:szCs w:val="22"/>
        </w:rPr>
        <w:t>a)</w:t>
      </w:r>
      <w:r w:rsidRPr="00672CD4">
        <w:rPr>
          <w:rFonts w:ascii="Arial" w:hAnsi="Arial" w:cs="Arial"/>
          <w:sz w:val="22"/>
          <w:szCs w:val="22"/>
        </w:rPr>
        <w:tab/>
      </w:r>
      <w:r w:rsidRPr="00672CD4">
        <w:rPr>
          <w:rFonts w:ascii="Arial" w:hAnsi="Arial" w:cs="Arial"/>
          <w:sz w:val="22"/>
          <w:szCs w:val="22"/>
          <w:u w:color="FF0000"/>
        </w:rPr>
        <w:t>veřejných zakázek malého rozsahu</w:t>
      </w:r>
      <w:r>
        <w:rPr>
          <w:rStyle w:val="Znakapoznpodarou"/>
          <w:rFonts w:ascii="Arial" w:hAnsi="Arial" w:cs="Arial"/>
          <w:sz w:val="22"/>
          <w:szCs w:val="22"/>
          <w:u w:color="FF0000"/>
        </w:rPr>
        <w:footnoteReference w:id="2"/>
      </w:r>
      <w:r w:rsidRPr="00672CD4">
        <w:rPr>
          <w:rFonts w:ascii="Arial" w:hAnsi="Arial" w:cs="Arial"/>
          <w:sz w:val="22"/>
          <w:szCs w:val="22"/>
          <w:u w:color="FF0000"/>
        </w:rPr>
        <w:t>,</w:t>
      </w:r>
      <w:r w:rsidRPr="00672CD4">
        <w:rPr>
          <w:rFonts w:ascii="Arial" w:hAnsi="Arial" w:cs="Arial"/>
          <w:sz w:val="22"/>
          <w:szCs w:val="22"/>
        </w:rPr>
        <w:t xml:space="preserve"> </w:t>
      </w:r>
      <w:r w:rsidRPr="00672CD4">
        <w:rPr>
          <w:rFonts w:ascii="Arial" w:hAnsi="Arial" w:cs="Arial"/>
          <w:sz w:val="22"/>
          <w:szCs w:val="22"/>
          <w:u w:color="FF0000"/>
        </w:rPr>
        <w:t>jedná-li se o veřejného zadavatele</w:t>
      </w:r>
      <w:r w:rsidRPr="00672CD4">
        <w:rPr>
          <w:rFonts w:ascii="Arial" w:hAnsi="Arial" w:cs="Arial"/>
          <w:sz w:val="22"/>
          <w:szCs w:val="22"/>
        </w:rPr>
        <w:t xml:space="preserve"> (§ 18 odst. </w:t>
      </w:r>
      <w:r>
        <w:rPr>
          <w:rFonts w:ascii="Arial" w:hAnsi="Arial" w:cs="Arial"/>
          <w:sz w:val="22"/>
          <w:szCs w:val="22"/>
        </w:rPr>
        <w:t>5</w:t>
      </w:r>
      <w:r w:rsidRPr="00672CD4">
        <w:rPr>
          <w:rFonts w:ascii="Arial" w:hAnsi="Arial" w:cs="Arial"/>
          <w:sz w:val="22"/>
          <w:szCs w:val="22"/>
        </w:rPr>
        <w:t>),</w:t>
      </w:r>
    </w:p>
    <w:p w:rsidR="005074A1" w:rsidRPr="00672CD4" w:rsidRDefault="005074A1" w:rsidP="00243AED">
      <w:pPr>
        <w:ind w:left="993" w:hanging="284"/>
        <w:jc w:val="both"/>
        <w:rPr>
          <w:rFonts w:ascii="Arial" w:hAnsi="Arial" w:cs="Arial"/>
          <w:sz w:val="22"/>
          <w:szCs w:val="22"/>
          <w:u w:color="FF0000"/>
        </w:rPr>
      </w:pPr>
      <w:r w:rsidRPr="00672CD4">
        <w:rPr>
          <w:rFonts w:ascii="Arial" w:hAnsi="Arial" w:cs="Arial"/>
          <w:sz w:val="22"/>
          <w:szCs w:val="22"/>
          <w:u w:color="FF0000"/>
        </w:rPr>
        <w:t>b)</w:t>
      </w:r>
      <w:r w:rsidRPr="00672CD4">
        <w:rPr>
          <w:rFonts w:ascii="Arial" w:hAnsi="Arial" w:cs="Arial"/>
          <w:sz w:val="22"/>
          <w:szCs w:val="22"/>
          <w:u w:color="FF0000"/>
        </w:rPr>
        <w:tab/>
      </w:r>
      <w:r w:rsidRPr="00672CD4">
        <w:rPr>
          <w:rFonts w:ascii="Arial" w:hAnsi="Arial" w:cs="Arial"/>
          <w:sz w:val="22"/>
          <w:szCs w:val="22"/>
        </w:rPr>
        <w:t xml:space="preserve">podlimitních </w:t>
      </w:r>
      <w:r w:rsidRPr="00672CD4">
        <w:rPr>
          <w:rFonts w:ascii="Arial" w:hAnsi="Arial" w:cs="Arial"/>
          <w:sz w:val="22"/>
          <w:szCs w:val="22"/>
          <w:u w:color="FF0000"/>
        </w:rPr>
        <w:t>veřejných zakázek</w:t>
      </w:r>
      <w:r>
        <w:rPr>
          <w:rStyle w:val="Znakapoznpodarou"/>
          <w:rFonts w:ascii="Arial" w:hAnsi="Arial" w:cs="Arial"/>
          <w:sz w:val="22"/>
          <w:szCs w:val="22"/>
          <w:u w:color="FF0000"/>
        </w:rPr>
        <w:footnoteReference w:id="3"/>
      </w:r>
      <w:r>
        <w:rPr>
          <w:rFonts w:ascii="Arial" w:hAnsi="Arial" w:cs="Arial"/>
          <w:sz w:val="22"/>
          <w:szCs w:val="22"/>
        </w:rPr>
        <w:t xml:space="preserve"> </w:t>
      </w:r>
      <w:r w:rsidRPr="00672CD4">
        <w:rPr>
          <w:rFonts w:ascii="Arial" w:hAnsi="Arial" w:cs="Arial"/>
          <w:sz w:val="22"/>
          <w:szCs w:val="22"/>
        </w:rPr>
        <w:t xml:space="preserve">a </w:t>
      </w:r>
      <w:r w:rsidRPr="00672CD4">
        <w:rPr>
          <w:rFonts w:ascii="Arial" w:hAnsi="Arial" w:cs="Arial"/>
          <w:sz w:val="22"/>
          <w:szCs w:val="22"/>
          <w:u w:color="FF0000"/>
        </w:rPr>
        <w:t>veřejných zakázek malého rozsahu, jedná-li se o sektorového zadavatele (§ 19 odst. 1</w:t>
      </w:r>
      <w:r>
        <w:rPr>
          <w:rFonts w:ascii="Arial" w:hAnsi="Arial" w:cs="Arial"/>
          <w:sz w:val="22"/>
          <w:szCs w:val="22"/>
          <w:u w:color="FF0000"/>
        </w:rPr>
        <w:t xml:space="preserve">, </w:t>
      </w:r>
      <w:r w:rsidRPr="00672CD4">
        <w:rPr>
          <w:rFonts w:ascii="Arial" w:hAnsi="Arial" w:cs="Arial"/>
          <w:sz w:val="22"/>
          <w:szCs w:val="22"/>
        </w:rPr>
        <w:t>§ 18 odst.</w:t>
      </w:r>
      <w:ins w:id="91" w:author="DM" w:date="2014-05-26T16:20:00Z">
        <w:r w:rsidR="004B6679">
          <w:rPr>
            <w:rFonts w:ascii="Arial" w:hAnsi="Arial" w:cs="Arial"/>
            <w:sz w:val="22"/>
            <w:szCs w:val="22"/>
          </w:rPr>
          <w:t xml:space="preserve"> 4 a</w:t>
        </w:r>
      </w:ins>
      <w:r w:rsidRPr="00672CD4">
        <w:rPr>
          <w:rFonts w:ascii="Arial" w:hAnsi="Arial" w:cs="Arial"/>
          <w:sz w:val="22"/>
          <w:szCs w:val="22"/>
        </w:rPr>
        <w:t xml:space="preserve"> </w:t>
      </w:r>
      <w:r>
        <w:rPr>
          <w:rFonts w:ascii="Arial" w:hAnsi="Arial" w:cs="Arial"/>
          <w:sz w:val="22"/>
          <w:szCs w:val="22"/>
        </w:rPr>
        <w:t>5</w:t>
      </w:r>
      <w:r w:rsidRPr="00672CD4">
        <w:rPr>
          <w:rFonts w:ascii="Arial" w:hAnsi="Arial" w:cs="Arial"/>
          <w:sz w:val="22"/>
          <w:szCs w:val="22"/>
          <w:u w:color="FF0000"/>
        </w:rPr>
        <w:t>).</w:t>
      </w:r>
    </w:p>
    <w:p w:rsidR="005074A1" w:rsidRPr="00672CD4" w:rsidRDefault="005074A1" w:rsidP="00243AED">
      <w:pPr>
        <w:jc w:val="both"/>
        <w:rPr>
          <w:rFonts w:ascii="Arial" w:hAnsi="Arial" w:cs="Arial"/>
          <w:sz w:val="22"/>
          <w:szCs w:val="22"/>
          <w:u w:color="FF0000"/>
        </w:rPr>
      </w:pPr>
    </w:p>
    <w:p w:rsidR="005074A1" w:rsidRPr="00672CD4" w:rsidRDefault="005074A1" w:rsidP="00243AED">
      <w:pPr>
        <w:numPr>
          <w:ilvl w:val="1"/>
          <w:numId w:val="26"/>
        </w:numPr>
        <w:jc w:val="both"/>
        <w:rPr>
          <w:rFonts w:ascii="Arial" w:hAnsi="Arial" w:cs="Arial"/>
          <w:sz w:val="22"/>
          <w:szCs w:val="22"/>
        </w:rPr>
      </w:pPr>
      <w:r w:rsidRPr="00672CD4">
        <w:rPr>
          <w:rFonts w:ascii="Arial" w:hAnsi="Arial" w:cs="Arial"/>
          <w:sz w:val="22"/>
          <w:szCs w:val="22"/>
        </w:rPr>
        <w:t xml:space="preserve">Příjemci, kteří jsou zadavateli veřejných zakázek </w:t>
      </w:r>
      <w:r w:rsidRPr="00672CD4">
        <w:rPr>
          <w:rFonts w:ascii="Arial" w:hAnsi="Arial" w:cs="Arial"/>
          <w:sz w:val="22"/>
          <w:szCs w:val="22"/>
          <w:u w:color="FF0000"/>
        </w:rPr>
        <w:t>podle zákona č. 137/2006 Sb.</w:t>
      </w:r>
      <w:r w:rsidRPr="00672CD4">
        <w:rPr>
          <w:rFonts w:ascii="Arial" w:hAnsi="Arial" w:cs="Arial"/>
          <w:sz w:val="22"/>
          <w:szCs w:val="22"/>
        </w:rPr>
        <w:t xml:space="preserve"> mohou u</w:t>
      </w:r>
      <w:r w:rsidRPr="00672CD4">
        <w:rPr>
          <w:rFonts w:ascii="Arial" w:hAnsi="Arial" w:cs="Arial"/>
          <w:sz w:val="22"/>
          <w:szCs w:val="22"/>
          <w:u w:color="FF0000"/>
        </w:rPr>
        <w:t xml:space="preserve"> veřejných zakázek, které jsou </w:t>
      </w:r>
      <w:r w:rsidRPr="00672CD4">
        <w:rPr>
          <w:rFonts w:ascii="Arial" w:hAnsi="Arial" w:cs="Arial"/>
          <w:sz w:val="22"/>
          <w:szCs w:val="22"/>
        </w:rPr>
        <w:t xml:space="preserve">povinni vzhledem k výši předpokládané </w:t>
      </w:r>
      <w:r w:rsidRPr="00672CD4">
        <w:rPr>
          <w:rFonts w:ascii="Arial" w:hAnsi="Arial" w:cs="Arial"/>
          <w:sz w:val="22"/>
          <w:szCs w:val="22"/>
          <w:u w:color="FF0000"/>
        </w:rPr>
        <w:t xml:space="preserve">hodnoty zadávat </w:t>
      </w:r>
      <w:r w:rsidRPr="00672CD4">
        <w:rPr>
          <w:rFonts w:ascii="Arial" w:hAnsi="Arial" w:cs="Arial"/>
          <w:sz w:val="22"/>
          <w:szCs w:val="22"/>
        </w:rPr>
        <w:t xml:space="preserve">v zadávacích řízeních podle zákona </w:t>
      </w:r>
      <w:r w:rsidRPr="00672CD4">
        <w:rPr>
          <w:rFonts w:ascii="Arial" w:hAnsi="Arial" w:cs="Arial"/>
          <w:sz w:val="22"/>
          <w:szCs w:val="22"/>
          <w:u w:color="FF0000"/>
        </w:rPr>
        <w:t xml:space="preserve">č. 137/2006 Sb., </w:t>
      </w:r>
      <w:r w:rsidRPr="00672CD4">
        <w:rPr>
          <w:rFonts w:ascii="Arial" w:hAnsi="Arial" w:cs="Arial"/>
          <w:sz w:val="22"/>
          <w:szCs w:val="22"/>
        </w:rPr>
        <w:t xml:space="preserve">uplatnit výjimku z postupů stanovených zákonem </w:t>
      </w:r>
      <w:r>
        <w:rPr>
          <w:rFonts w:ascii="Arial" w:hAnsi="Arial" w:cs="Arial"/>
          <w:sz w:val="22"/>
          <w:szCs w:val="22"/>
        </w:rPr>
        <w:t xml:space="preserve">č. 137/2006 Sb. </w:t>
      </w:r>
      <w:r w:rsidRPr="00672CD4">
        <w:rPr>
          <w:rFonts w:ascii="Arial" w:hAnsi="Arial" w:cs="Arial"/>
          <w:sz w:val="22"/>
          <w:szCs w:val="22"/>
          <w:u w:color="FF0000"/>
        </w:rPr>
        <w:t xml:space="preserve">ve zvláštních případech uvedených v </w:t>
      </w:r>
    </w:p>
    <w:p w:rsidR="005074A1" w:rsidRPr="00672CD4" w:rsidRDefault="005074A1" w:rsidP="00243AED">
      <w:pPr>
        <w:ind w:left="993" w:hanging="284"/>
        <w:jc w:val="both"/>
        <w:rPr>
          <w:rFonts w:ascii="Arial" w:hAnsi="Arial" w:cs="Arial"/>
          <w:sz w:val="22"/>
          <w:szCs w:val="22"/>
          <w:u w:color="FF0000"/>
        </w:rPr>
      </w:pPr>
      <w:r w:rsidRPr="00672CD4">
        <w:rPr>
          <w:rFonts w:ascii="Arial" w:hAnsi="Arial" w:cs="Arial"/>
          <w:sz w:val="22"/>
          <w:szCs w:val="22"/>
          <w:u w:color="FF0000"/>
        </w:rPr>
        <w:t>a)</w:t>
      </w:r>
      <w:r w:rsidRPr="00672CD4">
        <w:rPr>
          <w:rFonts w:ascii="Arial" w:hAnsi="Arial" w:cs="Arial"/>
          <w:sz w:val="22"/>
          <w:szCs w:val="22"/>
          <w:u w:color="FF0000"/>
        </w:rPr>
        <w:tab/>
        <w:t>§ 18 odst. 1</w:t>
      </w:r>
      <w:r>
        <w:rPr>
          <w:rFonts w:ascii="Arial" w:hAnsi="Arial" w:cs="Arial"/>
          <w:sz w:val="22"/>
          <w:szCs w:val="22"/>
          <w:u w:color="FF0000"/>
        </w:rPr>
        <w:t xml:space="preserve"> až odst. 3</w:t>
      </w:r>
      <w:r w:rsidRPr="00672CD4">
        <w:rPr>
          <w:rFonts w:ascii="Arial" w:hAnsi="Arial" w:cs="Arial"/>
          <w:sz w:val="22"/>
          <w:szCs w:val="22"/>
          <w:u w:color="FF0000"/>
        </w:rPr>
        <w:t>, jedná-li se o nadlimitní</w:t>
      </w:r>
      <w:r>
        <w:rPr>
          <w:rStyle w:val="Znakapoznpodarou"/>
          <w:rFonts w:ascii="Arial" w:hAnsi="Arial" w:cs="Arial"/>
          <w:sz w:val="22"/>
          <w:szCs w:val="22"/>
          <w:u w:color="FF0000"/>
        </w:rPr>
        <w:footnoteReference w:id="4"/>
      </w:r>
      <w:r w:rsidRPr="00672CD4">
        <w:rPr>
          <w:rFonts w:ascii="Arial" w:hAnsi="Arial" w:cs="Arial"/>
          <w:sz w:val="22"/>
          <w:szCs w:val="22"/>
          <w:u w:color="FF0000"/>
        </w:rPr>
        <w:t xml:space="preserve"> nebo podlimitní veřejné zakázky veřejného zadavatele a o nadlimitní veřejné zakázky sektorového zadavatele</w:t>
      </w:r>
      <w:r>
        <w:rPr>
          <w:rFonts w:ascii="Arial" w:hAnsi="Arial" w:cs="Arial"/>
          <w:sz w:val="22"/>
          <w:szCs w:val="22"/>
          <w:u w:color="FF0000"/>
        </w:rPr>
        <w:t xml:space="preserve"> a zákon č. 137/2006 Sb. nevyhrazuje konkrétní výjimku pouze veřejnému zadavateli</w:t>
      </w:r>
      <w:r w:rsidRPr="00672CD4">
        <w:rPr>
          <w:rFonts w:ascii="Arial" w:hAnsi="Arial" w:cs="Arial"/>
          <w:sz w:val="22"/>
          <w:szCs w:val="22"/>
          <w:u w:color="FF0000"/>
        </w:rPr>
        <w:t xml:space="preserve">, </w:t>
      </w:r>
    </w:p>
    <w:p w:rsidR="005074A1" w:rsidRPr="00672CD4" w:rsidRDefault="005074A1" w:rsidP="00243AED">
      <w:pPr>
        <w:ind w:left="993" w:hanging="284"/>
        <w:jc w:val="both"/>
        <w:rPr>
          <w:rFonts w:ascii="Arial" w:hAnsi="Arial" w:cs="Arial"/>
          <w:sz w:val="22"/>
          <w:szCs w:val="22"/>
          <w:u w:color="FF0000"/>
        </w:rPr>
      </w:pPr>
      <w:r w:rsidRPr="00672CD4">
        <w:rPr>
          <w:rFonts w:ascii="Arial" w:hAnsi="Arial" w:cs="Arial"/>
          <w:sz w:val="22"/>
          <w:szCs w:val="22"/>
          <w:u w:color="FF0000"/>
        </w:rPr>
        <w:t>b)</w:t>
      </w:r>
      <w:r w:rsidRPr="00672CD4">
        <w:rPr>
          <w:rFonts w:ascii="Arial" w:hAnsi="Arial" w:cs="Arial"/>
          <w:sz w:val="22"/>
          <w:szCs w:val="22"/>
          <w:u w:color="FF0000"/>
        </w:rPr>
        <w:tab/>
        <w:t xml:space="preserve">§ 18 odst. </w:t>
      </w:r>
      <w:r>
        <w:rPr>
          <w:rFonts w:ascii="Arial" w:hAnsi="Arial" w:cs="Arial"/>
          <w:sz w:val="22"/>
          <w:szCs w:val="22"/>
          <w:u w:color="FF0000"/>
        </w:rPr>
        <w:t>4</w:t>
      </w:r>
      <w:r w:rsidRPr="00672CD4">
        <w:rPr>
          <w:rFonts w:ascii="Arial" w:hAnsi="Arial" w:cs="Arial"/>
          <w:sz w:val="22"/>
          <w:szCs w:val="22"/>
          <w:u w:color="FF0000"/>
        </w:rPr>
        <w:t>, jedná-li se o podlimitní veřejné zakázky veřejného zadavatele,</w:t>
      </w:r>
    </w:p>
    <w:p w:rsidR="005074A1" w:rsidRDefault="005074A1" w:rsidP="00243AED">
      <w:pPr>
        <w:ind w:left="993" w:hanging="284"/>
        <w:jc w:val="both"/>
        <w:rPr>
          <w:rFonts w:ascii="Arial" w:hAnsi="Arial" w:cs="Arial"/>
          <w:sz w:val="22"/>
          <w:szCs w:val="22"/>
          <w:u w:color="FF0000"/>
        </w:rPr>
      </w:pPr>
      <w:r w:rsidRPr="00672CD4">
        <w:rPr>
          <w:rFonts w:ascii="Arial" w:hAnsi="Arial" w:cs="Arial"/>
          <w:sz w:val="22"/>
          <w:szCs w:val="22"/>
          <w:u w:color="FF0000"/>
        </w:rPr>
        <w:t>c)</w:t>
      </w:r>
      <w:r w:rsidRPr="00672CD4">
        <w:rPr>
          <w:rFonts w:ascii="Arial" w:hAnsi="Arial" w:cs="Arial"/>
          <w:sz w:val="22"/>
          <w:szCs w:val="22"/>
          <w:u w:color="FF0000"/>
        </w:rPr>
        <w:tab/>
        <w:t xml:space="preserve">§ 19 </w:t>
      </w:r>
      <w:r w:rsidRPr="00672CD4">
        <w:rPr>
          <w:rFonts w:ascii="Arial" w:hAnsi="Arial" w:cs="Arial"/>
          <w:sz w:val="22"/>
          <w:szCs w:val="22"/>
        </w:rPr>
        <w:t xml:space="preserve">odst. 2 až 7 a § 20, </w:t>
      </w:r>
      <w:r w:rsidRPr="00672CD4">
        <w:rPr>
          <w:rFonts w:ascii="Arial" w:hAnsi="Arial" w:cs="Arial"/>
          <w:sz w:val="22"/>
          <w:szCs w:val="22"/>
          <w:u w:color="FF0000"/>
        </w:rPr>
        <w:t>jedná-li se o</w:t>
      </w:r>
      <w:r w:rsidRPr="00672CD4">
        <w:rPr>
          <w:rFonts w:ascii="Arial" w:hAnsi="Arial" w:cs="Arial"/>
          <w:sz w:val="22"/>
          <w:szCs w:val="22"/>
        </w:rPr>
        <w:t xml:space="preserve"> </w:t>
      </w:r>
      <w:r w:rsidRPr="00672CD4">
        <w:rPr>
          <w:rFonts w:ascii="Arial" w:hAnsi="Arial" w:cs="Arial"/>
          <w:sz w:val="22"/>
          <w:szCs w:val="22"/>
          <w:u w:color="FF0000"/>
        </w:rPr>
        <w:t>nadlimitní veřejné zakázky sektorového zadavatele.</w:t>
      </w:r>
    </w:p>
    <w:p w:rsidR="00E93999" w:rsidRDefault="004B6679" w:rsidP="00243AED">
      <w:pPr>
        <w:ind w:left="510"/>
        <w:jc w:val="both"/>
        <w:rPr>
          <w:ins w:id="92" w:author="DM" w:date="2014-05-26T16:22:00Z"/>
          <w:rFonts w:ascii="Arial" w:hAnsi="Arial" w:cs="Arial"/>
          <w:sz w:val="22"/>
          <w:szCs w:val="22"/>
          <w:u w:color="FF0000"/>
        </w:rPr>
      </w:pPr>
      <w:ins w:id="93" w:author="DM" w:date="2014-05-26T16:22:00Z">
        <w:r w:rsidRPr="004B6679">
          <w:rPr>
            <w:rFonts w:ascii="Arial" w:hAnsi="Arial" w:cs="Arial"/>
            <w:sz w:val="22"/>
            <w:szCs w:val="22"/>
            <w:u w:color="FF0000"/>
          </w:rPr>
          <w:t>Výjimky uvedené v tomto bodu mohou příjemci uplatnit i v případě zakázek, které nejsou povinni zadávat podle zákona č. 137/2006 Sb., tedy příjemci, kteří jsou veřejnými a dotovanými zadavateli v případě veřejných zakázek malého rozsahu a příjemci, kteří jsou sektorovými zadavateli v případě veřejných zakázek malého rozsahu a podlimitních veřejných zakázek.</w:t>
        </w:r>
      </w:ins>
    </w:p>
    <w:p w:rsidR="004B6679" w:rsidRDefault="004B6679" w:rsidP="00243AED">
      <w:pPr>
        <w:jc w:val="both"/>
        <w:rPr>
          <w:rFonts w:ascii="Arial" w:hAnsi="Arial" w:cs="Arial"/>
          <w:sz w:val="22"/>
          <w:szCs w:val="22"/>
          <w:u w:color="FF0000"/>
        </w:rPr>
      </w:pPr>
    </w:p>
    <w:p w:rsidR="005074A1" w:rsidRDefault="005074A1" w:rsidP="00243AED">
      <w:pPr>
        <w:numPr>
          <w:ilvl w:val="1"/>
          <w:numId w:val="26"/>
        </w:numPr>
        <w:jc w:val="both"/>
        <w:rPr>
          <w:rFonts w:ascii="Arial" w:hAnsi="Arial" w:cs="Arial"/>
          <w:sz w:val="22"/>
          <w:szCs w:val="22"/>
        </w:rPr>
      </w:pPr>
      <w:r w:rsidRPr="00672CD4">
        <w:rPr>
          <w:rFonts w:ascii="Arial" w:hAnsi="Arial" w:cs="Arial"/>
          <w:sz w:val="22"/>
          <w:szCs w:val="22"/>
        </w:rPr>
        <w:t>Příjemci, kteří nejsou zadavateli veřejných zakázek</w:t>
      </w:r>
      <w:r w:rsidRPr="00672CD4">
        <w:rPr>
          <w:rFonts w:ascii="Arial" w:hAnsi="Arial" w:cs="Arial"/>
          <w:sz w:val="22"/>
          <w:szCs w:val="22"/>
          <w:u w:color="FF0000"/>
        </w:rPr>
        <w:t xml:space="preserve"> podle zákona č. 137/2006 Sb</w:t>
      </w:r>
      <w:r w:rsidRPr="00672CD4">
        <w:rPr>
          <w:rFonts w:ascii="Arial" w:hAnsi="Arial" w:cs="Arial"/>
          <w:sz w:val="22"/>
          <w:szCs w:val="22"/>
        </w:rPr>
        <w:t xml:space="preserve">., jsou povinni při uzavírání smlouvy s dodavatelem dodržovat pravidla a zásady Smlouvy o </w:t>
      </w:r>
      <w:r>
        <w:rPr>
          <w:rFonts w:ascii="Arial" w:hAnsi="Arial" w:cs="Arial"/>
          <w:sz w:val="22"/>
          <w:szCs w:val="22"/>
        </w:rPr>
        <w:t>fungování Evropské unie</w:t>
      </w:r>
      <w:r w:rsidRPr="00672CD4">
        <w:rPr>
          <w:rFonts w:ascii="Arial" w:hAnsi="Arial" w:cs="Arial"/>
          <w:sz w:val="22"/>
          <w:szCs w:val="22"/>
        </w:rPr>
        <w:t>.</w:t>
      </w:r>
    </w:p>
    <w:p w:rsidR="005074A1" w:rsidRDefault="005074A1" w:rsidP="00243AED">
      <w:pPr>
        <w:jc w:val="both"/>
        <w:rPr>
          <w:rFonts w:ascii="Arial" w:hAnsi="Arial" w:cs="Arial"/>
          <w:sz w:val="22"/>
          <w:szCs w:val="22"/>
        </w:rPr>
      </w:pPr>
    </w:p>
    <w:p w:rsidR="005074A1" w:rsidRPr="00D21703" w:rsidRDefault="005074A1" w:rsidP="00243AED">
      <w:pPr>
        <w:numPr>
          <w:ilvl w:val="1"/>
          <w:numId w:val="26"/>
        </w:numPr>
        <w:jc w:val="both"/>
        <w:rPr>
          <w:rFonts w:ascii="Arial" w:hAnsi="Arial" w:cs="Arial"/>
          <w:sz w:val="22"/>
          <w:szCs w:val="22"/>
          <w:u w:color="FF0000"/>
        </w:rPr>
      </w:pPr>
      <w:r w:rsidRPr="00672CD4">
        <w:rPr>
          <w:rFonts w:ascii="Arial" w:hAnsi="Arial" w:cs="Arial"/>
          <w:sz w:val="22"/>
          <w:szCs w:val="22"/>
        </w:rPr>
        <w:t xml:space="preserve">Příjemci jsou </w:t>
      </w:r>
      <w:r>
        <w:rPr>
          <w:rFonts w:ascii="Arial" w:hAnsi="Arial" w:cs="Arial"/>
          <w:sz w:val="22"/>
          <w:szCs w:val="22"/>
        </w:rPr>
        <w:t xml:space="preserve">v </w:t>
      </w:r>
      <w:r w:rsidRPr="00672CD4">
        <w:rPr>
          <w:rFonts w:ascii="Arial" w:hAnsi="Arial" w:cs="Arial"/>
          <w:sz w:val="22"/>
          <w:szCs w:val="22"/>
        </w:rPr>
        <w:t xml:space="preserve">případě bodu </w:t>
      </w:r>
      <w:r>
        <w:rPr>
          <w:rFonts w:ascii="Arial" w:hAnsi="Arial" w:cs="Arial"/>
          <w:sz w:val="22"/>
          <w:szCs w:val="22"/>
        </w:rPr>
        <w:t>3</w:t>
      </w:r>
      <w:r w:rsidRPr="00672CD4">
        <w:rPr>
          <w:rFonts w:ascii="Arial" w:hAnsi="Arial" w:cs="Arial"/>
          <w:sz w:val="22"/>
          <w:szCs w:val="22"/>
        </w:rPr>
        <w:t>.</w:t>
      </w:r>
      <w:r>
        <w:rPr>
          <w:rFonts w:ascii="Arial" w:hAnsi="Arial" w:cs="Arial"/>
          <w:sz w:val="22"/>
          <w:szCs w:val="22"/>
        </w:rPr>
        <w:t>2</w:t>
      </w:r>
      <w:r w:rsidRPr="00672CD4">
        <w:rPr>
          <w:rFonts w:ascii="Arial" w:hAnsi="Arial" w:cs="Arial"/>
          <w:sz w:val="22"/>
          <w:szCs w:val="22"/>
        </w:rPr>
        <w:t xml:space="preserve"> a </w:t>
      </w:r>
      <w:r>
        <w:rPr>
          <w:rFonts w:ascii="Arial" w:hAnsi="Arial" w:cs="Arial"/>
          <w:sz w:val="22"/>
          <w:szCs w:val="22"/>
        </w:rPr>
        <w:t>3</w:t>
      </w:r>
      <w:r w:rsidRPr="00672CD4">
        <w:rPr>
          <w:rFonts w:ascii="Arial" w:hAnsi="Arial" w:cs="Arial"/>
          <w:sz w:val="22"/>
          <w:szCs w:val="22"/>
        </w:rPr>
        <w:t>.</w:t>
      </w:r>
      <w:r>
        <w:rPr>
          <w:rFonts w:ascii="Arial" w:hAnsi="Arial" w:cs="Arial"/>
          <w:sz w:val="22"/>
          <w:szCs w:val="22"/>
        </w:rPr>
        <w:t xml:space="preserve">4 </w:t>
      </w:r>
      <w:r w:rsidRPr="00672CD4">
        <w:rPr>
          <w:rFonts w:ascii="Arial" w:hAnsi="Arial" w:cs="Arial"/>
          <w:sz w:val="22"/>
          <w:szCs w:val="22"/>
        </w:rPr>
        <w:t xml:space="preserve">povinni postupovat dle </w:t>
      </w:r>
      <w:r>
        <w:rPr>
          <w:rFonts w:ascii="Arial" w:hAnsi="Arial" w:cs="Arial"/>
          <w:sz w:val="22"/>
          <w:szCs w:val="22"/>
        </w:rPr>
        <w:t xml:space="preserve">Postupů </w:t>
      </w:r>
      <w:del w:id="94" w:author="DM" w:date="2014-05-28T08:28:00Z">
        <w:r w:rsidDel="00447129">
          <w:rPr>
            <w:rFonts w:ascii="Arial" w:hAnsi="Arial" w:cs="Arial"/>
            <w:sz w:val="22"/>
            <w:szCs w:val="22"/>
          </w:rPr>
          <w:delText xml:space="preserve">pro zadávání veřejných zakázek malého rozsahu a zakázek s vyšší hodnotou (dále jen „Postupy“) </w:delText>
        </w:r>
      </w:del>
      <w:r>
        <w:rPr>
          <w:rFonts w:ascii="Arial" w:hAnsi="Arial" w:cs="Arial"/>
          <w:sz w:val="22"/>
          <w:szCs w:val="22"/>
        </w:rPr>
        <w:t xml:space="preserve">a na tyto dokumenty navazujícího </w:t>
      </w:r>
      <w:del w:id="95" w:author="DM" w:date="2014-05-28T08:28:00Z">
        <w:r w:rsidDel="00447129">
          <w:rPr>
            <w:rFonts w:ascii="Arial" w:hAnsi="Arial" w:cs="Arial"/>
            <w:sz w:val="22"/>
            <w:szCs w:val="22"/>
          </w:rPr>
          <w:delText>„Doplňujícího výkladu k postupům pro zadávání zakázek spolufinancovaných ze zdrojů EU nespadajících pod aplikaci zákona č.</w:delText>
        </w:r>
      </w:del>
      <w:del w:id="96" w:author="DM" w:date="2014-05-26T16:23:00Z">
        <w:r w:rsidDel="004B6679">
          <w:rPr>
            <w:rFonts w:ascii="Arial" w:hAnsi="Arial" w:cs="Arial"/>
            <w:sz w:val="22"/>
            <w:szCs w:val="22"/>
          </w:rPr>
          <w:delText xml:space="preserve"> </w:delText>
        </w:r>
      </w:del>
      <w:del w:id="97" w:author="DM" w:date="2014-05-28T08:28:00Z">
        <w:r w:rsidDel="00447129">
          <w:rPr>
            <w:rFonts w:ascii="Arial" w:hAnsi="Arial" w:cs="Arial"/>
            <w:sz w:val="22"/>
            <w:szCs w:val="22"/>
          </w:rPr>
          <w:delText>137/2006 Sb., o veřejných zakázkách v programovém období 2007-2013“ (dále jen „</w:delText>
        </w:r>
      </w:del>
      <w:r>
        <w:rPr>
          <w:rFonts w:ascii="Arial" w:hAnsi="Arial" w:cs="Arial"/>
          <w:sz w:val="22"/>
          <w:szCs w:val="22"/>
        </w:rPr>
        <w:t>Doplňující</w:t>
      </w:r>
      <w:ins w:id="98" w:author="DM" w:date="2014-05-28T08:28:00Z">
        <w:r w:rsidR="00447129">
          <w:rPr>
            <w:rFonts w:ascii="Arial" w:hAnsi="Arial" w:cs="Arial"/>
            <w:sz w:val="22"/>
            <w:szCs w:val="22"/>
          </w:rPr>
          <w:t>ho</w:t>
        </w:r>
      </w:ins>
      <w:r>
        <w:rPr>
          <w:rFonts w:ascii="Arial" w:hAnsi="Arial" w:cs="Arial"/>
          <w:sz w:val="22"/>
          <w:szCs w:val="22"/>
        </w:rPr>
        <w:t xml:space="preserve"> výklad</w:t>
      </w:r>
      <w:ins w:id="99" w:author="DM" w:date="2014-05-28T08:28:00Z">
        <w:r w:rsidR="00447129">
          <w:rPr>
            <w:rFonts w:ascii="Arial" w:hAnsi="Arial" w:cs="Arial"/>
            <w:sz w:val="22"/>
            <w:szCs w:val="22"/>
          </w:rPr>
          <w:t>u</w:t>
        </w:r>
      </w:ins>
      <w:del w:id="100" w:author="DM" w:date="2014-05-28T08:28:00Z">
        <w:r w:rsidDel="00447129">
          <w:rPr>
            <w:rFonts w:ascii="Arial" w:hAnsi="Arial" w:cs="Arial"/>
            <w:sz w:val="22"/>
            <w:szCs w:val="22"/>
          </w:rPr>
          <w:delText>“)</w:delText>
        </w:r>
      </w:del>
      <w:r w:rsidRPr="00BB2303">
        <w:rPr>
          <w:rFonts w:ascii="Arial" w:hAnsi="Arial" w:cs="Arial"/>
          <w:sz w:val="22"/>
          <w:szCs w:val="22"/>
        </w:rPr>
        <w:t>.</w:t>
      </w:r>
      <w:del w:id="101" w:author="DM" w:date="2014-05-28T08:05:00Z">
        <w:r w:rsidRPr="003A189F" w:rsidDel="007D06F3">
          <w:rPr>
            <w:rFonts w:ascii="Arial" w:hAnsi="Arial" w:cs="Arial"/>
            <w:sz w:val="22"/>
            <w:szCs w:val="22"/>
          </w:rPr>
          <w:delText xml:space="preserve"> </w:delText>
        </w:r>
        <w:r w:rsidDel="007D06F3">
          <w:rPr>
            <w:rFonts w:ascii="Arial" w:hAnsi="Arial" w:cs="Arial"/>
            <w:sz w:val="22"/>
            <w:szCs w:val="22"/>
          </w:rPr>
          <w:delText>..</w:delText>
        </w:r>
      </w:del>
      <w:r>
        <w:rPr>
          <w:rFonts w:ascii="Arial" w:hAnsi="Arial" w:cs="Arial"/>
          <w:sz w:val="22"/>
          <w:szCs w:val="22"/>
        </w:rPr>
        <w:t xml:space="preserve"> </w:t>
      </w:r>
    </w:p>
    <w:p w:rsidR="005074A1" w:rsidRDefault="005074A1" w:rsidP="00243AED">
      <w:pPr>
        <w:ind w:left="567"/>
        <w:jc w:val="both"/>
        <w:rPr>
          <w:rFonts w:ascii="Arial" w:hAnsi="Arial" w:cs="Arial"/>
          <w:sz w:val="22"/>
          <w:szCs w:val="22"/>
          <w:u w:color="FF0000"/>
        </w:rPr>
      </w:pPr>
    </w:p>
    <w:p w:rsidR="005074A1" w:rsidRPr="00672CD4" w:rsidRDefault="005074A1" w:rsidP="00243AED">
      <w:pPr>
        <w:numPr>
          <w:ilvl w:val="1"/>
          <w:numId w:val="26"/>
        </w:numPr>
        <w:jc w:val="both"/>
        <w:rPr>
          <w:rFonts w:ascii="Arial" w:hAnsi="Arial" w:cs="Arial"/>
          <w:sz w:val="22"/>
          <w:szCs w:val="22"/>
          <w:u w:color="FF0000"/>
        </w:rPr>
      </w:pPr>
      <w:r>
        <w:rPr>
          <w:rFonts w:ascii="Arial" w:hAnsi="Arial" w:cs="Arial"/>
          <w:sz w:val="22"/>
          <w:szCs w:val="22"/>
        </w:rPr>
        <w:t>P</w:t>
      </w:r>
      <w:r w:rsidRPr="00672CD4">
        <w:rPr>
          <w:rFonts w:ascii="Arial" w:hAnsi="Arial" w:cs="Arial"/>
          <w:sz w:val="22"/>
          <w:szCs w:val="22"/>
        </w:rPr>
        <w:t>říjemc</w:t>
      </w:r>
      <w:r>
        <w:rPr>
          <w:rFonts w:ascii="Arial" w:hAnsi="Arial" w:cs="Arial"/>
          <w:sz w:val="22"/>
          <w:szCs w:val="22"/>
        </w:rPr>
        <w:t>e</w:t>
      </w:r>
      <w:r w:rsidRPr="00672CD4">
        <w:rPr>
          <w:rFonts w:ascii="Arial" w:hAnsi="Arial" w:cs="Arial"/>
          <w:sz w:val="22"/>
          <w:szCs w:val="22"/>
        </w:rPr>
        <w:t>, kte</w:t>
      </w:r>
      <w:r>
        <w:rPr>
          <w:rFonts w:ascii="Arial" w:hAnsi="Arial" w:cs="Arial"/>
          <w:sz w:val="22"/>
          <w:szCs w:val="22"/>
        </w:rPr>
        <w:t>rý</w:t>
      </w:r>
      <w:r w:rsidRPr="00672CD4">
        <w:rPr>
          <w:rFonts w:ascii="Arial" w:hAnsi="Arial" w:cs="Arial"/>
          <w:sz w:val="22"/>
          <w:szCs w:val="22"/>
        </w:rPr>
        <w:t xml:space="preserve"> ne</w:t>
      </w:r>
      <w:r>
        <w:rPr>
          <w:rFonts w:ascii="Arial" w:hAnsi="Arial" w:cs="Arial"/>
          <w:sz w:val="22"/>
          <w:szCs w:val="22"/>
        </w:rPr>
        <w:t>ní zadavatel</w:t>
      </w:r>
      <w:r w:rsidRPr="00672CD4">
        <w:rPr>
          <w:rFonts w:ascii="Arial" w:hAnsi="Arial" w:cs="Arial"/>
          <w:sz w:val="22"/>
          <w:szCs w:val="22"/>
        </w:rPr>
        <w:t xml:space="preserve"> veřejných zakázek</w:t>
      </w:r>
      <w:r w:rsidRPr="00672CD4">
        <w:rPr>
          <w:rFonts w:ascii="Arial" w:hAnsi="Arial" w:cs="Arial"/>
          <w:sz w:val="22"/>
          <w:szCs w:val="22"/>
          <w:u w:color="FF0000"/>
        </w:rPr>
        <w:t xml:space="preserve"> podle zákona č.</w:t>
      </w:r>
      <w:r>
        <w:rPr>
          <w:rFonts w:ascii="Arial" w:hAnsi="Arial" w:cs="Arial"/>
          <w:sz w:val="22"/>
          <w:szCs w:val="22"/>
          <w:u w:color="FF0000"/>
        </w:rPr>
        <w:t> </w:t>
      </w:r>
      <w:r w:rsidRPr="00672CD4">
        <w:rPr>
          <w:rFonts w:ascii="Arial" w:hAnsi="Arial" w:cs="Arial"/>
          <w:sz w:val="22"/>
          <w:szCs w:val="22"/>
          <w:u w:color="FF0000"/>
        </w:rPr>
        <w:t>137/2006 Sb</w:t>
      </w:r>
      <w:r w:rsidRPr="00672CD4">
        <w:rPr>
          <w:rFonts w:ascii="Arial" w:hAnsi="Arial" w:cs="Arial"/>
          <w:sz w:val="22"/>
          <w:szCs w:val="22"/>
        </w:rPr>
        <w:t>.</w:t>
      </w:r>
      <w:r>
        <w:rPr>
          <w:rFonts w:ascii="Arial" w:hAnsi="Arial" w:cs="Arial"/>
          <w:sz w:val="22"/>
          <w:szCs w:val="22"/>
        </w:rPr>
        <w:t>, nemá povinnost postupovat podle Postupů a Doplňujícího výkladu, pokud lze na předmět zakázky analogicky aplikovat některou z výjimek podle bodu 3.3.</w:t>
      </w:r>
    </w:p>
    <w:p w:rsidR="005074A1" w:rsidRDefault="005074A1" w:rsidP="00243AED">
      <w:pPr>
        <w:pStyle w:val="Mjstyl2"/>
        <w:numPr>
          <w:ilvl w:val="0"/>
          <w:numId w:val="13"/>
        </w:numPr>
        <w:ind w:left="0" w:firstLine="0"/>
        <w:jc w:val="center"/>
      </w:pPr>
      <w:bookmarkStart w:id="102" w:name="_Toc328041765"/>
      <w:bookmarkStart w:id="103" w:name="_Toc328471059"/>
      <w:bookmarkStart w:id="104" w:name="_Toc328041766"/>
      <w:bookmarkStart w:id="105" w:name="_Toc328471060"/>
      <w:bookmarkStart w:id="106" w:name="_Toc328041767"/>
      <w:bookmarkStart w:id="107" w:name="_Toc328471061"/>
      <w:bookmarkStart w:id="108" w:name="_Toc199647442"/>
      <w:bookmarkStart w:id="109" w:name="_Toc199647580"/>
      <w:bookmarkStart w:id="110" w:name="_Toc211932107"/>
      <w:bookmarkEnd w:id="102"/>
      <w:bookmarkEnd w:id="103"/>
      <w:bookmarkEnd w:id="104"/>
      <w:bookmarkEnd w:id="105"/>
      <w:bookmarkEnd w:id="106"/>
      <w:bookmarkEnd w:id="107"/>
      <w:r>
        <w:br w:type="page"/>
      </w:r>
      <w:bookmarkStart w:id="111" w:name="_Toc328471062"/>
      <w:r>
        <w:lastRenderedPageBreak/>
        <w:t>Základní požadavky na obsah dokumentů a minimum pro oblast postupů souvisejících se zadáváním zakázky</w:t>
      </w:r>
      <w:bookmarkEnd w:id="108"/>
      <w:bookmarkEnd w:id="109"/>
      <w:bookmarkEnd w:id="110"/>
      <w:bookmarkEnd w:id="111"/>
    </w:p>
    <w:p w:rsidR="005074A1" w:rsidRDefault="005074A1" w:rsidP="00243AED">
      <w:pPr>
        <w:pStyle w:val="Mjstyl3"/>
        <w:keepNext/>
        <w:keepLines/>
        <w:numPr>
          <w:ilvl w:val="1"/>
          <w:numId w:val="27"/>
        </w:numPr>
      </w:pPr>
      <w:bookmarkStart w:id="112" w:name="_Toc328471063"/>
      <w:bookmarkStart w:id="113" w:name="_Toc211932108"/>
      <w:r>
        <w:t>Zakázka</w:t>
      </w:r>
      <w:bookmarkEnd w:id="112"/>
    </w:p>
    <w:p w:rsidR="00A503DB" w:rsidRDefault="005074A1" w:rsidP="00A503DB">
      <w:pPr>
        <w:keepNext/>
        <w:keepLines/>
        <w:numPr>
          <w:ilvl w:val="2"/>
          <w:numId w:val="35"/>
        </w:numPr>
        <w:ind w:left="709"/>
        <w:jc w:val="both"/>
        <w:rPr>
          <w:del w:id="114" w:author="DM" w:date="2014-05-26T16:25:00Z"/>
          <w:rFonts w:ascii="Arial" w:hAnsi="Arial" w:cs="Arial"/>
          <w:sz w:val="22"/>
          <w:szCs w:val="22"/>
        </w:rPr>
        <w:pPrChange w:id="115" w:author="berver" w:date="2014-05-30T20:41:00Z">
          <w:pPr>
            <w:keepNext/>
            <w:keepLines/>
            <w:numPr>
              <w:ilvl w:val="2"/>
              <w:numId w:val="35"/>
            </w:numPr>
            <w:tabs>
              <w:tab w:val="num" w:pos="720"/>
            </w:tabs>
            <w:ind w:left="720" w:hanging="720"/>
            <w:jc w:val="both"/>
          </w:pPr>
        </w:pPrChange>
      </w:pPr>
      <w:r w:rsidRPr="004B6679">
        <w:rPr>
          <w:rFonts w:ascii="Arial" w:hAnsi="Arial" w:cs="Arial"/>
          <w:sz w:val="22"/>
          <w:szCs w:val="22"/>
        </w:rPr>
        <w:t>Zakázka je realizována na základě písemné smlouvy nebo písemné objednávky mezi zadavatelem a jedním či více d</w:t>
      </w:r>
      <w:r w:rsidRPr="005B5690">
        <w:rPr>
          <w:rFonts w:ascii="Arial" w:hAnsi="Arial" w:cs="Arial"/>
          <w:sz w:val="22"/>
          <w:szCs w:val="22"/>
        </w:rPr>
        <w:t>odavateli, jejímž předmětem je úplatné poskytnutí dodávek či služeb nebo úplatné provedení stavebních prací.</w:t>
      </w:r>
    </w:p>
    <w:p w:rsidR="00E93999" w:rsidRDefault="004B6679" w:rsidP="00243AED">
      <w:pPr>
        <w:keepNext/>
        <w:keepLines/>
        <w:numPr>
          <w:ilvl w:val="2"/>
          <w:numId w:val="35"/>
        </w:numPr>
        <w:ind w:left="709"/>
        <w:jc w:val="both"/>
        <w:rPr>
          <w:rFonts w:ascii="Arial" w:hAnsi="Arial" w:cs="Arial"/>
          <w:sz w:val="22"/>
          <w:szCs w:val="22"/>
        </w:rPr>
      </w:pPr>
      <w:ins w:id="116" w:author="DM" w:date="2014-05-26T16:25:00Z">
        <w:r>
          <w:rPr>
            <w:rFonts w:ascii="Arial" w:hAnsi="Arial" w:cs="Arial"/>
            <w:sz w:val="22"/>
            <w:szCs w:val="22"/>
          </w:rPr>
          <w:t xml:space="preserve"> </w:t>
        </w:r>
      </w:ins>
      <w:r w:rsidR="005074A1" w:rsidRPr="004B6679">
        <w:rPr>
          <w:rFonts w:ascii="Arial" w:hAnsi="Arial" w:cs="Arial"/>
          <w:sz w:val="22"/>
          <w:szCs w:val="22"/>
        </w:rPr>
        <w:t>Zakázka nemusí být realizována na základě písemné smlouvy nebo písemné objednávky, pokud jde o zakázku malého rozsahu 1. kategorie</w:t>
      </w:r>
      <w:r w:rsidR="005074A1" w:rsidRPr="005B5690">
        <w:rPr>
          <w:rFonts w:ascii="Arial" w:hAnsi="Arial" w:cs="Arial"/>
          <w:sz w:val="22"/>
          <w:szCs w:val="22"/>
        </w:rPr>
        <w:t xml:space="preserve"> (viz Postupy pro zadávání zakázek malého rozsahu).</w:t>
      </w:r>
    </w:p>
    <w:p w:rsidR="005074A1" w:rsidRDefault="005074A1" w:rsidP="00243AED">
      <w:pPr>
        <w:numPr>
          <w:ilvl w:val="2"/>
          <w:numId w:val="35"/>
        </w:numPr>
        <w:ind w:left="709" w:hanging="709"/>
        <w:jc w:val="both"/>
        <w:rPr>
          <w:rFonts w:ascii="Arial" w:hAnsi="Arial" w:cs="Arial"/>
          <w:sz w:val="22"/>
          <w:szCs w:val="22"/>
        </w:rPr>
      </w:pPr>
      <w:r w:rsidRPr="004632BD">
        <w:rPr>
          <w:rFonts w:ascii="Arial" w:hAnsi="Arial" w:cs="Arial"/>
          <w:sz w:val="22"/>
          <w:szCs w:val="22"/>
        </w:rPr>
        <w:t>Zakázky se podle předmětu dělí na</w:t>
      </w:r>
      <w:r>
        <w:rPr>
          <w:rFonts w:ascii="Arial" w:hAnsi="Arial" w:cs="Arial"/>
          <w:b/>
          <w:bCs/>
          <w:sz w:val="22"/>
          <w:szCs w:val="22"/>
        </w:rPr>
        <w:t xml:space="preserve"> </w:t>
      </w:r>
      <w:r w:rsidRPr="00E81C17">
        <w:rPr>
          <w:rFonts w:ascii="Arial" w:hAnsi="Arial" w:cs="Arial"/>
          <w:sz w:val="22"/>
          <w:szCs w:val="22"/>
        </w:rPr>
        <w:t>zakázky na dodávky, zakázky na služby nebo zakázky na stavební práce.</w:t>
      </w:r>
    </w:p>
    <w:p w:rsidR="005074A1" w:rsidRDefault="005074A1" w:rsidP="00243AED">
      <w:pPr>
        <w:numPr>
          <w:ilvl w:val="2"/>
          <w:numId w:val="35"/>
        </w:numPr>
        <w:ind w:left="709" w:hanging="709"/>
        <w:jc w:val="both"/>
        <w:rPr>
          <w:rFonts w:ascii="Arial" w:hAnsi="Arial" w:cs="Arial"/>
          <w:sz w:val="22"/>
          <w:szCs w:val="22"/>
        </w:rPr>
      </w:pPr>
      <w:r>
        <w:rPr>
          <w:rFonts w:ascii="Arial" w:hAnsi="Arial" w:cs="Arial"/>
          <w:sz w:val="22"/>
          <w:szCs w:val="22"/>
        </w:rPr>
        <w:t>Zakázkou na dodávky je zakázka, jejímž předmětem je pořízení věci („zboží“) formou koupě, koupě zboží na splátky, nájmu zboží nebo nájmu zboží s právem následné koupě (leasing). Dále za zakázku na dodávky lze považovat poskytnutí služby</w:t>
      </w:r>
      <w:r w:rsidRPr="00DC4B31">
        <w:rPr>
          <w:rFonts w:ascii="Arial" w:hAnsi="Arial" w:cs="Arial"/>
          <w:sz w:val="22"/>
          <w:szCs w:val="22"/>
        </w:rPr>
        <w:t xml:space="preserve"> </w:t>
      </w:r>
      <w:r>
        <w:rPr>
          <w:rFonts w:ascii="Arial" w:hAnsi="Arial" w:cs="Arial"/>
          <w:sz w:val="22"/>
          <w:szCs w:val="22"/>
        </w:rPr>
        <w:t xml:space="preserve">nebo stavebních prací spočívající v umístění, montáži či uvedení zboží (viz předchozí věta), do provozu, nejedná-li se o zhotovení stavby, pokud tyto činnosti nejsou základním účelem zakázky, avšak jsou nezbytné ke splnění zakázky na dodávky. </w:t>
      </w:r>
    </w:p>
    <w:p w:rsidR="005074A1" w:rsidRDefault="005074A1" w:rsidP="00243AED">
      <w:pPr>
        <w:numPr>
          <w:ilvl w:val="2"/>
          <w:numId w:val="35"/>
        </w:numPr>
        <w:ind w:left="709" w:hanging="709"/>
        <w:jc w:val="both"/>
        <w:rPr>
          <w:rFonts w:ascii="Arial" w:hAnsi="Arial" w:cs="Arial"/>
          <w:sz w:val="22"/>
          <w:szCs w:val="22"/>
        </w:rPr>
      </w:pPr>
      <w:r>
        <w:rPr>
          <w:rFonts w:ascii="Arial" w:hAnsi="Arial" w:cs="Arial"/>
          <w:sz w:val="22"/>
          <w:szCs w:val="22"/>
        </w:rPr>
        <w:t xml:space="preserve">Zakázkou na stavební práce je zakázka, jejímž předmětem je/jsou </w:t>
      </w:r>
    </w:p>
    <w:p w:rsidR="005074A1" w:rsidRDefault="005074A1" w:rsidP="00243AED">
      <w:pPr>
        <w:numPr>
          <w:ilvl w:val="3"/>
          <w:numId w:val="10"/>
        </w:numPr>
        <w:tabs>
          <w:tab w:val="clear" w:pos="3960"/>
        </w:tabs>
        <w:ind w:left="1276" w:hanging="425"/>
        <w:jc w:val="both"/>
        <w:rPr>
          <w:rFonts w:ascii="Arial" w:hAnsi="Arial" w:cs="Arial"/>
          <w:sz w:val="22"/>
          <w:szCs w:val="22"/>
        </w:rPr>
      </w:pPr>
      <w:r>
        <w:rPr>
          <w:rFonts w:ascii="Arial" w:hAnsi="Arial" w:cs="Arial"/>
          <w:sz w:val="22"/>
          <w:szCs w:val="22"/>
        </w:rPr>
        <w:t>provedení stavebních prací, které se týkají některé z činností uvedených v příloze V nařízení Komise (ES) 213/2008,</w:t>
      </w:r>
    </w:p>
    <w:p w:rsidR="005074A1" w:rsidRDefault="005074A1" w:rsidP="00243AED">
      <w:pPr>
        <w:numPr>
          <w:ilvl w:val="3"/>
          <w:numId w:val="10"/>
        </w:numPr>
        <w:tabs>
          <w:tab w:val="clear" w:pos="3960"/>
        </w:tabs>
        <w:ind w:left="1276" w:hanging="425"/>
        <w:jc w:val="both"/>
        <w:rPr>
          <w:rFonts w:ascii="Arial" w:hAnsi="Arial" w:cs="Arial"/>
          <w:sz w:val="22"/>
          <w:szCs w:val="22"/>
        </w:rPr>
      </w:pPr>
      <w:r>
        <w:rPr>
          <w:rFonts w:ascii="Arial" w:hAnsi="Arial" w:cs="Arial"/>
          <w:sz w:val="22"/>
          <w:szCs w:val="22"/>
        </w:rPr>
        <w:t>provedení stavebních prací podle písmene a) a s nimi související projektová nebo inženýrská činnost,</w:t>
      </w:r>
    </w:p>
    <w:p w:rsidR="005074A1" w:rsidRDefault="005074A1" w:rsidP="00243AED">
      <w:pPr>
        <w:numPr>
          <w:ilvl w:val="3"/>
          <w:numId w:val="10"/>
        </w:numPr>
        <w:tabs>
          <w:tab w:val="clear" w:pos="3960"/>
        </w:tabs>
        <w:ind w:left="1276" w:hanging="425"/>
        <w:jc w:val="both"/>
        <w:rPr>
          <w:rFonts w:ascii="Arial" w:hAnsi="Arial" w:cs="Arial"/>
          <w:sz w:val="22"/>
          <w:szCs w:val="22"/>
        </w:rPr>
      </w:pPr>
      <w:r>
        <w:rPr>
          <w:rFonts w:ascii="Arial" w:hAnsi="Arial" w:cs="Arial"/>
          <w:sz w:val="22"/>
          <w:szCs w:val="22"/>
        </w:rPr>
        <w:t>zhotovení stavby, která je výsledkem stavebních nebo montážních prací, případně i související projektové či inženýrské činnosti, a která je jako celek schopna plnit samostatnou ekonomickou nebo technickou funkci,</w:t>
      </w:r>
    </w:p>
    <w:p w:rsidR="005074A1" w:rsidRDefault="005074A1" w:rsidP="00243AED">
      <w:pPr>
        <w:numPr>
          <w:ilvl w:val="3"/>
          <w:numId w:val="10"/>
        </w:numPr>
        <w:tabs>
          <w:tab w:val="clear" w:pos="3960"/>
        </w:tabs>
        <w:ind w:left="1276" w:hanging="425"/>
        <w:jc w:val="both"/>
        <w:rPr>
          <w:rFonts w:ascii="Arial" w:hAnsi="Arial" w:cs="Arial"/>
          <w:sz w:val="22"/>
          <w:szCs w:val="22"/>
        </w:rPr>
      </w:pPr>
      <w:r>
        <w:rPr>
          <w:rFonts w:ascii="Arial" w:hAnsi="Arial" w:cs="Arial"/>
          <w:sz w:val="22"/>
          <w:szCs w:val="22"/>
        </w:rPr>
        <w:t>plnění, jehož předmětem je vedle plnění podle písmen a) až c) rovněž poskytnutí dodávek či služeb nezbytných k provedení předmětu zakázky dodavatelem, a/nebo</w:t>
      </w:r>
    </w:p>
    <w:p w:rsidR="005074A1" w:rsidRDefault="005074A1" w:rsidP="00243AED">
      <w:pPr>
        <w:numPr>
          <w:ilvl w:val="3"/>
          <w:numId w:val="10"/>
        </w:numPr>
        <w:tabs>
          <w:tab w:val="clear" w:pos="3960"/>
        </w:tabs>
        <w:ind w:left="1276" w:hanging="425"/>
        <w:jc w:val="both"/>
        <w:rPr>
          <w:rFonts w:ascii="Arial" w:hAnsi="Arial" w:cs="Arial"/>
          <w:sz w:val="22"/>
          <w:szCs w:val="22"/>
        </w:rPr>
      </w:pPr>
      <w:r>
        <w:rPr>
          <w:rFonts w:ascii="Arial" w:hAnsi="Arial" w:cs="Arial"/>
          <w:sz w:val="22"/>
          <w:szCs w:val="22"/>
        </w:rPr>
        <w:t>stavební práce pořizované s využitím zprostředkovatelských nebo podobných služeb, které zadavateli poskytuje jiná osoba.</w:t>
      </w:r>
    </w:p>
    <w:p w:rsidR="005074A1" w:rsidRDefault="005074A1" w:rsidP="00243AED">
      <w:pPr>
        <w:numPr>
          <w:ilvl w:val="2"/>
          <w:numId w:val="35"/>
        </w:numPr>
        <w:ind w:left="709" w:hanging="709"/>
        <w:jc w:val="both"/>
        <w:rPr>
          <w:rFonts w:ascii="Arial" w:hAnsi="Arial" w:cs="Arial"/>
          <w:sz w:val="22"/>
          <w:szCs w:val="22"/>
        </w:rPr>
      </w:pPr>
      <w:r>
        <w:rPr>
          <w:rFonts w:ascii="Arial" w:hAnsi="Arial" w:cs="Arial"/>
          <w:sz w:val="22"/>
          <w:szCs w:val="22"/>
        </w:rPr>
        <w:t>Zakázkou na služby je zakázka, která není zakázkou na dodávky nebo stavební práce. Zakázkou na služby je také zakázka, jejímž předmětem je kromě poskytnutí služeb rovněž</w:t>
      </w:r>
    </w:p>
    <w:p w:rsidR="005074A1" w:rsidRDefault="005074A1" w:rsidP="00243AED">
      <w:pPr>
        <w:numPr>
          <w:ilvl w:val="0"/>
          <w:numId w:val="22"/>
        </w:numPr>
        <w:tabs>
          <w:tab w:val="clear" w:pos="1068"/>
        </w:tabs>
        <w:ind w:left="1276"/>
        <w:jc w:val="both"/>
        <w:rPr>
          <w:rFonts w:ascii="Arial" w:hAnsi="Arial" w:cs="Arial"/>
          <w:sz w:val="22"/>
          <w:szCs w:val="22"/>
        </w:rPr>
      </w:pPr>
      <w:r>
        <w:rPr>
          <w:rFonts w:ascii="Arial" w:hAnsi="Arial" w:cs="Arial"/>
          <w:sz w:val="22"/>
          <w:szCs w:val="22"/>
        </w:rPr>
        <w:t>poskytnutí dodávky dle bodu 4.1.3., pokud předpokládaná hodnota poskytovaných služeb je vyšší než předpokládaná hodnota poskytované dodávky, nebo</w:t>
      </w:r>
    </w:p>
    <w:p w:rsidR="005074A1" w:rsidRDefault="005074A1" w:rsidP="00243AED">
      <w:pPr>
        <w:numPr>
          <w:ilvl w:val="0"/>
          <w:numId w:val="22"/>
        </w:numPr>
        <w:tabs>
          <w:tab w:val="clear" w:pos="1068"/>
        </w:tabs>
        <w:ind w:left="1276"/>
        <w:jc w:val="both"/>
        <w:rPr>
          <w:rFonts w:ascii="Arial" w:hAnsi="Arial" w:cs="Arial"/>
          <w:sz w:val="22"/>
          <w:szCs w:val="22"/>
        </w:rPr>
      </w:pPr>
      <w:r>
        <w:rPr>
          <w:rFonts w:ascii="Arial" w:hAnsi="Arial" w:cs="Arial"/>
          <w:sz w:val="22"/>
          <w:szCs w:val="22"/>
        </w:rPr>
        <w:t>provedení stavebních prací podle bodu 4.1.4., pokud tyto stavební práce nejsou základním účelem zakázky, avšak jejich provedení je nezbytné ke splnění zakázky na služby.</w:t>
      </w:r>
    </w:p>
    <w:p w:rsidR="005074A1" w:rsidRPr="00D54F17" w:rsidRDefault="005074A1" w:rsidP="00243AED">
      <w:pPr>
        <w:rPr>
          <w:rFonts w:ascii="Arial" w:hAnsi="Arial" w:cs="Arial"/>
          <w:b/>
          <w:bCs/>
          <w:sz w:val="22"/>
          <w:szCs w:val="22"/>
        </w:rPr>
      </w:pPr>
      <w:r>
        <w:rPr>
          <w:rFonts w:ascii="Arial" w:hAnsi="Arial" w:cs="Arial"/>
          <w:b/>
          <w:bCs/>
          <w:sz w:val="22"/>
          <w:szCs w:val="22"/>
        </w:rPr>
        <w:t xml:space="preserve"> </w:t>
      </w:r>
    </w:p>
    <w:p w:rsidR="005074A1" w:rsidRPr="00D54F17" w:rsidRDefault="005074A1" w:rsidP="00243AED">
      <w:pPr>
        <w:pStyle w:val="Mjstyl3"/>
        <w:numPr>
          <w:ilvl w:val="1"/>
          <w:numId w:val="35"/>
        </w:numPr>
      </w:pPr>
      <w:bookmarkStart w:id="117" w:name="_Toc328471064"/>
      <w:r>
        <w:t>Stanovení předmětu zakázky</w:t>
      </w:r>
      <w:bookmarkEnd w:id="113"/>
      <w:bookmarkEnd w:id="117"/>
    </w:p>
    <w:p w:rsidR="005074A1" w:rsidRPr="00D54F17" w:rsidRDefault="005074A1" w:rsidP="00243AED">
      <w:pPr>
        <w:pStyle w:val="Zkladntextodsazen"/>
        <w:ind w:left="0"/>
        <w:jc w:val="both"/>
        <w:rPr>
          <w:rFonts w:ascii="Arial" w:hAnsi="Arial" w:cs="Arial"/>
          <w:color w:val="000000"/>
          <w:sz w:val="22"/>
          <w:szCs w:val="22"/>
        </w:rPr>
      </w:pPr>
      <w:r>
        <w:rPr>
          <w:rFonts w:ascii="Arial" w:hAnsi="Arial" w:cs="Arial"/>
          <w:color w:val="000000"/>
          <w:sz w:val="22"/>
          <w:szCs w:val="22"/>
        </w:rPr>
        <w:t>Zadavatel stanoví předmět jedné zakázky tak, aby předmětem jedné zakázky byla:</w:t>
      </w:r>
    </w:p>
    <w:p w:rsidR="005074A1" w:rsidRDefault="005074A1" w:rsidP="00243AED">
      <w:pPr>
        <w:pStyle w:val="Zkladntextodsazen"/>
        <w:numPr>
          <w:ilvl w:val="0"/>
          <w:numId w:val="10"/>
        </w:numPr>
        <w:tabs>
          <w:tab w:val="clear" w:pos="1800"/>
        </w:tabs>
        <w:ind w:left="567" w:hanging="283"/>
        <w:jc w:val="both"/>
        <w:rPr>
          <w:rFonts w:ascii="Arial" w:hAnsi="Arial" w:cs="Arial"/>
          <w:color w:val="000000"/>
          <w:sz w:val="22"/>
          <w:szCs w:val="22"/>
        </w:rPr>
      </w:pPr>
      <w:r>
        <w:rPr>
          <w:rFonts w:ascii="Arial" w:hAnsi="Arial" w:cs="Arial"/>
          <w:color w:val="000000"/>
          <w:sz w:val="22"/>
          <w:szCs w:val="22"/>
        </w:rPr>
        <w:t>všechna obdobná a spolu související plnění</w:t>
      </w:r>
      <w:r>
        <w:rPr>
          <w:rFonts w:ascii="Arial" w:hAnsi="Arial" w:cs="Arial"/>
          <w:sz w:val="22"/>
          <w:szCs w:val="22"/>
        </w:rPr>
        <w:t>,</w:t>
      </w:r>
      <w:r>
        <w:rPr>
          <w:rFonts w:ascii="Arial" w:hAnsi="Arial" w:cs="Arial"/>
          <w:color w:val="000000"/>
          <w:sz w:val="22"/>
          <w:szCs w:val="22"/>
        </w:rPr>
        <w:t xml:space="preserve"> která zadavatel z</w:t>
      </w:r>
      <w:r w:rsidRPr="00A407EB">
        <w:rPr>
          <w:rFonts w:ascii="Arial" w:hAnsi="Arial" w:cs="Arial"/>
          <w:color w:val="000000"/>
          <w:sz w:val="22"/>
          <w:szCs w:val="22"/>
        </w:rPr>
        <w:t xml:space="preserve">amýšlí </w:t>
      </w:r>
      <w:r>
        <w:rPr>
          <w:rFonts w:ascii="Arial" w:hAnsi="Arial" w:cs="Arial"/>
          <w:color w:val="000000"/>
          <w:sz w:val="22"/>
          <w:szCs w:val="22"/>
        </w:rPr>
        <w:t>pořídit</w:t>
      </w:r>
      <w:r w:rsidRPr="00A407EB">
        <w:rPr>
          <w:rFonts w:ascii="Arial" w:hAnsi="Arial" w:cs="Arial"/>
          <w:color w:val="000000"/>
          <w:sz w:val="22"/>
          <w:szCs w:val="22"/>
        </w:rPr>
        <w:t xml:space="preserve"> v</w:t>
      </w:r>
      <w:r>
        <w:rPr>
          <w:rFonts w:ascii="Arial" w:hAnsi="Arial" w:cs="Arial"/>
          <w:color w:val="000000"/>
          <w:sz w:val="22"/>
          <w:szCs w:val="22"/>
        </w:rPr>
        <w:t> průběhu jednoho účetního období</w:t>
      </w:r>
      <w:r>
        <w:rPr>
          <w:rStyle w:val="Znakapoznpodarou"/>
          <w:rFonts w:ascii="Arial" w:hAnsi="Arial" w:cs="Arial"/>
          <w:color w:val="000000"/>
          <w:sz w:val="22"/>
          <w:szCs w:val="22"/>
        </w:rPr>
        <w:footnoteReference w:id="5"/>
      </w:r>
      <w:r>
        <w:rPr>
          <w:rFonts w:ascii="Arial" w:hAnsi="Arial" w:cs="Arial"/>
          <w:color w:val="000000"/>
          <w:sz w:val="22"/>
          <w:szCs w:val="22"/>
        </w:rPr>
        <w:t>, přičemž související plnění jsou ta, která spolu místně, věcně a časově souvisí nebo</w:t>
      </w:r>
    </w:p>
    <w:p w:rsidR="005074A1" w:rsidRDefault="005074A1" w:rsidP="00243AED">
      <w:pPr>
        <w:pStyle w:val="Zkladntextodsazen"/>
        <w:numPr>
          <w:ilvl w:val="0"/>
          <w:numId w:val="10"/>
        </w:numPr>
        <w:tabs>
          <w:tab w:val="clear" w:pos="1800"/>
        </w:tabs>
        <w:ind w:left="567" w:hanging="283"/>
        <w:jc w:val="both"/>
        <w:rPr>
          <w:rFonts w:ascii="Arial" w:hAnsi="Arial" w:cs="Arial"/>
          <w:color w:val="000000"/>
          <w:sz w:val="22"/>
          <w:szCs w:val="22"/>
        </w:rPr>
      </w:pPr>
      <w:r>
        <w:rPr>
          <w:rFonts w:ascii="Arial" w:hAnsi="Arial" w:cs="Arial"/>
          <w:color w:val="000000"/>
          <w:sz w:val="22"/>
          <w:szCs w:val="22"/>
        </w:rPr>
        <w:t>všechna plnění, jejichž předměty plnění tvoří jeden funkční celek.</w:t>
      </w:r>
    </w:p>
    <w:p w:rsidR="005074A1" w:rsidRPr="00A407EB" w:rsidRDefault="005074A1" w:rsidP="00243AED">
      <w:pPr>
        <w:pStyle w:val="Zkladntextodsazen"/>
        <w:ind w:left="0"/>
        <w:jc w:val="both"/>
        <w:rPr>
          <w:rFonts w:ascii="Arial" w:hAnsi="Arial" w:cs="Arial"/>
          <w:color w:val="000000"/>
          <w:sz w:val="22"/>
          <w:szCs w:val="22"/>
        </w:rPr>
      </w:pPr>
      <w:r w:rsidRPr="00A407EB">
        <w:rPr>
          <w:rFonts w:ascii="Arial" w:hAnsi="Arial" w:cs="Arial"/>
          <w:color w:val="000000"/>
          <w:sz w:val="22"/>
          <w:szCs w:val="22"/>
        </w:rPr>
        <w:t>Při určení předmětu zakázky</w:t>
      </w:r>
      <w:r>
        <w:rPr>
          <w:rFonts w:ascii="Arial" w:hAnsi="Arial" w:cs="Arial"/>
          <w:color w:val="000000"/>
          <w:sz w:val="22"/>
          <w:szCs w:val="22"/>
        </w:rPr>
        <w:t xml:space="preserve"> </w:t>
      </w:r>
      <w:r w:rsidRPr="00BC17FE">
        <w:rPr>
          <w:rFonts w:ascii="Arial" w:hAnsi="Arial" w:cs="Arial"/>
          <w:color w:val="000000"/>
          <w:sz w:val="22"/>
          <w:szCs w:val="22"/>
        </w:rPr>
        <w:t>není přípustné uvádět v oznámení o zahájení výběrového řízení, resp. výzvě k podání nab</w:t>
      </w:r>
      <w:r w:rsidRPr="00A407EB">
        <w:rPr>
          <w:rFonts w:ascii="Arial" w:hAnsi="Arial" w:cs="Arial"/>
          <w:color w:val="000000"/>
          <w:sz w:val="22"/>
          <w:szCs w:val="22"/>
        </w:rPr>
        <w:t>ídky nebo v zadávací dokumentaci</w:t>
      </w:r>
      <w:r w:rsidRPr="00A407EB">
        <w:rPr>
          <w:rFonts w:ascii="Arial" w:hAnsi="Arial" w:cs="Arial"/>
          <w:color w:val="424242"/>
          <w:sz w:val="22"/>
          <w:szCs w:val="22"/>
        </w:rPr>
        <w:t xml:space="preserve"> </w:t>
      </w:r>
      <w:r w:rsidRPr="00A407EB">
        <w:rPr>
          <w:rFonts w:ascii="Arial" w:hAnsi="Arial" w:cs="Arial"/>
          <w:color w:val="000000"/>
          <w:sz w:val="22"/>
          <w:szCs w:val="22"/>
        </w:rPr>
        <w:t xml:space="preserve">požadavky nebo odkazy </w:t>
      </w:r>
      <w:r w:rsidRPr="00A407EB">
        <w:rPr>
          <w:rFonts w:ascii="Arial" w:hAnsi="Arial" w:cs="Arial"/>
          <w:color w:val="000000"/>
          <w:sz w:val="22"/>
          <w:szCs w:val="22"/>
        </w:rPr>
        <w:lastRenderedPageBreak/>
        <w:t xml:space="preserve">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pokud by to vedlo ke zvýhodnění nebo vyloučení určitých </w:t>
      </w:r>
      <w:r>
        <w:rPr>
          <w:rFonts w:ascii="Arial" w:hAnsi="Arial" w:cs="Arial"/>
          <w:color w:val="000000"/>
          <w:sz w:val="22"/>
          <w:szCs w:val="22"/>
        </w:rPr>
        <w:t>uchazečů</w:t>
      </w:r>
      <w:r w:rsidRPr="00A407EB">
        <w:rPr>
          <w:rFonts w:ascii="Arial" w:hAnsi="Arial" w:cs="Arial"/>
          <w:color w:val="000000"/>
          <w:sz w:val="22"/>
          <w:szCs w:val="22"/>
        </w:rPr>
        <w:t xml:space="preserve"> nebo určitých výrobků. </w:t>
      </w:r>
    </w:p>
    <w:p w:rsidR="005074A1" w:rsidRPr="00A407EB" w:rsidRDefault="005074A1" w:rsidP="00243AED">
      <w:pPr>
        <w:pStyle w:val="Zkladntextodsazen"/>
        <w:keepNext/>
        <w:keepLines/>
        <w:ind w:left="0"/>
        <w:jc w:val="both"/>
        <w:rPr>
          <w:rFonts w:ascii="Arial" w:hAnsi="Arial" w:cs="Arial"/>
          <w:color w:val="000000"/>
          <w:sz w:val="22"/>
          <w:szCs w:val="22"/>
        </w:rPr>
      </w:pPr>
      <w:r w:rsidRPr="00A407EB">
        <w:rPr>
          <w:rFonts w:ascii="Arial" w:hAnsi="Arial" w:cs="Arial"/>
          <w:color w:val="000000"/>
          <w:sz w:val="22"/>
          <w:szCs w:val="22"/>
        </w:rPr>
        <w:t>Ovšem pokud:</w:t>
      </w:r>
    </w:p>
    <w:p w:rsidR="005074A1" w:rsidRPr="00A407EB" w:rsidRDefault="005B5690" w:rsidP="00243AED">
      <w:pPr>
        <w:pStyle w:val="RD-odstavec2-a"/>
        <w:keepNext/>
        <w:keepLines/>
        <w:tabs>
          <w:tab w:val="clear" w:pos="1607"/>
        </w:tabs>
        <w:ind w:left="709" w:hanging="567"/>
        <w:jc w:val="both"/>
        <w:rPr>
          <w:rFonts w:ascii="Arial" w:hAnsi="Arial" w:cs="Arial"/>
          <w:sz w:val="22"/>
          <w:szCs w:val="22"/>
        </w:rPr>
      </w:pPr>
      <w:r>
        <w:rPr>
          <w:rFonts w:ascii="Arial" w:hAnsi="Arial" w:cs="Arial"/>
          <w:color w:val="000000"/>
          <w:sz w:val="22"/>
          <w:szCs w:val="22"/>
        </w:rPr>
        <w:t xml:space="preserve"> </w:t>
      </w:r>
      <w:r w:rsidR="005074A1" w:rsidRPr="00A407EB">
        <w:rPr>
          <w:rFonts w:ascii="Arial" w:hAnsi="Arial" w:cs="Arial"/>
          <w:color w:val="000000"/>
          <w:sz w:val="22"/>
          <w:szCs w:val="22"/>
        </w:rPr>
        <w:t>by jinak nebylo možné dostatečně přesně a srozumitelně určit předmět zakázky, musí zadavatel v tomto</w:t>
      </w:r>
      <w:r w:rsidR="005074A1" w:rsidRPr="00A407EB">
        <w:rPr>
          <w:rFonts w:ascii="Arial" w:hAnsi="Arial" w:cs="Arial"/>
          <w:sz w:val="22"/>
          <w:szCs w:val="22"/>
        </w:rPr>
        <w:t xml:space="preserve"> případě výslovně v zadávací dokumentaci nebo </w:t>
      </w:r>
      <w:r w:rsidR="005074A1">
        <w:rPr>
          <w:rFonts w:ascii="Arial" w:hAnsi="Arial" w:cs="Arial"/>
          <w:sz w:val="22"/>
          <w:szCs w:val="22"/>
        </w:rPr>
        <w:t xml:space="preserve">v </w:t>
      </w:r>
      <w:r w:rsidR="005074A1">
        <w:rPr>
          <w:rFonts w:ascii="Arial" w:hAnsi="Arial" w:cs="Arial"/>
          <w:color w:val="000000"/>
          <w:sz w:val="22"/>
          <w:szCs w:val="22"/>
        </w:rPr>
        <w:t>oznámení o zahájení výběrového řízení, resp.</w:t>
      </w:r>
      <w:r w:rsidR="005074A1" w:rsidRPr="00A407EB">
        <w:rPr>
          <w:rFonts w:ascii="Arial" w:hAnsi="Arial" w:cs="Arial"/>
          <w:sz w:val="22"/>
          <w:szCs w:val="22"/>
        </w:rPr>
        <w:t xml:space="preserve"> výzvě k podání nabídek umožnit pro plnění zakázky použití i jiných, kvalitativně a technicky obdobných řešení</w:t>
      </w:r>
      <w:r w:rsidR="005074A1">
        <w:rPr>
          <w:rFonts w:ascii="Arial" w:hAnsi="Arial" w:cs="Arial"/>
          <w:sz w:val="22"/>
          <w:szCs w:val="22"/>
        </w:rPr>
        <w:t>, nebo</w:t>
      </w:r>
      <w:r w:rsidR="005074A1" w:rsidRPr="00A407EB">
        <w:rPr>
          <w:rFonts w:ascii="Arial" w:hAnsi="Arial" w:cs="Arial"/>
          <w:sz w:val="22"/>
          <w:szCs w:val="22"/>
        </w:rPr>
        <w:t xml:space="preserve"> </w:t>
      </w:r>
    </w:p>
    <w:p w:rsidR="005074A1" w:rsidRDefault="005B5690" w:rsidP="00243AED">
      <w:pPr>
        <w:pStyle w:val="RD-odstavec2-a"/>
        <w:tabs>
          <w:tab w:val="clear" w:pos="1607"/>
        </w:tabs>
        <w:ind w:left="709" w:hanging="567"/>
        <w:jc w:val="both"/>
        <w:rPr>
          <w:rFonts w:ascii="Arial" w:hAnsi="Arial" w:cs="Arial"/>
          <w:sz w:val="22"/>
          <w:szCs w:val="22"/>
        </w:rPr>
      </w:pPr>
      <w:r>
        <w:rPr>
          <w:rFonts w:ascii="Arial" w:hAnsi="Arial" w:cs="Arial"/>
          <w:sz w:val="22"/>
          <w:szCs w:val="22"/>
        </w:rPr>
        <w:t xml:space="preserve"> </w:t>
      </w:r>
      <w:r w:rsidR="005074A1" w:rsidRPr="007576A8">
        <w:rPr>
          <w:rFonts w:ascii="Arial" w:hAnsi="Arial" w:cs="Arial"/>
          <w:sz w:val="22"/>
          <w:szCs w:val="22"/>
        </w:rPr>
        <w:t>se</w:t>
      </w:r>
      <w:r>
        <w:rPr>
          <w:rFonts w:ascii="Arial" w:hAnsi="Arial" w:cs="Arial"/>
          <w:sz w:val="22"/>
          <w:szCs w:val="22"/>
        </w:rPr>
        <w:t xml:space="preserve"> </w:t>
      </w:r>
      <w:r w:rsidR="005074A1" w:rsidRPr="007576A8">
        <w:rPr>
          <w:rFonts w:ascii="Arial" w:hAnsi="Arial" w:cs="Arial"/>
          <w:sz w:val="22"/>
          <w:szCs w:val="22"/>
        </w:rPr>
        <w:t>jedná o zakázky na stavební práce, lze takový odkaz připustit, pouze pokud nepovede k neodůvodněnému omezení hospodářské soutěže, zadavatel v takovém případě vždy výslovně umožní pro plnění veřejné zakázky použití i jiných, kvalitativně a technicky obdobných řešení nebo</w:t>
      </w:r>
    </w:p>
    <w:p w:rsidR="005074A1" w:rsidRDefault="005B5690" w:rsidP="00243AED">
      <w:pPr>
        <w:pStyle w:val="RD-odstavec2-a"/>
        <w:tabs>
          <w:tab w:val="clear" w:pos="1607"/>
        </w:tabs>
        <w:ind w:left="709" w:hanging="567"/>
        <w:jc w:val="both"/>
        <w:rPr>
          <w:rFonts w:ascii="Arial" w:hAnsi="Arial" w:cs="Arial"/>
          <w:sz w:val="22"/>
          <w:szCs w:val="22"/>
        </w:rPr>
      </w:pPr>
      <w:r>
        <w:rPr>
          <w:rFonts w:ascii="Arial" w:hAnsi="Arial" w:cs="Arial"/>
          <w:sz w:val="22"/>
          <w:szCs w:val="22"/>
        </w:rPr>
        <w:t xml:space="preserve"> </w:t>
      </w:r>
      <w:r w:rsidR="005074A1" w:rsidRPr="00A407EB">
        <w:rPr>
          <w:rFonts w:ascii="Arial" w:hAnsi="Arial" w:cs="Arial"/>
          <w:sz w:val="22"/>
          <w:szCs w:val="22"/>
        </w:rPr>
        <w:t xml:space="preserve">by bylo poptávané plnění nekompatibilní s již používanými zařízeními či systémy a jeho přizpůsobení by provozu zadavatele působilo mimořádné obtíže, může zadavatel </w:t>
      </w:r>
      <w:r w:rsidR="005074A1">
        <w:rPr>
          <w:rFonts w:ascii="Arial" w:hAnsi="Arial" w:cs="Arial"/>
          <w:sz w:val="22"/>
          <w:szCs w:val="22"/>
        </w:rPr>
        <w:t xml:space="preserve">v </w:t>
      </w:r>
      <w:r w:rsidR="005074A1">
        <w:rPr>
          <w:rFonts w:ascii="Arial" w:hAnsi="Arial" w:cs="Arial"/>
          <w:color w:val="000000"/>
          <w:sz w:val="22"/>
          <w:szCs w:val="22"/>
        </w:rPr>
        <w:t>oznámení o zahájení výběrového řízení, resp.</w:t>
      </w:r>
      <w:r w:rsidR="005074A1" w:rsidRPr="00A407EB">
        <w:rPr>
          <w:rFonts w:ascii="Arial" w:hAnsi="Arial" w:cs="Arial"/>
          <w:sz w:val="22"/>
          <w:szCs w:val="22"/>
        </w:rPr>
        <w:t xml:space="preserve"> </w:t>
      </w:r>
      <w:r w:rsidR="005074A1">
        <w:rPr>
          <w:rFonts w:ascii="Arial" w:hAnsi="Arial" w:cs="Arial"/>
          <w:sz w:val="22"/>
          <w:szCs w:val="22"/>
        </w:rPr>
        <w:t>v</w:t>
      </w:r>
      <w:r w:rsidR="005074A1" w:rsidRPr="00A407EB">
        <w:rPr>
          <w:rFonts w:ascii="Arial" w:hAnsi="Arial" w:cs="Arial"/>
          <w:sz w:val="22"/>
          <w:szCs w:val="22"/>
        </w:rPr>
        <w:t xml:space="preserve">ýzvě </w:t>
      </w:r>
      <w:r w:rsidR="005074A1">
        <w:rPr>
          <w:rFonts w:ascii="Arial" w:hAnsi="Arial" w:cs="Arial"/>
          <w:sz w:val="22"/>
          <w:szCs w:val="22"/>
        </w:rPr>
        <w:t xml:space="preserve">k podání nabídek </w:t>
      </w:r>
      <w:r w:rsidR="005074A1" w:rsidRPr="00A407EB">
        <w:rPr>
          <w:rFonts w:ascii="Arial" w:hAnsi="Arial" w:cs="Arial"/>
          <w:sz w:val="22"/>
          <w:szCs w:val="22"/>
        </w:rPr>
        <w:t xml:space="preserve">nebo zadávací dokumentaci uvést podrobněji specifický popis plnění. </w:t>
      </w:r>
    </w:p>
    <w:p w:rsidR="005074A1" w:rsidRDefault="005074A1" w:rsidP="00243AED">
      <w:pPr>
        <w:pStyle w:val="RD-odstavec2-a"/>
        <w:numPr>
          <w:ilvl w:val="0"/>
          <w:numId w:val="0"/>
        </w:numPr>
        <w:jc w:val="both"/>
        <w:rPr>
          <w:rFonts w:ascii="Arial" w:hAnsi="Arial" w:cs="Arial"/>
          <w:sz w:val="22"/>
          <w:szCs w:val="22"/>
        </w:rPr>
      </w:pPr>
      <w:r w:rsidRPr="00A407EB">
        <w:rPr>
          <w:rFonts w:ascii="Arial" w:hAnsi="Arial" w:cs="Arial"/>
          <w:sz w:val="22"/>
          <w:szCs w:val="22"/>
        </w:rPr>
        <w:t xml:space="preserve">Uvedené skutečnosti je zadavatel povinen </w:t>
      </w:r>
      <w:r>
        <w:rPr>
          <w:rFonts w:ascii="Arial" w:hAnsi="Arial" w:cs="Arial"/>
          <w:sz w:val="22"/>
          <w:szCs w:val="22"/>
        </w:rPr>
        <w:t xml:space="preserve">kontrolorovi </w:t>
      </w:r>
      <w:r w:rsidRPr="00A407EB">
        <w:rPr>
          <w:rFonts w:ascii="Arial" w:hAnsi="Arial" w:cs="Arial"/>
          <w:sz w:val="22"/>
          <w:szCs w:val="22"/>
        </w:rPr>
        <w:t>na vyžádání prokázat.</w:t>
      </w:r>
    </w:p>
    <w:p w:rsidR="005074A1" w:rsidRPr="00A407EB" w:rsidRDefault="005074A1" w:rsidP="00243AED">
      <w:pPr>
        <w:pStyle w:val="RD-odstavec2-a"/>
        <w:numPr>
          <w:ilvl w:val="0"/>
          <w:numId w:val="0"/>
        </w:numPr>
        <w:spacing w:line="360" w:lineRule="auto"/>
        <w:ind w:left="567"/>
        <w:jc w:val="both"/>
        <w:rPr>
          <w:rFonts w:ascii="Arial" w:hAnsi="Arial" w:cs="Arial"/>
          <w:sz w:val="22"/>
          <w:szCs w:val="22"/>
        </w:rPr>
      </w:pPr>
    </w:p>
    <w:p w:rsidR="005074A1" w:rsidRDefault="005074A1" w:rsidP="00243AED">
      <w:pPr>
        <w:pStyle w:val="Mjstyl3"/>
        <w:numPr>
          <w:ilvl w:val="1"/>
          <w:numId w:val="35"/>
        </w:numPr>
      </w:pPr>
      <w:bookmarkStart w:id="118" w:name="_Toc211932109"/>
      <w:bookmarkStart w:id="119" w:name="_Toc328471065"/>
      <w:r>
        <w:t>Stanovení předpokládané hodnoty zakázky</w:t>
      </w:r>
      <w:bookmarkEnd w:id="118"/>
      <w:bookmarkEnd w:id="119"/>
    </w:p>
    <w:p w:rsidR="005074A1" w:rsidRDefault="005074A1" w:rsidP="00243AED">
      <w:pPr>
        <w:pStyle w:val="Zkladntextodsazen"/>
        <w:numPr>
          <w:ilvl w:val="2"/>
          <w:numId w:val="35"/>
        </w:numPr>
        <w:ind w:left="709" w:hanging="709"/>
        <w:jc w:val="both"/>
        <w:rPr>
          <w:rFonts w:ascii="Arial" w:hAnsi="Arial" w:cs="Arial"/>
          <w:color w:val="000000"/>
          <w:sz w:val="22"/>
          <w:szCs w:val="22"/>
        </w:rPr>
      </w:pPr>
      <w:r w:rsidRPr="00A407EB">
        <w:rPr>
          <w:rFonts w:ascii="Arial" w:hAnsi="Arial" w:cs="Arial"/>
          <w:color w:val="000000"/>
          <w:sz w:val="22"/>
          <w:szCs w:val="22"/>
        </w:rPr>
        <w:t>Zadavatel je povinen určit předpokládanou výši peněžitého závazku vyplývající pro zadavatele z plnění zakázky.</w:t>
      </w:r>
      <w:r w:rsidRPr="00A407EB">
        <w:rPr>
          <w:rFonts w:ascii="Arial" w:hAnsi="Arial" w:cs="Arial"/>
          <w:sz w:val="22"/>
          <w:szCs w:val="22"/>
        </w:rPr>
        <w:t xml:space="preserve"> </w:t>
      </w:r>
      <w:r w:rsidRPr="00A407EB">
        <w:rPr>
          <w:rFonts w:ascii="Arial" w:hAnsi="Arial" w:cs="Arial"/>
          <w:color w:val="000000"/>
          <w:sz w:val="22"/>
          <w:szCs w:val="22"/>
        </w:rPr>
        <w:t xml:space="preserve">Při stanovení předpokládané hodnoty zakázky je vždy rozhodná cena bez DPH, a to cena ke dni </w:t>
      </w:r>
      <w:r>
        <w:rPr>
          <w:rFonts w:ascii="Arial" w:hAnsi="Arial" w:cs="Arial"/>
          <w:color w:val="000000"/>
          <w:sz w:val="22"/>
          <w:szCs w:val="22"/>
        </w:rPr>
        <w:t>u</w:t>
      </w:r>
      <w:r w:rsidRPr="00A407EB">
        <w:rPr>
          <w:rFonts w:ascii="Arial" w:hAnsi="Arial" w:cs="Arial"/>
          <w:color w:val="000000"/>
          <w:sz w:val="22"/>
          <w:szCs w:val="22"/>
        </w:rPr>
        <w:t xml:space="preserve">veřejnění </w:t>
      </w:r>
      <w:r>
        <w:rPr>
          <w:rFonts w:ascii="Arial" w:hAnsi="Arial" w:cs="Arial"/>
          <w:color w:val="000000"/>
          <w:sz w:val="22"/>
          <w:szCs w:val="22"/>
        </w:rPr>
        <w:t>oznámení o zahájení výběrového řízení, resp.</w:t>
      </w:r>
      <w:r w:rsidRPr="00A407EB">
        <w:rPr>
          <w:rFonts w:ascii="Arial" w:hAnsi="Arial" w:cs="Arial"/>
          <w:sz w:val="22"/>
          <w:szCs w:val="22"/>
        </w:rPr>
        <w:t xml:space="preserve"> </w:t>
      </w:r>
      <w:r>
        <w:rPr>
          <w:rFonts w:ascii="Arial" w:hAnsi="Arial" w:cs="Arial"/>
          <w:sz w:val="22"/>
          <w:szCs w:val="22"/>
        </w:rPr>
        <w:t xml:space="preserve">odeslání </w:t>
      </w:r>
      <w:r w:rsidRPr="00A407EB">
        <w:rPr>
          <w:rFonts w:ascii="Arial" w:hAnsi="Arial" w:cs="Arial"/>
          <w:color w:val="000000"/>
          <w:sz w:val="22"/>
          <w:szCs w:val="22"/>
        </w:rPr>
        <w:t>výzvy k podání nabídky.</w:t>
      </w:r>
    </w:p>
    <w:p w:rsidR="005074A1" w:rsidRDefault="005074A1" w:rsidP="00243AED">
      <w:pPr>
        <w:pStyle w:val="Zkladntextodsazen"/>
        <w:numPr>
          <w:ilvl w:val="2"/>
          <w:numId w:val="35"/>
        </w:numPr>
        <w:jc w:val="both"/>
        <w:rPr>
          <w:rFonts w:ascii="Arial" w:hAnsi="Arial" w:cs="Arial"/>
          <w:color w:val="000000"/>
          <w:sz w:val="22"/>
          <w:szCs w:val="22"/>
        </w:rPr>
      </w:pPr>
      <w:r>
        <w:rPr>
          <w:rFonts w:ascii="Arial" w:hAnsi="Arial" w:cs="Arial"/>
          <w:color w:val="000000"/>
          <w:sz w:val="22"/>
          <w:szCs w:val="22"/>
        </w:rPr>
        <w:t>Při stanovení předpokládané hodnoty zakázky zadavatel vychází z údajů a informací o zakázkách stejného nebo obdobného předmětu plnění, nebo údajů a informací získaných průzkumem trhu s požadovaným plněním nebo informací získaných jiným vhodným způsobem.</w:t>
      </w:r>
    </w:p>
    <w:p w:rsidR="005074A1" w:rsidRDefault="005074A1" w:rsidP="00243AED">
      <w:pPr>
        <w:pStyle w:val="Zkladntextodsazen"/>
        <w:numPr>
          <w:ilvl w:val="2"/>
          <w:numId w:val="35"/>
        </w:numPr>
        <w:jc w:val="both"/>
        <w:rPr>
          <w:rFonts w:ascii="Arial" w:hAnsi="Arial" w:cs="Arial"/>
          <w:color w:val="000000"/>
          <w:sz w:val="22"/>
          <w:szCs w:val="22"/>
        </w:rPr>
      </w:pPr>
      <w:r w:rsidRPr="007576A8">
        <w:rPr>
          <w:rFonts w:ascii="Arial" w:hAnsi="Arial" w:cs="Arial"/>
          <w:sz w:val="22"/>
          <w:szCs w:val="22"/>
        </w:rPr>
        <w:t>V případě, že zadavatel má v úmyslu uzavřít smlouvu na dobu neurčitou nebo na dobu, jejíž trvání nelze přesně vymezit, je povinen stanovit předpokládanou hodnotu zakázky na základě předpokládané výše peněžitého závazku za 48 měsíců.</w:t>
      </w:r>
      <w:r>
        <w:rPr>
          <w:rFonts w:ascii="Arial" w:hAnsi="Arial" w:cs="Arial"/>
          <w:color w:val="000000"/>
          <w:sz w:val="22"/>
          <w:szCs w:val="22"/>
        </w:rPr>
        <w:t xml:space="preserve"> </w:t>
      </w:r>
    </w:p>
    <w:p w:rsidR="005074A1" w:rsidRPr="00000F8D" w:rsidRDefault="005074A1" w:rsidP="00243AED">
      <w:pPr>
        <w:pStyle w:val="Zkladntextodsazen"/>
        <w:numPr>
          <w:ilvl w:val="2"/>
          <w:numId w:val="35"/>
        </w:numPr>
        <w:jc w:val="both"/>
        <w:rPr>
          <w:rFonts w:ascii="Arial" w:hAnsi="Arial" w:cs="Arial"/>
          <w:color w:val="000000"/>
          <w:sz w:val="22"/>
          <w:szCs w:val="22"/>
        </w:rPr>
      </w:pPr>
      <w:r w:rsidRPr="007576A8">
        <w:rPr>
          <w:rFonts w:ascii="Arial" w:hAnsi="Arial" w:cs="Arial"/>
          <w:color w:val="000000"/>
          <w:sz w:val="22"/>
          <w:szCs w:val="22"/>
        </w:rPr>
        <w:t xml:space="preserve">Zakázky dle předpokládané hodnoty se pro účely </w:t>
      </w:r>
      <w:r>
        <w:rPr>
          <w:rFonts w:ascii="Arial" w:hAnsi="Arial" w:cs="Arial"/>
          <w:color w:val="000000"/>
          <w:sz w:val="22"/>
          <w:szCs w:val="22"/>
        </w:rPr>
        <w:t>Postupů a Doplňujícího výkladu</w:t>
      </w:r>
      <w:r w:rsidRPr="007576A8">
        <w:rPr>
          <w:rFonts w:ascii="Arial" w:hAnsi="Arial" w:cs="Arial"/>
          <w:color w:val="000000"/>
          <w:sz w:val="22"/>
          <w:szCs w:val="22"/>
        </w:rPr>
        <w:t xml:space="preserve"> dělí na </w:t>
      </w:r>
      <w:r w:rsidRPr="003A189F">
        <w:rPr>
          <w:rFonts w:ascii="Arial" w:hAnsi="Arial" w:cs="Arial"/>
          <w:b/>
          <w:bCs/>
          <w:color w:val="000000"/>
          <w:sz w:val="22"/>
          <w:szCs w:val="22"/>
        </w:rPr>
        <w:t>zakázky malého rozsahu</w:t>
      </w:r>
      <w:ins w:id="120" w:author="DM" w:date="2014-05-28T08:32:00Z">
        <w:r w:rsidR="00AE10DC">
          <w:rPr>
            <w:rStyle w:val="Znakapoznpodarou"/>
            <w:rFonts w:ascii="Arial" w:hAnsi="Arial" w:cs="Arial"/>
            <w:b/>
            <w:bCs/>
            <w:color w:val="000000"/>
            <w:sz w:val="22"/>
            <w:szCs w:val="22"/>
          </w:rPr>
          <w:footnoteReference w:id="6"/>
        </w:r>
      </w:ins>
      <w:del w:id="122" w:author="DM" w:date="2014-05-28T08:33:00Z">
        <w:r w:rsidRPr="007576A8" w:rsidDel="00AE10DC">
          <w:rPr>
            <w:rStyle w:val="Znakapoznpodarou"/>
            <w:rFonts w:ascii="Arial" w:hAnsi="Arial" w:cs="Arial"/>
            <w:color w:val="000000"/>
            <w:sz w:val="22"/>
            <w:szCs w:val="22"/>
          </w:rPr>
          <w:footnoteReference w:id="7"/>
        </w:r>
      </w:del>
      <w:r w:rsidRPr="007576A8">
        <w:rPr>
          <w:rFonts w:ascii="Arial" w:hAnsi="Arial" w:cs="Arial"/>
          <w:color w:val="000000"/>
          <w:sz w:val="22"/>
          <w:szCs w:val="22"/>
        </w:rPr>
        <w:t xml:space="preserve"> a </w:t>
      </w:r>
      <w:r w:rsidRPr="003A189F">
        <w:rPr>
          <w:rFonts w:ascii="Arial" w:hAnsi="Arial" w:cs="Arial"/>
          <w:b/>
          <w:bCs/>
          <w:color w:val="000000"/>
          <w:sz w:val="22"/>
          <w:szCs w:val="22"/>
        </w:rPr>
        <w:t>zakázky s vyšší hodnotou</w:t>
      </w:r>
      <w:r w:rsidRPr="007576A8">
        <w:rPr>
          <w:rStyle w:val="Znakapoznpodarou"/>
          <w:rFonts w:ascii="Arial" w:hAnsi="Arial" w:cs="Arial"/>
          <w:color w:val="000000"/>
          <w:sz w:val="22"/>
          <w:szCs w:val="22"/>
        </w:rPr>
        <w:footnoteReference w:id="8"/>
      </w:r>
      <w:r w:rsidRPr="007576A8">
        <w:rPr>
          <w:rFonts w:ascii="Arial" w:hAnsi="Arial" w:cs="Arial"/>
          <w:color w:val="000000"/>
          <w:sz w:val="22"/>
          <w:szCs w:val="22"/>
        </w:rPr>
        <w:t>.</w:t>
      </w:r>
    </w:p>
    <w:p w:rsidR="005074A1" w:rsidRPr="00A407EB" w:rsidRDefault="005074A1" w:rsidP="00243AED">
      <w:pPr>
        <w:pStyle w:val="Zkladntextodsazen"/>
        <w:ind w:left="0"/>
        <w:jc w:val="both"/>
        <w:rPr>
          <w:rFonts w:ascii="Arial" w:hAnsi="Arial" w:cs="Arial"/>
          <w:color w:val="000000"/>
          <w:sz w:val="22"/>
          <w:szCs w:val="22"/>
        </w:rPr>
      </w:pPr>
    </w:p>
    <w:p w:rsidR="005074A1" w:rsidRPr="00E22C2B" w:rsidRDefault="005074A1" w:rsidP="00243AED">
      <w:pPr>
        <w:pStyle w:val="Mjstyl3"/>
        <w:numPr>
          <w:ilvl w:val="1"/>
          <w:numId w:val="35"/>
        </w:numPr>
      </w:pPr>
      <w:bookmarkStart w:id="127" w:name="_Toc211932110"/>
      <w:bookmarkStart w:id="128" w:name="_Toc328471066"/>
      <w:r>
        <w:t>Dělení zakázek</w:t>
      </w:r>
      <w:bookmarkEnd w:id="127"/>
      <w:bookmarkEnd w:id="128"/>
    </w:p>
    <w:p w:rsidR="005074A1" w:rsidRPr="00EE73AA" w:rsidRDefault="005074A1" w:rsidP="00243AED">
      <w:pPr>
        <w:pStyle w:val="Zkladntext"/>
        <w:numPr>
          <w:ilvl w:val="2"/>
          <w:numId w:val="35"/>
        </w:numPr>
        <w:jc w:val="both"/>
        <w:rPr>
          <w:rFonts w:ascii="Arial" w:hAnsi="Arial" w:cs="Arial"/>
          <w:color w:val="000000"/>
          <w:sz w:val="22"/>
          <w:szCs w:val="22"/>
        </w:rPr>
      </w:pPr>
      <w:r w:rsidRPr="00EE73AA">
        <w:rPr>
          <w:rFonts w:ascii="Arial" w:hAnsi="Arial" w:cs="Arial"/>
          <w:sz w:val="22"/>
          <w:szCs w:val="22"/>
        </w:rPr>
        <w:t xml:space="preserve">Zadavatel je povinen postupovat tak, aby nedocházelo k </w:t>
      </w:r>
      <w:r w:rsidRPr="00EE73AA">
        <w:rPr>
          <w:rFonts w:ascii="Arial" w:hAnsi="Arial" w:cs="Arial"/>
          <w:b/>
          <w:bCs/>
          <w:sz w:val="22"/>
          <w:szCs w:val="22"/>
        </w:rPr>
        <w:t>dělení předmětu zakázky</w:t>
      </w:r>
      <w:r w:rsidRPr="00EE73AA">
        <w:rPr>
          <w:rFonts w:ascii="Arial" w:hAnsi="Arial" w:cs="Arial"/>
          <w:sz w:val="22"/>
          <w:szCs w:val="22"/>
        </w:rPr>
        <w:t xml:space="preserve"> na menší</w:t>
      </w:r>
      <w:r>
        <w:rPr>
          <w:rFonts w:ascii="Arial" w:hAnsi="Arial" w:cs="Arial"/>
          <w:sz w:val="22"/>
          <w:szCs w:val="22"/>
        </w:rPr>
        <w:t>, formálně</w:t>
      </w:r>
      <w:r w:rsidRPr="00EE73AA">
        <w:rPr>
          <w:rFonts w:ascii="Arial" w:hAnsi="Arial" w:cs="Arial"/>
          <w:sz w:val="22"/>
          <w:szCs w:val="22"/>
        </w:rPr>
        <w:t xml:space="preserve"> </w:t>
      </w:r>
      <w:r>
        <w:rPr>
          <w:rFonts w:ascii="Arial" w:hAnsi="Arial" w:cs="Arial"/>
          <w:sz w:val="22"/>
          <w:szCs w:val="22"/>
        </w:rPr>
        <w:t xml:space="preserve">samostatné </w:t>
      </w:r>
      <w:r w:rsidRPr="00EE73AA">
        <w:rPr>
          <w:rFonts w:ascii="Arial" w:hAnsi="Arial" w:cs="Arial"/>
          <w:sz w:val="22"/>
          <w:szCs w:val="22"/>
        </w:rPr>
        <w:t>zakázky s cílem snížit hodnotu zakázky pod stanovené limity pro jednotlivé postupy</w:t>
      </w:r>
      <w:r>
        <w:rPr>
          <w:rFonts w:ascii="Arial" w:hAnsi="Arial" w:cs="Arial"/>
          <w:sz w:val="22"/>
          <w:szCs w:val="22"/>
        </w:rPr>
        <w:t>.</w:t>
      </w:r>
      <w:r w:rsidRPr="00EE73AA">
        <w:rPr>
          <w:rFonts w:ascii="Arial" w:hAnsi="Arial" w:cs="Arial"/>
          <w:sz w:val="22"/>
          <w:szCs w:val="22"/>
        </w:rPr>
        <w:t xml:space="preserve"> S ohledem na tento požadavek je zadavatel povinen </w:t>
      </w:r>
      <w:r>
        <w:rPr>
          <w:rFonts w:ascii="Arial" w:hAnsi="Arial" w:cs="Arial"/>
          <w:sz w:val="22"/>
          <w:szCs w:val="22"/>
        </w:rPr>
        <w:t xml:space="preserve">v případě stanovení předpokládané hodnoty </w:t>
      </w:r>
      <w:r w:rsidRPr="00EE73AA">
        <w:rPr>
          <w:rFonts w:ascii="Arial" w:hAnsi="Arial" w:cs="Arial"/>
          <w:sz w:val="22"/>
          <w:szCs w:val="22"/>
        </w:rPr>
        <w:t xml:space="preserve">vzít v úvahu všechna obdobná, spolu související plnění, která zamýšlí pořídit v průběhu jednoho účetního období, a tato plnění sečíst, nebo </w:t>
      </w:r>
      <w:r w:rsidRPr="00EE73AA">
        <w:rPr>
          <w:rFonts w:ascii="Arial" w:hAnsi="Arial" w:cs="Arial"/>
          <w:color w:val="000000"/>
          <w:sz w:val="22"/>
          <w:szCs w:val="22"/>
        </w:rPr>
        <w:t>všechna plnění, jejichž předměty plnění tvoří jeden funkční celek.</w:t>
      </w:r>
    </w:p>
    <w:p w:rsidR="00A503DB" w:rsidRDefault="005074A1">
      <w:pPr>
        <w:pStyle w:val="Zkladntext"/>
        <w:numPr>
          <w:ilvl w:val="2"/>
          <w:numId w:val="35"/>
        </w:numPr>
        <w:jc w:val="both"/>
        <w:rPr>
          <w:del w:id="129" w:author="DM" w:date="2014-05-28T08:06:00Z"/>
          <w:rFonts w:ascii="Arial" w:hAnsi="Arial" w:cs="Arial"/>
          <w:sz w:val="22"/>
          <w:szCs w:val="22"/>
        </w:rPr>
      </w:pPr>
      <w:del w:id="130" w:author="DM" w:date="2014-05-28T08:06:00Z">
        <w:r w:rsidRPr="00A407EB" w:rsidDel="007D06F3">
          <w:rPr>
            <w:rFonts w:ascii="Arial" w:hAnsi="Arial" w:cs="Arial"/>
            <w:sz w:val="22"/>
            <w:szCs w:val="22"/>
          </w:rPr>
          <w:delText xml:space="preserve">Zadavatel není povinen sčítat předpokládané hodnoty zakázek, které budou pořizovány „nahodile“ dle zcela aktuálních potřeb zadavatele a které nelze objektivně dopředu vůbec předvídat (např. </w:delText>
        </w:r>
        <w:r w:rsidDel="007D06F3">
          <w:rPr>
            <w:rFonts w:ascii="Arial" w:hAnsi="Arial" w:cs="Arial"/>
            <w:sz w:val="22"/>
            <w:szCs w:val="22"/>
          </w:rPr>
          <w:delText>zakázky realizované</w:delText>
        </w:r>
        <w:r w:rsidRPr="00A407EB" w:rsidDel="007D06F3">
          <w:rPr>
            <w:rFonts w:ascii="Arial" w:hAnsi="Arial" w:cs="Arial"/>
            <w:sz w:val="22"/>
            <w:szCs w:val="22"/>
          </w:rPr>
          <w:delText xml:space="preserve"> v krajně naléhavých případech jako důsledek nepředvídatelných poškození a zničení určitých </w:delText>
        </w:r>
        <w:r w:rsidDel="007D06F3">
          <w:rPr>
            <w:rFonts w:ascii="Arial" w:hAnsi="Arial" w:cs="Arial"/>
            <w:sz w:val="22"/>
            <w:szCs w:val="22"/>
          </w:rPr>
          <w:delText>majetkových hodnot</w:delText>
        </w:r>
        <w:r w:rsidRPr="00A407EB" w:rsidDel="007D06F3">
          <w:rPr>
            <w:rFonts w:ascii="Arial" w:hAnsi="Arial" w:cs="Arial"/>
            <w:sz w:val="22"/>
            <w:szCs w:val="22"/>
          </w:rPr>
          <w:delText xml:space="preserve"> apod.).</w:delText>
        </w:r>
      </w:del>
    </w:p>
    <w:p w:rsidR="005074A1" w:rsidRPr="00A407EB" w:rsidRDefault="005B5690" w:rsidP="00243AED">
      <w:pPr>
        <w:pStyle w:val="Mjstyl4"/>
        <w:numPr>
          <w:ilvl w:val="2"/>
          <w:numId w:val="35"/>
        </w:numPr>
      </w:pPr>
      <w:ins w:id="131" w:author="DM" w:date="2014-05-26T16:37:00Z">
        <w:r w:rsidRPr="005B5690">
          <w:t xml:space="preserve">Zadavatel není povinen sčítat předpokládané hodnoty zakázek, jejichž jednotková cena je v průběhu účetního období proměnlivá a zadavatel tyto dodávky nebo služby pořizuje opakovaně podle svých aktuálních potřeb. Příkladem opakovaných zakázek </w:t>
        </w:r>
        <w:r w:rsidRPr="005B5690">
          <w:lastRenderedPageBreak/>
          <w:t>jsou zakázky na nákup zboží typu potravin, pohonných hmot či letenek, atd. Jednotlivé zakázky jsou v těchto případech považovány za zakázky samostatné</w:t>
        </w:r>
      </w:ins>
      <w:del w:id="132" w:author="DM" w:date="2014-05-26T16:37:00Z">
        <w:r w:rsidR="005074A1" w:rsidRPr="00A407EB" w:rsidDel="005B5690">
          <w:delText xml:space="preserve">Povinnost sčítání neplatí ani pro opakované </w:delText>
        </w:r>
        <w:r w:rsidR="005074A1" w:rsidDel="005B5690">
          <w:delText>zakázky,</w:delText>
        </w:r>
        <w:r w:rsidR="005074A1" w:rsidRPr="00A407EB" w:rsidDel="005B5690">
          <w:delText xml:space="preserve"> které zadavatel pořizuje nepravidelně</w:delText>
        </w:r>
        <w:r w:rsidR="005074A1" w:rsidDel="005B5690">
          <w:delText>,</w:delText>
        </w:r>
        <w:r w:rsidR="005074A1" w:rsidRPr="00A407EB" w:rsidDel="005B5690">
          <w:delText xml:space="preserve"> tj. podle svých aktuálních potřeb, a jejichž jednotková cena je v průběhu účetního období proměnlivá. </w:delText>
        </w:r>
        <w:r w:rsidR="005074A1" w:rsidDel="005B5690">
          <w:delText>Příkladem opakovaných</w:delText>
        </w:r>
        <w:r w:rsidR="005074A1" w:rsidRPr="00A407EB" w:rsidDel="005B5690">
          <w:delText xml:space="preserve"> zakáz</w:delText>
        </w:r>
        <w:r w:rsidR="005074A1" w:rsidDel="005B5690">
          <w:delText>ek</w:delText>
        </w:r>
        <w:r w:rsidR="005074A1" w:rsidRPr="00A407EB" w:rsidDel="005B5690">
          <w:delText xml:space="preserve"> jsou zakázky na nákup zboží typu potravin, pohonných hmot či letenek</w:delText>
        </w:r>
        <w:r w:rsidR="005074A1" w:rsidDel="005B5690">
          <w:delText>, atd</w:delText>
        </w:r>
        <w:r w:rsidR="005074A1" w:rsidRPr="00A407EB" w:rsidDel="005B5690">
          <w:delText>. Jednotlivé zakázky jsou v těchto případech považovány za zakázky samostatné</w:delText>
        </w:r>
      </w:del>
      <w:r w:rsidR="005074A1" w:rsidRPr="00A407EB">
        <w:t>.</w:t>
      </w:r>
    </w:p>
    <w:p w:rsidR="005074A1" w:rsidRPr="00600063" w:rsidRDefault="005074A1" w:rsidP="00243AED">
      <w:pPr>
        <w:pStyle w:val="Zkladntext"/>
        <w:numPr>
          <w:ilvl w:val="2"/>
          <w:numId w:val="35"/>
        </w:numPr>
        <w:jc w:val="both"/>
        <w:rPr>
          <w:rFonts w:ascii="Arial" w:hAnsi="Arial" w:cs="Arial"/>
          <w:sz w:val="22"/>
          <w:szCs w:val="22"/>
        </w:rPr>
      </w:pPr>
      <w:r>
        <w:rPr>
          <w:rFonts w:ascii="Arial" w:hAnsi="Arial" w:cs="Arial"/>
          <w:sz w:val="22"/>
          <w:szCs w:val="22"/>
        </w:rPr>
        <w:t>V případě pochybností, zda zadavatel dodržel povinnosti stanovené v odst. 4.4.1</w:t>
      </w:r>
      <w:ins w:id="133" w:author="DM" w:date="2014-05-26T16:38:00Z">
        <w:r w:rsidR="005B5690">
          <w:rPr>
            <w:rFonts w:ascii="Arial" w:hAnsi="Arial" w:cs="Arial"/>
            <w:sz w:val="22"/>
            <w:szCs w:val="22"/>
          </w:rPr>
          <w:t>,</w:t>
        </w:r>
      </w:ins>
      <w:r>
        <w:rPr>
          <w:rFonts w:ascii="Arial" w:hAnsi="Arial" w:cs="Arial"/>
          <w:sz w:val="22"/>
          <w:szCs w:val="22"/>
        </w:rPr>
        <w:t xml:space="preserve"> </w:t>
      </w:r>
      <w:del w:id="134" w:author="DM" w:date="2014-05-26T16:37:00Z">
        <w:r w:rsidDel="005B5690">
          <w:rPr>
            <w:rFonts w:ascii="Arial" w:hAnsi="Arial" w:cs="Arial"/>
            <w:sz w:val="22"/>
            <w:szCs w:val="22"/>
          </w:rPr>
          <w:delText xml:space="preserve">a 4.4.3, </w:delText>
        </w:r>
      </w:del>
      <w:r>
        <w:rPr>
          <w:rFonts w:ascii="Arial" w:hAnsi="Arial" w:cs="Arial"/>
          <w:sz w:val="22"/>
          <w:szCs w:val="22"/>
        </w:rPr>
        <w:t>prokazuje zadavatel, že povinnosti dodržel.</w:t>
      </w:r>
    </w:p>
    <w:p w:rsidR="005074A1" w:rsidRDefault="005074A1" w:rsidP="00243AED">
      <w:pPr>
        <w:pStyle w:val="Zkladntext"/>
        <w:jc w:val="both"/>
        <w:rPr>
          <w:rFonts w:ascii="Arial" w:hAnsi="Arial" w:cs="Arial"/>
          <w:sz w:val="22"/>
          <w:szCs w:val="22"/>
        </w:rPr>
      </w:pPr>
    </w:p>
    <w:p w:rsidR="005074A1" w:rsidRPr="00E22C2B" w:rsidRDefault="005074A1" w:rsidP="00243AED">
      <w:pPr>
        <w:pStyle w:val="Mjstyl3"/>
        <w:numPr>
          <w:ilvl w:val="1"/>
          <w:numId w:val="35"/>
        </w:numPr>
      </w:pPr>
      <w:bookmarkStart w:id="135" w:name="_Toc211932111"/>
      <w:bookmarkStart w:id="136" w:name="_Toc328471067"/>
      <w:r>
        <w:t>Forma zahájení výběrového řízení</w:t>
      </w:r>
      <w:bookmarkEnd w:id="135"/>
      <w:bookmarkEnd w:id="136"/>
    </w:p>
    <w:p w:rsidR="005074A1" w:rsidRDefault="005074A1" w:rsidP="00243AED">
      <w:pPr>
        <w:pStyle w:val="Mjstyl4"/>
        <w:numPr>
          <w:ilvl w:val="2"/>
          <w:numId w:val="36"/>
        </w:numPr>
      </w:pPr>
      <w:r>
        <w:t>Výběrové řízení se vždy zahajuje prostřednictvím odeslání výzvy o zahájení výběrového řízení konkrétním potenciálním dodavatelům (počet potenciálních dodavatelů, kteří musí být osloveni, závisí na typu a hodnotě veřejné zakázky). U zakázek s vyšší hodnotou je navíc nezbytné také vhodným způsobem uveřejnit oznámení o zahájení výběrového řízení, a to buď v tisku, na profilu zadavatele, webových stránkách zadavatele, v Obchodním věstníku</w:t>
      </w:r>
      <w:ins w:id="137" w:author="DM" w:date="2014-05-26T16:40:00Z">
        <w:r w:rsidR="00EE580A" w:rsidRPr="00243AED">
          <w:t xml:space="preserve">, na úřední desce </w:t>
        </w:r>
      </w:ins>
      <w:r>
        <w:t>apod.</w:t>
      </w:r>
    </w:p>
    <w:p w:rsidR="005074A1" w:rsidRPr="00457BE6" w:rsidRDefault="005074A1" w:rsidP="00243AED">
      <w:pPr>
        <w:pStyle w:val="Mjstyl4"/>
        <w:numPr>
          <w:ilvl w:val="2"/>
          <w:numId w:val="36"/>
        </w:numPr>
      </w:pPr>
      <w:r w:rsidRPr="00A407EB">
        <w:t>Pokud zadavatel sám přímo oslovuje</w:t>
      </w:r>
      <w:r>
        <w:t xml:space="preserve"> zájemce</w:t>
      </w:r>
      <w:r w:rsidRPr="00A407EB">
        <w:t xml:space="preserve">, vyzve pouze takové, </w:t>
      </w:r>
      <w:r w:rsidRPr="00457BE6">
        <w:t xml:space="preserve">o kterých má informace, že jsou schopni požadované plnění řádně a včas </w:t>
      </w:r>
      <w:r>
        <w:t>poskytnout</w:t>
      </w:r>
      <w:r w:rsidRPr="00457BE6">
        <w:t>.</w:t>
      </w:r>
      <w:r>
        <w:t xml:space="preserve"> Z</w:t>
      </w:r>
      <w:r w:rsidRPr="004E5805">
        <w:t>adavatel nesmí vyzývat opakovaně stejný okruh zájemců, není-li to odův</w:t>
      </w:r>
      <w:r>
        <w:t xml:space="preserve">odněno předmětem plnění </w:t>
      </w:r>
      <w:r w:rsidRPr="004E5805">
        <w:t>zakázky či jinými zvláštními okolnostmi.</w:t>
      </w:r>
    </w:p>
    <w:p w:rsidR="005074A1" w:rsidRDefault="005074A1" w:rsidP="00243AED">
      <w:pPr>
        <w:pStyle w:val="Mjstyl4"/>
        <w:numPr>
          <w:ilvl w:val="2"/>
          <w:numId w:val="36"/>
        </w:numPr>
      </w:pPr>
      <w:r w:rsidRPr="00A407EB">
        <w:t xml:space="preserve">Součástí </w:t>
      </w:r>
      <w:r w:rsidRPr="00A407EB">
        <w:rPr>
          <w:b/>
          <w:bCs/>
        </w:rPr>
        <w:t xml:space="preserve">oznámení o zahájení </w:t>
      </w:r>
      <w:r>
        <w:rPr>
          <w:b/>
          <w:bCs/>
        </w:rPr>
        <w:t>výběrového</w:t>
      </w:r>
      <w:r w:rsidRPr="00A407EB">
        <w:rPr>
          <w:b/>
          <w:bCs/>
        </w:rPr>
        <w:t xml:space="preserve"> řízení, resp. výzvy</w:t>
      </w:r>
      <w:r w:rsidRPr="00A407EB">
        <w:t xml:space="preserve"> k podání nabídk</w:t>
      </w:r>
      <w:r>
        <w:t>y</w:t>
      </w:r>
      <w:r w:rsidRPr="00A407EB">
        <w:t xml:space="preserve"> mus</w:t>
      </w:r>
      <w:r>
        <w:t>í</w:t>
      </w:r>
      <w:r w:rsidRPr="00A407EB">
        <w:t xml:space="preserve"> být požadavky na předmět zakázky a podmínky plnění. </w:t>
      </w:r>
      <w:r>
        <w:t>O</w:t>
      </w:r>
      <w:r w:rsidRPr="00A407EB">
        <w:t xml:space="preserve">známení o zahájení </w:t>
      </w:r>
      <w:r>
        <w:t>výběrového</w:t>
      </w:r>
      <w:r w:rsidRPr="00A407EB">
        <w:t xml:space="preserve"> řízení, resp. výzva</w:t>
      </w:r>
      <w:r>
        <w:t xml:space="preserve"> musí</w:t>
      </w:r>
      <w:r w:rsidRPr="00A407EB">
        <w:t xml:space="preserve"> obsahova</w:t>
      </w:r>
      <w:r>
        <w:t>t</w:t>
      </w:r>
      <w:r w:rsidRPr="00A407EB">
        <w:t xml:space="preserve"> </w:t>
      </w:r>
      <w:r>
        <w:t>vždy</w:t>
      </w:r>
      <w:r w:rsidRPr="00A407EB">
        <w:t xml:space="preserve"> tyto údaje:</w:t>
      </w:r>
    </w:p>
    <w:p w:rsidR="00E93999" w:rsidRDefault="005074A1" w:rsidP="00243AED">
      <w:pPr>
        <w:pStyle w:val="Zkladntext"/>
        <w:widowControl w:val="0"/>
        <w:numPr>
          <w:ilvl w:val="0"/>
          <w:numId w:val="57"/>
        </w:numPr>
        <w:tabs>
          <w:tab w:val="left" w:pos="1276"/>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ind w:left="1134" w:hanging="283"/>
        <w:jc w:val="both"/>
        <w:rPr>
          <w:rFonts w:ascii="Arial" w:hAnsi="Arial" w:cs="Arial"/>
          <w:sz w:val="22"/>
          <w:szCs w:val="22"/>
        </w:rPr>
      </w:pPr>
      <w:r>
        <w:rPr>
          <w:rFonts w:ascii="Arial" w:hAnsi="Arial" w:cs="Arial"/>
          <w:sz w:val="22"/>
          <w:szCs w:val="22"/>
        </w:rPr>
        <w:t>Identifikační údaje zadavatele</w:t>
      </w:r>
      <w:r w:rsidRPr="007B4C6A">
        <w:rPr>
          <w:rFonts w:ascii="Times" w:hAnsi="Times" w:cs="Times"/>
          <w:vertAlign w:val="superscript"/>
        </w:rPr>
        <w:footnoteReference w:id="9"/>
      </w:r>
      <w:r w:rsidRPr="00A407EB">
        <w:rPr>
          <w:rFonts w:ascii="Arial" w:hAnsi="Arial" w:cs="Arial"/>
          <w:sz w:val="22"/>
          <w:szCs w:val="22"/>
        </w:rPr>
        <w:t>;</w:t>
      </w:r>
    </w:p>
    <w:p w:rsidR="00E93999" w:rsidRDefault="005074A1" w:rsidP="00243AED">
      <w:pPr>
        <w:pStyle w:val="Zkladntext"/>
        <w:widowControl w:val="0"/>
        <w:numPr>
          <w:ilvl w:val="0"/>
          <w:numId w:val="57"/>
        </w:numPr>
        <w:tabs>
          <w:tab w:val="left" w:pos="1276"/>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ind w:left="1276" w:hanging="425"/>
        <w:jc w:val="both"/>
        <w:rPr>
          <w:rFonts w:ascii="Arial" w:hAnsi="Arial" w:cs="Arial"/>
          <w:sz w:val="22"/>
          <w:szCs w:val="22"/>
        </w:rPr>
      </w:pPr>
      <w:r>
        <w:rPr>
          <w:rFonts w:ascii="Arial" w:hAnsi="Arial" w:cs="Arial"/>
          <w:sz w:val="22"/>
          <w:szCs w:val="22"/>
        </w:rPr>
        <w:t>Název a specifikace</w:t>
      </w:r>
      <w:r w:rsidRPr="00A407EB">
        <w:rPr>
          <w:rFonts w:ascii="Arial" w:hAnsi="Arial" w:cs="Arial"/>
          <w:sz w:val="22"/>
          <w:szCs w:val="22"/>
        </w:rPr>
        <w:t xml:space="preserve"> předmětu zakázky;</w:t>
      </w:r>
    </w:p>
    <w:p w:rsidR="00E93999" w:rsidRDefault="005074A1" w:rsidP="00243AED">
      <w:pPr>
        <w:pStyle w:val="Zkladntext"/>
        <w:widowControl w:val="0"/>
        <w:numPr>
          <w:ilvl w:val="0"/>
          <w:numId w:val="57"/>
        </w:numPr>
        <w:tabs>
          <w:tab w:val="left" w:pos="1276"/>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ind w:left="1276" w:hanging="425"/>
        <w:jc w:val="both"/>
        <w:rPr>
          <w:del w:id="138" w:author="DM" w:date="2014-05-26T16:41:00Z"/>
          <w:rFonts w:ascii="Arial" w:hAnsi="Arial" w:cs="Arial"/>
          <w:sz w:val="22"/>
          <w:szCs w:val="22"/>
        </w:rPr>
      </w:pPr>
      <w:del w:id="139" w:author="DM" w:date="2014-05-26T16:41:00Z">
        <w:r w:rsidDel="00EE580A">
          <w:rPr>
            <w:rFonts w:ascii="Arial" w:hAnsi="Arial" w:cs="Arial"/>
            <w:sz w:val="22"/>
            <w:szCs w:val="22"/>
          </w:rPr>
          <w:delText>Předpokládaná hodnota</w:delText>
        </w:r>
        <w:r w:rsidRPr="00A407EB" w:rsidDel="00EE580A">
          <w:rPr>
            <w:rFonts w:ascii="Arial" w:hAnsi="Arial" w:cs="Arial"/>
            <w:sz w:val="22"/>
            <w:szCs w:val="22"/>
          </w:rPr>
          <w:delText xml:space="preserve"> </w:delText>
        </w:r>
        <w:r w:rsidDel="00EE580A">
          <w:rPr>
            <w:rFonts w:ascii="Arial" w:hAnsi="Arial" w:cs="Arial"/>
            <w:sz w:val="22"/>
            <w:szCs w:val="22"/>
          </w:rPr>
          <w:delText xml:space="preserve">zakázky </w:delText>
        </w:r>
        <w:r w:rsidRPr="00A407EB" w:rsidDel="00EE580A">
          <w:rPr>
            <w:rFonts w:ascii="Arial" w:hAnsi="Arial" w:cs="Arial"/>
            <w:sz w:val="22"/>
            <w:szCs w:val="22"/>
          </w:rPr>
          <w:delText>bez DPH;</w:delText>
        </w:r>
      </w:del>
    </w:p>
    <w:p w:rsidR="00E93999" w:rsidRDefault="005074A1" w:rsidP="00243AED">
      <w:pPr>
        <w:pStyle w:val="Zkladntext"/>
        <w:widowControl w:val="0"/>
        <w:numPr>
          <w:ilvl w:val="0"/>
          <w:numId w:val="57"/>
        </w:numPr>
        <w:tabs>
          <w:tab w:val="left" w:pos="1276"/>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ind w:left="1276" w:hanging="425"/>
        <w:jc w:val="both"/>
        <w:rPr>
          <w:rFonts w:ascii="Arial" w:hAnsi="Arial" w:cs="Arial"/>
          <w:sz w:val="22"/>
          <w:szCs w:val="22"/>
        </w:rPr>
      </w:pPr>
      <w:r>
        <w:rPr>
          <w:rFonts w:ascii="Arial" w:hAnsi="Arial" w:cs="Arial"/>
          <w:sz w:val="22"/>
          <w:szCs w:val="22"/>
        </w:rPr>
        <w:t>L</w:t>
      </w:r>
      <w:r w:rsidRPr="00A407EB">
        <w:rPr>
          <w:rFonts w:ascii="Arial" w:hAnsi="Arial" w:cs="Arial"/>
          <w:sz w:val="22"/>
          <w:szCs w:val="22"/>
        </w:rPr>
        <w:t>hůta a místo pro podání nabídky;</w:t>
      </w:r>
    </w:p>
    <w:p w:rsidR="00E93999" w:rsidRDefault="005074A1" w:rsidP="00243AED">
      <w:pPr>
        <w:pStyle w:val="Zkladntext"/>
        <w:widowControl w:val="0"/>
        <w:numPr>
          <w:ilvl w:val="0"/>
          <w:numId w:val="57"/>
        </w:numPr>
        <w:tabs>
          <w:tab w:val="left" w:pos="1276"/>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ind w:left="1276" w:hanging="425"/>
        <w:jc w:val="both"/>
        <w:rPr>
          <w:rFonts w:ascii="Arial" w:hAnsi="Arial" w:cs="Arial"/>
          <w:sz w:val="22"/>
          <w:szCs w:val="22"/>
        </w:rPr>
      </w:pPr>
      <w:r>
        <w:rPr>
          <w:rFonts w:ascii="Arial" w:hAnsi="Arial" w:cs="Arial"/>
          <w:sz w:val="22"/>
          <w:szCs w:val="22"/>
        </w:rPr>
        <w:t>Údaje o h</w:t>
      </w:r>
      <w:r w:rsidRPr="00F72850">
        <w:rPr>
          <w:rFonts w:ascii="Arial" w:hAnsi="Arial" w:cs="Arial"/>
          <w:sz w:val="22"/>
          <w:szCs w:val="22"/>
        </w:rPr>
        <w:t>odnotící</w:t>
      </w:r>
      <w:r>
        <w:rPr>
          <w:rFonts w:ascii="Arial" w:hAnsi="Arial" w:cs="Arial"/>
          <w:sz w:val="22"/>
          <w:szCs w:val="22"/>
        </w:rPr>
        <w:t>ch</w:t>
      </w:r>
      <w:r w:rsidRPr="00F72850">
        <w:rPr>
          <w:rFonts w:ascii="Arial" w:hAnsi="Arial" w:cs="Arial"/>
          <w:sz w:val="22"/>
          <w:szCs w:val="22"/>
        </w:rPr>
        <w:t xml:space="preserve"> kritéri</w:t>
      </w:r>
      <w:r>
        <w:rPr>
          <w:rFonts w:ascii="Arial" w:hAnsi="Arial" w:cs="Arial"/>
          <w:sz w:val="22"/>
          <w:szCs w:val="22"/>
        </w:rPr>
        <w:t>ích</w:t>
      </w:r>
      <w:r w:rsidRPr="00E93999">
        <w:rPr>
          <w:vertAlign w:val="superscript"/>
        </w:rPr>
        <w:footnoteReference w:id="10"/>
      </w:r>
      <w:r w:rsidRPr="00F72850">
        <w:rPr>
          <w:rFonts w:ascii="Arial" w:hAnsi="Arial" w:cs="Arial"/>
          <w:sz w:val="22"/>
          <w:szCs w:val="22"/>
        </w:rPr>
        <w:t xml:space="preserve"> </w:t>
      </w:r>
      <w:r>
        <w:rPr>
          <w:rFonts w:ascii="Arial" w:hAnsi="Arial" w:cs="Arial"/>
          <w:sz w:val="22"/>
          <w:szCs w:val="22"/>
        </w:rPr>
        <w:t>a způsob jejich hodnocení, v případě, že nejsou součástí existující zadávací dokumentace;</w:t>
      </w:r>
      <w:r w:rsidRPr="0063238D">
        <w:rPr>
          <w:rFonts w:ascii="Arial" w:hAnsi="Arial" w:cs="Arial"/>
          <w:sz w:val="22"/>
          <w:szCs w:val="22"/>
        </w:rPr>
        <w:t xml:space="preserve"> </w:t>
      </w:r>
      <w:r>
        <w:rPr>
          <w:rFonts w:ascii="Arial" w:hAnsi="Arial" w:cs="Arial"/>
          <w:sz w:val="22"/>
          <w:szCs w:val="22"/>
        </w:rPr>
        <w:t>v případě, že jako základní hodnotící kritérium není zvolena nejnižší nabídková cena, musí dílčí hodnotící kritéria vyjadřovat vztah užitné hodnoty a ceny.</w:t>
      </w:r>
    </w:p>
    <w:p w:rsidR="00DC77E7" w:rsidRDefault="00DC77E7" w:rsidP="00243AED">
      <w:pPr>
        <w:pStyle w:val="Zkladntext"/>
        <w:widowControl w:val="0"/>
        <w:numPr>
          <w:ilvl w:val="0"/>
          <w:numId w:val="57"/>
        </w:numPr>
        <w:tabs>
          <w:tab w:val="left" w:pos="1276"/>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ind w:left="1276" w:hanging="425"/>
        <w:jc w:val="both"/>
        <w:rPr>
          <w:ins w:id="140" w:author="DM" w:date="2014-05-27T11:33:00Z"/>
          <w:rFonts w:ascii="Arial" w:hAnsi="Arial" w:cs="Arial"/>
          <w:sz w:val="22"/>
          <w:szCs w:val="22"/>
        </w:rPr>
      </w:pPr>
      <w:ins w:id="141" w:author="DM" w:date="2014-05-27T11:33:00Z">
        <w:r>
          <w:rPr>
            <w:rFonts w:ascii="Arial" w:hAnsi="Arial" w:cs="Arial"/>
            <w:sz w:val="22"/>
            <w:szCs w:val="22"/>
          </w:rPr>
          <w:t>Informaci o tom, že se nejedná o zadávací řízení dle zákona č. 137/2006 Sb.</w:t>
        </w:r>
        <w:r w:rsidRPr="00C7640E">
          <w:rPr>
            <w:rFonts w:ascii="Arial" w:hAnsi="Arial" w:cs="Arial"/>
            <w:sz w:val="22"/>
            <w:szCs w:val="22"/>
          </w:rPr>
          <w:t>;</w:t>
        </w:r>
      </w:ins>
    </w:p>
    <w:p w:rsidR="00E93999" w:rsidRDefault="00EE580A" w:rsidP="00243AED">
      <w:pPr>
        <w:pStyle w:val="Zkladntext"/>
        <w:widowControl w:val="0"/>
        <w:numPr>
          <w:ilvl w:val="0"/>
          <w:numId w:val="57"/>
        </w:numPr>
        <w:tabs>
          <w:tab w:val="left" w:pos="1276"/>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ind w:left="1276" w:hanging="425"/>
        <w:jc w:val="both"/>
        <w:rPr>
          <w:ins w:id="142" w:author="DM" w:date="2014-05-26T16:42:00Z"/>
          <w:rFonts w:ascii="Arial" w:hAnsi="Arial" w:cs="Arial"/>
          <w:sz w:val="22"/>
          <w:szCs w:val="22"/>
        </w:rPr>
      </w:pPr>
      <w:ins w:id="143" w:author="DM" w:date="2014-05-26T16:42:00Z">
        <w:r>
          <w:rPr>
            <w:rFonts w:ascii="Arial" w:hAnsi="Arial" w:cs="Arial"/>
            <w:sz w:val="22"/>
            <w:szCs w:val="22"/>
          </w:rPr>
          <w:t>Informaci o tom, v jakém jazyce může být nabídka podána</w:t>
        </w:r>
        <w:r w:rsidRPr="00916ADF">
          <w:rPr>
            <w:rFonts w:ascii="Arial" w:hAnsi="Arial" w:cs="Arial"/>
            <w:sz w:val="22"/>
            <w:szCs w:val="22"/>
          </w:rPr>
          <w:t>;</w:t>
        </w:r>
      </w:ins>
    </w:p>
    <w:p w:rsidR="00E93999" w:rsidRDefault="005074A1" w:rsidP="00243AED">
      <w:pPr>
        <w:pStyle w:val="Zkladntext"/>
        <w:widowControl w:val="0"/>
        <w:numPr>
          <w:ilvl w:val="0"/>
          <w:numId w:val="57"/>
        </w:numPr>
        <w:tabs>
          <w:tab w:val="left" w:pos="1276"/>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ind w:left="1276" w:hanging="425"/>
        <w:jc w:val="both"/>
        <w:rPr>
          <w:rFonts w:ascii="Arial" w:hAnsi="Arial" w:cs="Arial"/>
          <w:sz w:val="22"/>
          <w:szCs w:val="22"/>
        </w:rPr>
      </w:pPr>
      <w:r w:rsidRPr="00F72850">
        <w:rPr>
          <w:rFonts w:ascii="Arial" w:hAnsi="Arial" w:cs="Arial"/>
          <w:sz w:val="22"/>
          <w:szCs w:val="22"/>
        </w:rPr>
        <w:t>Odkaz na</w:t>
      </w:r>
      <w:r w:rsidRPr="00916ADF">
        <w:rPr>
          <w:rFonts w:ascii="Arial" w:hAnsi="Arial" w:cs="Arial"/>
          <w:sz w:val="22"/>
          <w:szCs w:val="22"/>
        </w:rPr>
        <w:t xml:space="preserve"> </w:t>
      </w:r>
      <w:r>
        <w:rPr>
          <w:rFonts w:ascii="Arial" w:hAnsi="Arial" w:cs="Arial"/>
          <w:sz w:val="22"/>
          <w:szCs w:val="22"/>
        </w:rPr>
        <w:t>kontaktní osobu</w:t>
      </w:r>
      <w:r w:rsidRPr="00A407EB" w:rsidDel="00D32F14">
        <w:rPr>
          <w:rFonts w:ascii="Arial" w:hAnsi="Arial" w:cs="Arial"/>
          <w:sz w:val="22"/>
          <w:szCs w:val="22"/>
        </w:rPr>
        <w:t xml:space="preserve"> </w:t>
      </w:r>
      <w:r>
        <w:rPr>
          <w:rFonts w:ascii="Arial" w:hAnsi="Arial" w:cs="Arial"/>
          <w:sz w:val="22"/>
          <w:szCs w:val="22"/>
        </w:rPr>
        <w:t>zadavatele</w:t>
      </w:r>
      <w:r w:rsidRPr="00A407EB" w:rsidDel="00D32F14">
        <w:rPr>
          <w:rFonts w:ascii="Arial" w:hAnsi="Arial" w:cs="Arial"/>
          <w:sz w:val="22"/>
          <w:szCs w:val="22"/>
        </w:rPr>
        <w:t>, její telefon a e-mailová adresa;</w:t>
      </w:r>
      <w:r w:rsidRPr="00FD1185">
        <w:rPr>
          <w:rFonts w:ascii="Arial" w:hAnsi="Arial" w:cs="Arial"/>
          <w:sz w:val="22"/>
          <w:szCs w:val="22"/>
        </w:rPr>
        <w:t xml:space="preserve"> </w:t>
      </w:r>
    </w:p>
    <w:p w:rsidR="00E93999" w:rsidRDefault="005074A1" w:rsidP="00243AED">
      <w:pPr>
        <w:pStyle w:val="Zkladntext"/>
        <w:widowControl w:val="0"/>
        <w:numPr>
          <w:ilvl w:val="0"/>
          <w:numId w:val="57"/>
        </w:numPr>
        <w:tabs>
          <w:tab w:val="left" w:pos="1276"/>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ind w:left="1276" w:hanging="425"/>
        <w:jc w:val="both"/>
        <w:rPr>
          <w:del w:id="144" w:author="DM" w:date="2014-05-26T16:42:00Z"/>
          <w:rFonts w:ascii="Arial" w:hAnsi="Arial" w:cs="Arial"/>
          <w:sz w:val="22"/>
          <w:szCs w:val="22"/>
        </w:rPr>
      </w:pPr>
      <w:del w:id="145" w:author="DM" w:date="2014-05-26T16:42:00Z">
        <w:r w:rsidDel="00EE580A">
          <w:rPr>
            <w:rFonts w:ascii="Arial" w:hAnsi="Arial" w:cs="Arial"/>
            <w:sz w:val="22"/>
            <w:szCs w:val="22"/>
          </w:rPr>
          <w:delText>Informaci o tom, v jakém jazyce může být nabídka podána</w:delText>
        </w:r>
        <w:r w:rsidRPr="00916ADF" w:rsidDel="00EE580A">
          <w:rPr>
            <w:rFonts w:ascii="Arial" w:hAnsi="Arial" w:cs="Arial"/>
            <w:sz w:val="22"/>
            <w:szCs w:val="22"/>
          </w:rPr>
          <w:delText>;</w:delText>
        </w:r>
      </w:del>
    </w:p>
    <w:p w:rsidR="00E93999" w:rsidRDefault="005074A1" w:rsidP="00243AED">
      <w:pPr>
        <w:pStyle w:val="Zkladntext"/>
        <w:widowControl w:val="0"/>
        <w:numPr>
          <w:ilvl w:val="0"/>
          <w:numId w:val="57"/>
        </w:numPr>
        <w:tabs>
          <w:tab w:val="left" w:pos="1276"/>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ind w:left="1276" w:hanging="425"/>
        <w:jc w:val="both"/>
        <w:rPr>
          <w:rFonts w:ascii="Arial" w:hAnsi="Arial" w:cs="Arial"/>
          <w:sz w:val="22"/>
          <w:szCs w:val="22"/>
        </w:rPr>
      </w:pPr>
      <w:r w:rsidRPr="007576A8">
        <w:rPr>
          <w:rFonts w:ascii="Arial" w:hAnsi="Arial" w:cs="Arial"/>
          <w:sz w:val="22"/>
          <w:szCs w:val="22"/>
        </w:rPr>
        <w:t xml:space="preserve">Podmínky poskytnutí zadávací dokumentace, popř. odkaz na uveřejněnou zadávací dokumentaci nebo její textovou část, pokud ji zadavatel uveřejnil a podmínky poskytnutí ostatních neuveřejněných částí zadávací dokumentace, a to v případě, že existuje zadávací dokumentace jako samostatný dokument. </w:t>
      </w:r>
    </w:p>
    <w:p w:rsidR="005074A1" w:rsidRDefault="005074A1" w:rsidP="00243AED">
      <w:pPr>
        <w:pStyle w:val="Zkladntext"/>
        <w:widowControl w:val="0"/>
        <w:tabs>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ind w:left="1276"/>
        <w:jc w:val="both"/>
        <w:rPr>
          <w:rFonts w:ascii="Arial" w:hAnsi="Arial" w:cs="Arial"/>
          <w:sz w:val="22"/>
          <w:szCs w:val="22"/>
        </w:rPr>
      </w:pPr>
      <w:r w:rsidRPr="007576A8">
        <w:rPr>
          <w:rFonts w:ascii="Arial" w:hAnsi="Arial" w:cs="Arial"/>
          <w:sz w:val="22"/>
          <w:szCs w:val="22"/>
        </w:rPr>
        <w:t xml:space="preserve">V případě, že zadávací dokumentace neexistuje jako samostatný dokument, </w:t>
      </w:r>
      <w:r>
        <w:rPr>
          <w:rFonts w:ascii="Arial" w:hAnsi="Arial" w:cs="Arial"/>
          <w:sz w:val="22"/>
          <w:szCs w:val="22"/>
        </w:rPr>
        <w:t xml:space="preserve">musí </w:t>
      </w:r>
      <w:r w:rsidRPr="007576A8">
        <w:rPr>
          <w:rFonts w:ascii="Arial" w:hAnsi="Arial" w:cs="Arial"/>
          <w:sz w:val="22"/>
          <w:szCs w:val="22"/>
        </w:rPr>
        <w:t>být její obsah zpracován do oznámení o zahájení výběrového řízení, resp. výzvy k podání nabídky, nebo tvořit přílohu oznámení o zahájení výběrového řízení, resp. výzvy k podání nabídky.</w:t>
      </w:r>
    </w:p>
    <w:p w:rsidR="00A503DB" w:rsidRDefault="00A503DB" w:rsidP="00A503DB">
      <w:pPr>
        <w:pStyle w:val="Zkladntext"/>
        <w:widowControl w:val="0"/>
        <w:tabs>
          <w:tab w:val="left" w:pos="0"/>
          <w:tab w:val="left" w:pos="426"/>
          <w:tab w:val="left" w:pos="1440"/>
          <w:tab w:val="left" w:pos="2160"/>
          <w:tab w:val="left" w:pos="2880"/>
          <w:tab w:val="left" w:pos="3600"/>
          <w:tab w:val="left" w:pos="4320"/>
          <w:tab w:val="left" w:pos="50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ind w:left="1276" w:hanging="425"/>
        <w:jc w:val="both"/>
        <w:rPr>
          <w:del w:id="146" w:author="DM" w:date="2014-05-28T08:07:00Z"/>
          <w:rFonts w:ascii="Arial" w:hAnsi="Arial" w:cs="Arial"/>
          <w:sz w:val="22"/>
          <w:szCs w:val="22"/>
        </w:rPr>
        <w:pPrChange w:id="147" w:author="berver" w:date="2014-05-30T20:41:00Z">
          <w:pPr>
            <w:pStyle w:val="Zkladntext"/>
            <w:widowControl w:val="0"/>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ind w:left="720"/>
            <w:jc w:val="both"/>
          </w:pPr>
        </w:pPrChange>
      </w:pPr>
    </w:p>
    <w:p w:rsidR="00A503DB" w:rsidRDefault="0086110B" w:rsidP="00A503DB">
      <w:pPr>
        <w:pStyle w:val="Zkladntext"/>
        <w:widowControl w:val="0"/>
        <w:tabs>
          <w:tab w:val="left" w:pos="426"/>
        </w:tabs>
        <w:spacing w:after="60"/>
        <w:ind w:left="1276" w:hanging="425"/>
        <w:jc w:val="both"/>
        <w:rPr>
          <w:del w:id="148" w:author="DM" w:date="2014-05-28T08:07:00Z"/>
          <w:rFonts w:ascii="Arial" w:hAnsi="Arial" w:cs="Arial"/>
          <w:sz w:val="22"/>
          <w:szCs w:val="22"/>
        </w:rPr>
        <w:pPrChange w:id="149" w:author="berver" w:date="2014-05-30T20:41:00Z">
          <w:pPr>
            <w:pStyle w:val="Zkladntext"/>
            <w:widowControl w:val="0"/>
            <w:tabs>
              <w:tab w:val="left" w:pos="426"/>
            </w:tabs>
            <w:spacing w:after="60"/>
            <w:jc w:val="both"/>
          </w:pPr>
        </w:pPrChange>
      </w:pPr>
      <w:del w:id="150" w:author="DM" w:date="2014-05-28T08:07:00Z">
        <w:r w:rsidRPr="00243AED">
          <w:rPr>
            <w:rFonts w:ascii="Arial" w:hAnsi="Arial" w:cs="Arial"/>
            <w:sz w:val="22"/>
            <w:szCs w:val="22"/>
          </w:rPr>
          <w:delText>Dále doporučujeme, aby oznámení o zahájení výběrového řízení, resp. Výzva obsahovala tyto údaje:</w:delText>
        </w:r>
      </w:del>
    </w:p>
    <w:p w:rsidR="00A503DB" w:rsidRDefault="0086110B" w:rsidP="00A503DB">
      <w:pPr>
        <w:pStyle w:val="Zkladntext"/>
        <w:widowControl w:val="0"/>
        <w:numPr>
          <w:ilvl w:val="0"/>
          <w:numId w:val="57"/>
        </w:numPr>
        <w:tabs>
          <w:tab w:val="left" w:pos="1276"/>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ind w:left="1276" w:hanging="425"/>
        <w:jc w:val="both"/>
        <w:rPr>
          <w:del w:id="151" w:author="DM" w:date="2014-05-27T11:33:00Z"/>
          <w:rFonts w:ascii="Arial" w:hAnsi="Arial" w:cs="Arial"/>
          <w:sz w:val="22"/>
          <w:szCs w:val="22"/>
        </w:rPr>
        <w:pPrChange w:id="152" w:author="berver" w:date="2014-05-30T20:41:00Z">
          <w:pPr>
            <w:pStyle w:val="Zkladntext"/>
            <w:widowControl w:val="0"/>
            <w:numPr>
              <w:numId w:val="57"/>
            </w:numPr>
            <w:tabs>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ind w:left="709" w:hanging="425"/>
            <w:jc w:val="both"/>
          </w:pPr>
        </w:pPrChange>
      </w:pPr>
      <w:del w:id="153" w:author="DM" w:date="2014-05-27T11:33:00Z">
        <w:r w:rsidRPr="00243AED">
          <w:rPr>
            <w:rFonts w:ascii="Arial" w:hAnsi="Arial" w:cs="Arial"/>
            <w:sz w:val="22"/>
            <w:szCs w:val="22"/>
          </w:rPr>
          <w:delText>Informaci o tom, že se nejedná o zadávací řízení dle zákona č. 137/2006 Sb.;</w:delText>
        </w:r>
      </w:del>
    </w:p>
    <w:p w:rsidR="00E93999" w:rsidRPr="00243AED" w:rsidRDefault="0086110B" w:rsidP="00243AED">
      <w:pPr>
        <w:pStyle w:val="Zkladntext"/>
        <w:widowControl w:val="0"/>
        <w:numPr>
          <w:ilvl w:val="0"/>
          <w:numId w:val="57"/>
        </w:numPr>
        <w:tabs>
          <w:tab w:val="left" w:pos="1276"/>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ind w:left="1276" w:hanging="425"/>
        <w:jc w:val="both"/>
        <w:rPr>
          <w:rFonts w:ascii="Arial" w:hAnsi="Arial" w:cs="Arial"/>
          <w:sz w:val="22"/>
          <w:szCs w:val="22"/>
        </w:rPr>
      </w:pPr>
      <w:r w:rsidRPr="00243AED">
        <w:rPr>
          <w:rFonts w:ascii="Arial" w:hAnsi="Arial" w:cs="Arial"/>
          <w:sz w:val="22"/>
          <w:szCs w:val="22"/>
        </w:rPr>
        <w:t>Údaje článku 9 nařízení Komise (ES) č. 1828/2006, a to: a) symbol Evropské</w:t>
      </w:r>
      <w:r w:rsidR="00243AED">
        <w:rPr>
          <w:rFonts w:ascii="Arial" w:hAnsi="Arial" w:cs="Arial"/>
          <w:sz w:val="22"/>
          <w:szCs w:val="22"/>
        </w:rPr>
        <w:t xml:space="preserve"> </w:t>
      </w:r>
      <w:r w:rsidRPr="00243AED">
        <w:rPr>
          <w:rFonts w:ascii="Arial" w:hAnsi="Arial" w:cs="Arial"/>
          <w:sz w:val="22"/>
          <w:szCs w:val="22"/>
        </w:rPr>
        <w:t>unie (vlajka) spolu odkazem na EU (vypsat slovy „Evropská unie“); b) odkaz na příslušný fond (vypsat slovy např. „Evropský fond pro regionální rozvoj“); c) prohlášení, které vybral řídicí orgán pro svůj operační program („</w:t>
      </w:r>
      <w:r w:rsidR="00243AED" w:rsidRPr="00243AED">
        <w:rPr>
          <w:rFonts w:ascii="Arial" w:hAnsi="Arial" w:cs="Arial"/>
          <w:sz w:val="22"/>
          <w:szCs w:val="22"/>
        </w:rPr>
        <w:t>Investice do vaší budoucnosti</w:t>
      </w:r>
      <w:r w:rsidRPr="00243AED">
        <w:rPr>
          <w:rFonts w:ascii="Arial" w:hAnsi="Arial" w:cs="Arial"/>
          <w:sz w:val="22"/>
          <w:szCs w:val="22"/>
        </w:rPr>
        <w:t>“);</w:t>
      </w:r>
    </w:p>
    <w:p w:rsidR="005074A1" w:rsidRDefault="005074A1" w:rsidP="00243AED">
      <w:pPr>
        <w:pStyle w:val="Zkladntext"/>
        <w:widowControl w:val="0"/>
        <w:tabs>
          <w:tab w:val="left" w:pos="426"/>
        </w:tabs>
        <w:spacing w:after="60"/>
        <w:jc w:val="both"/>
        <w:rPr>
          <w:rFonts w:ascii="Arial" w:hAnsi="Arial" w:cs="Arial"/>
          <w:sz w:val="22"/>
          <w:szCs w:val="22"/>
        </w:rPr>
      </w:pPr>
    </w:p>
    <w:p w:rsidR="005074A1" w:rsidRDefault="005074A1" w:rsidP="00243AED">
      <w:pPr>
        <w:pStyle w:val="Zkladntext"/>
        <w:keepNext/>
        <w:widowControl w:val="0"/>
        <w:tabs>
          <w:tab w:val="left" w:pos="426"/>
        </w:tabs>
        <w:spacing w:after="60"/>
        <w:jc w:val="both"/>
        <w:rPr>
          <w:rFonts w:ascii="Arial" w:hAnsi="Arial" w:cs="Arial"/>
          <w:sz w:val="22"/>
          <w:szCs w:val="22"/>
        </w:rPr>
      </w:pPr>
      <w:r w:rsidRPr="003A189F">
        <w:rPr>
          <w:rFonts w:ascii="Arial" w:hAnsi="Arial" w:cs="Arial"/>
          <w:b/>
          <w:bCs/>
          <w:sz w:val="22"/>
          <w:szCs w:val="22"/>
        </w:rPr>
        <w:lastRenderedPageBreak/>
        <w:t>Zadávací dokumentace</w:t>
      </w:r>
      <w:r>
        <w:rPr>
          <w:rFonts w:ascii="Arial" w:hAnsi="Arial" w:cs="Arial"/>
          <w:sz w:val="22"/>
          <w:szCs w:val="22"/>
        </w:rPr>
        <w:t xml:space="preserve"> musí obsahovat minimálně následující údaje:  </w:t>
      </w:r>
    </w:p>
    <w:p w:rsidR="005074A1" w:rsidRPr="00E0056F" w:rsidRDefault="005074A1" w:rsidP="00243AED">
      <w:pPr>
        <w:pStyle w:val="Zkladntext"/>
        <w:widowControl w:val="0"/>
        <w:numPr>
          <w:ilvl w:val="0"/>
          <w:numId w:val="20"/>
        </w:numPr>
        <w:tabs>
          <w:tab w:val="clear" w:pos="600"/>
        </w:tabs>
        <w:spacing w:after="60"/>
        <w:ind w:left="567" w:hanging="283"/>
        <w:jc w:val="both"/>
        <w:rPr>
          <w:rFonts w:ascii="Arial" w:hAnsi="Arial" w:cs="Arial"/>
          <w:sz w:val="22"/>
          <w:szCs w:val="22"/>
        </w:rPr>
      </w:pPr>
      <w:r w:rsidRPr="00E0056F">
        <w:rPr>
          <w:rFonts w:ascii="Arial" w:hAnsi="Arial" w:cs="Arial"/>
          <w:sz w:val="22"/>
          <w:szCs w:val="22"/>
        </w:rPr>
        <w:t>Podmínky a požadavky na zpracování nabídky (tj. co má být obsahem nabídek, jaké údaje týkající se předmětu zakázky, jeho realizace mají uchazeči v nabídkách uvést, aby mohl zadavatel nabídky vzájemně objektivně srovnávat a vyhodnotit soulad nabídky se zadavatelem vymezenými podmínkami, např.</w:t>
      </w:r>
      <w:r>
        <w:rPr>
          <w:rFonts w:ascii="Arial" w:hAnsi="Arial" w:cs="Arial"/>
          <w:sz w:val="22"/>
          <w:szCs w:val="22"/>
        </w:rPr>
        <w:t xml:space="preserve"> </w:t>
      </w:r>
      <w:r w:rsidRPr="00E0056F">
        <w:rPr>
          <w:rFonts w:ascii="Arial" w:hAnsi="Arial" w:cs="Arial"/>
          <w:sz w:val="22"/>
          <w:szCs w:val="22"/>
        </w:rPr>
        <w:t>požadavky na prokázání kvalifikace uchazeče v případech, kdy je to relevantní</w:t>
      </w:r>
      <w:r w:rsidRPr="00732322">
        <w:rPr>
          <w:rFonts w:ascii="Arial" w:hAnsi="Arial" w:cs="Arial"/>
          <w:sz w:val="22"/>
          <w:szCs w:val="22"/>
        </w:rPr>
        <w:t>, požadavek</w:t>
      </w:r>
      <w:r w:rsidRPr="00E0056F">
        <w:rPr>
          <w:rFonts w:ascii="Arial" w:hAnsi="Arial" w:cs="Arial"/>
          <w:sz w:val="22"/>
          <w:szCs w:val="22"/>
        </w:rPr>
        <w:t xml:space="preserve"> předložení návrhu smlouvy včetně obchodních podmínek ze strany uchazeče,</w:t>
      </w:r>
      <w:r>
        <w:rPr>
          <w:rFonts w:ascii="Arial" w:hAnsi="Arial" w:cs="Arial"/>
          <w:sz w:val="22"/>
          <w:szCs w:val="22"/>
        </w:rPr>
        <w:t xml:space="preserve"> nestanoví-li závazné obchodní podmínky zadavatel, požadavek na podání nabídky v listinné podobě nebo elektronicky</w:t>
      </w:r>
      <w:r w:rsidRPr="00E0056F">
        <w:rPr>
          <w:rFonts w:ascii="Arial" w:hAnsi="Arial" w:cs="Arial"/>
          <w:sz w:val="22"/>
          <w:szCs w:val="22"/>
        </w:rPr>
        <w:t xml:space="preserve"> atd.); </w:t>
      </w:r>
    </w:p>
    <w:p w:rsidR="005074A1" w:rsidRPr="00A407EB" w:rsidRDefault="005074A1" w:rsidP="00243AED">
      <w:pPr>
        <w:pStyle w:val="Zkladntext"/>
        <w:widowControl w:val="0"/>
        <w:numPr>
          <w:ilvl w:val="0"/>
          <w:numId w:val="20"/>
        </w:numPr>
        <w:tabs>
          <w:tab w:val="clear" w:pos="600"/>
        </w:tabs>
        <w:spacing w:after="60"/>
        <w:ind w:left="567" w:hanging="283"/>
        <w:jc w:val="both"/>
        <w:rPr>
          <w:rFonts w:ascii="Arial" w:hAnsi="Arial" w:cs="Arial"/>
          <w:sz w:val="22"/>
          <w:szCs w:val="22"/>
        </w:rPr>
      </w:pPr>
      <w:r>
        <w:rPr>
          <w:rFonts w:ascii="Arial" w:hAnsi="Arial" w:cs="Arial"/>
          <w:sz w:val="22"/>
          <w:szCs w:val="22"/>
        </w:rPr>
        <w:t>Požadavek na způsob zpracování nabídkové ceny</w:t>
      </w:r>
      <w:r w:rsidRPr="00FD5F95">
        <w:rPr>
          <w:rFonts w:ascii="Arial" w:hAnsi="Arial" w:cs="Arial"/>
          <w:sz w:val="22"/>
          <w:szCs w:val="22"/>
        </w:rPr>
        <w:t>;</w:t>
      </w:r>
    </w:p>
    <w:p w:rsidR="005074A1" w:rsidRPr="00D57270" w:rsidRDefault="005074A1" w:rsidP="00243AED">
      <w:pPr>
        <w:pStyle w:val="Zkladntext"/>
        <w:widowControl w:val="0"/>
        <w:numPr>
          <w:ilvl w:val="0"/>
          <w:numId w:val="20"/>
        </w:numPr>
        <w:tabs>
          <w:tab w:val="clear" w:pos="600"/>
        </w:tabs>
        <w:spacing w:after="60"/>
        <w:ind w:left="567" w:hanging="283"/>
        <w:jc w:val="both"/>
        <w:rPr>
          <w:rFonts w:ascii="Arial" w:hAnsi="Arial" w:cs="Arial"/>
          <w:sz w:val="22"/>
          <w:szCs w:val="22"/>
        </w:rPr>
      </w:pPr>
      <w:r w:rsidRPr="00D57270">
        <w:rPr>
          <w:rFonts w:ascii="Arial" w:hAnsi="Arial" w:cs="Arial"/>
          <w:sz w:val="22"/>
          <w:szCs w:val="22"/>
        </w:rPr>
        <w:t>Doba a místo plnění zakázky;</w:t>
      </w:r>
    </w:p>
    <w:p w:rsidR="005074A1" w:rsidRPr="00AB3AC4" w:rsidRDefault="005074A1" w:rsidP="00243AED">
      <w:pPr>
        <w:pStyle w:val="Zkladntext"/>
        <w:widowControl w:val="0"/>
        <w:numPr>
          <w:ilvl w:val="0"/>
          <w:numId w:val="20"/>
        </w:numPr>
        <w:tabs>
          <w:tab w:val="clear" w:pos="600"/>
        </w:tabs>
        <w:spacing w:after="60"/>
        <w:ind w:left="567" w:hanging="283"/>
        <w:jc w:val="both"/>
        <w:rPr>
          <w:rFonts w:ascii="Arial" w:hAnsi="Arial" w:cs="Arial"/>
          <w:sz w:val="22"/>
          <w:szCs w:val="22"/>
        </w:rPr>
      </w:pPr>
      <w:r w:rsidRPr="00AB3AC4">
        <w:rPr>
          <w:rFonts w:ascii="Arial" w:hAnsi="Arial" w:cs="Arial"/>
          <w:sz w:val="22"/>
          <w:szCs w:val="22"/>
        </w:rPr>
        <w:t>Požadavky na varianty nabídek, pokud je zadavatel připouští</w:t>
      </w:r>
      <w:r w:rsidRPr="001C58F5">
        <w:rPr>
          <w:rFonts w:ascii="Arial" w:hAnsi="Arial" w:cs="Arial"/>
          <w:sz w:val="22"/>
          <w:szCs w:val="22"/>
        </w:rPr>
        <w:t>.</w:t>
      </w:r>
    </w:p>
    <w:p w:rsidR="005074A1" w:rsidRPr="007576A8" w:rsidRDefault="005074A1" w:rsidP="00243AED">
      <w:pPr>
        <w:pStyle w:val="Zkladntext"/>
        <w:numPr>
          <w:ilvl w:val="0"/>
          <w:numId w:val="20"/>
        </w:numPr>
        <w:tabs>
          <w:tab w:val="clear" w:pos="600"/>
        </w:tabs>
        <w:spacing w:after="60"/>
        <w:ind w:left="567" w:hanging="283"/>
        <w:jc w:val="both"/>
        <w:rPr>
          <w:rFonts w:ascii="Arial" w:hAnsi="Arial" w:cs="Arial"/>
          <w:sz w:val="22"/>
          <w:szCs w:val="22"/>
        </w:rPr>
      </w:pPr>
      <w:r w:rsidRPr="007576A8">
        <w:rPr>
          <w:rFonts w:ascii="Arial" w:hAnsi="Arial" w:cs="Arial"/>
          <w:sz w:val="22"/>
          <w:szCs w:val="22"/>
        </w:rPr>
        <w:t>V případě zakázek na stavební práce musí zadavatel v zadávací dokumentaci stanovit podmínku, že technický dozor u téže stavby nesmí provádět dodavatel ani osoba s ním propojená. To neplatí, pokud technický dozor provádí sám zadavatel.</w:t>
      </w:r>
    </w:p>
    <w:p w:rsidR="005074A1" w:rsidRPr="007576A8" w:rsidRDefault="005074A1" w:rsidP="00243AED">
      <w:pPr>
        <w:pStyle w:val="Zkladntext"/>
        <w:numPr>
          <w:ilvl w:val="0"/>
          <w:numId w:val="20"/>
        </w:numPr>
        <w:tabs>
          <w:tab w:val="clear" w:pos="600"/>
        </w:tabs>
        <w:spacing w:after="60"/>
        <w:ind w:left="567" w:hanging="283"/>
        <w:jc w:val="both"/>
        <w:rPr>
          <w:rFonts w:ascii="Arial" w:hAnsi="Arial" w:cs="Arial"/>
          <w:sz w:val="22"/>
          <w:szCs w:val="22"/>
        </w:rPr>
      </w:pPr>
      <w:r w:rsidRPr="007576A8">
        <w:rPr>
          <w:rFonts w:ascii="Arial" w:hAnsi="Arial" w:cs="Arial"/>
          <w:sz w:val="22"/>
          <w:szCs w:val="22"/>
        </w:rPr>
        <w:t>V případě zakázek na stavební práce (vyjma zakázek, jejichž součástí je projektová činnost) musí zadávací dokumentace obsahovat:</w:t>
      </w:r>
    </w:p>
    <w:p w:rsidR="005074A1" w:rsidRDefault="005074A1" w:rsidP="00243AED">
      <w:pPr>
        <w:pStyle w:val="Zkladntextodsazen"/>
        <w:numPr>
          <w:ilvl w:val="0"/>
          <w:numId w:val="10"/>
        </w:numPr>
        <w:tabs>
          <w:tab w:val="clear" w:pos="1800"/>
        </w:tabs>
        <w:ind w:left="993" w:hanging="283"/>
        <w:jc w:val="both"/>
        <w:rPr>
          <w:rFonts w:ascii="Arial" w:hAnsi="Arial" w:cs="Arial"/>
          <w:color w:val="000000"/>
          <w:sz w:val="22"/>
          <w:szCs w:val="22"/>
        </w:rPr>
      </w:pPr>
      <w:r w:rsidRPr="003A189F">
        <w:rPr>
          <w:rFonts w:ascii="Arial" w:hAnsi="Arial" w:cs="Arial"/>
          <w:color w:val="000000"/>
          <w:sz w:val="22"/>
          <w:szCs w:val="22"/>
        </w:rPr>
        <w:t>příslušnou dokumentaci v rozsahu stanoveném prováděcím právním předpisem zpracovanou do podrobností, které specifikují předmět zakázky v rozsahu nezbytném pro zpracování nabídky a</w:t>
      </w:r>
    </w:p>
    <w:p w:rsidR="005074A1" w:rsidRDefault="005074A1" w:rsidP="00243AED">
      <w:pPr>
        <w:pStyle w:val="Zkladntextodsazen"/>
        <w:numPr>
          <w:ilvl w:val="0"/>
          <w:numId w:val="10"/>
        </w:numPr>
        <w:tabs>
          <w:tab w:val="clear" w:pos="1800"/>
        </w:tabs>
        <w:ind w:left="993" w:hanging="283"/>
        <w:jc w:val="both"/>
        <w:rPr>
          <w:rFonts w:ascii="Arial" w:hAnsi="Arial" w:cs="Arial"/>
          <w:color w:val="000000"/>
          <w:sz w:val="22"/>
          <w:szCs w:val="22"/>
        </w:rPr>
      </w:pPr>
      <w:r w:rsidRPr="003A189F">
        <w:rPr>
          <w:rFonts w:ascii="Arial" w:hAnsi="Arial" w:cs="Arial"/>
          <w:color w:val="000000"/>
          <w:sz w:val="22"/>
          <w:szCs w:val="22"/>
        </w:rPr>
        <w:t>soupis stavebních prací, dodávek a služeb s výkazem výměr v rozsahu stanoveném prováděcím právním předpisem, a to rovněž v elektronické podobě.</w:t>
      </w:r>
    </w:p>
    <w:p w:rsidR="005074A1" w:rsidRPr="00A407EB" w:rsidRDefault="005074A1" w:rsidP="00243AED">
      <w:pPr>
        <w:pStyle w:val="Mjstyl4"/>
        <w:numPr>
          <w:ilvl w:val="2"/>
          <w:numId w:val="36"/>
        </w:numPr>
      </w:pPr>
      <w:r>
        <w:t>V</w:t>
      </w:r>
      <w:r w:rsidRPr="00C35528">
        <w:t>ýzv</w:t>
      </w:r>
      <w:r>
        <w:t xml:space="preserve">a </w:t>
      </w:r>
      <w:r w:rsidRPr="00A407EB">
        <w:t>k podání nabídk</w:t>
      </w:r>
      <w:r>
        <w:t>y musí být podepsána zadavatelem.</w:t>
      </w:r>
    </w:p>
    <w:p w:rsidR="005074A1" w:rsidRPr="00A407EB" w:rsidRDefault="005074A1" w:rsidP="00243AED">
      <w:pPr>
        <w:pStyle w:val="Mjstyl4"/>
        <w:numPr>
          <w:ilvl w:val="2"/>
          <w:numId w:val="36"/>
        </w:numPr>
      </w:pPr>
      <w:r>
        <w:t xml:space="preserve">Zadavatel </w:t>
      </w:r>
      <w:r w:rsidRPr="00A407EB">
        <w:t xml:space="preserve">může dále do </w:t>
      </w:r>
      <w:r w:rsidRPr="00BC6B9E">
        <w:t xml:space="preserve">oznámení o zahájení </w:t>
      </w:r>
      <w:r>
        <w:t>výběrového</w:t>
      </w:r>
      <w:r w:rsidRPr="00BC6B9E">
        <w:t xml:space="preserve"> řízení,</w:t>
      </w:r>
      <w:r>
        <w:t xml:space="preserve"> resp. </w:t>
      </w:r>
      <w:r w:rsidRPr="00A407EB">
        <w:t xml:space="preserve">výzvy </w:t>
      </w:r>
      <w:r>
        <w:t xml:space="preserve">k podání </w:t>
      </w:r>
      <w:r w:rsidRPr="00916ADF">
        <w:t>nabídk</w:t>
      </w:r>
      <w:r>
        <w:t>y</w:t>
      </w:r>
      <w:r w:rsidRPr="00916ADF">
        <w:t xml:space="preserve"> (dále jen „výzva“) uvést např</w:t>
      </w:r>
      <w:r w:rsidRPr="00A407EB">
        <w:t>.:</w:t>
      </w:r>
    </w:p>
    <w:p w:rsidR="005074A1" w:rsidRDefault="005074A1" w:rsidP="00243AED">
      <w:pPr>
        <w:pStyle w:val="Zkladntextodsazen"/>
        <w:numPr>
          <w:ilvl w:val="0"/>
          <w:numId w:val="10"/>
        </w:numPr>
        <w:tabs>
          <w:tab w:val="clear" w:pos="1800"/>
        </w:tabs>
        <w:ind w:left="993" w:hanging="283"/>
        <w:jc w:val="both"/>
        <w:rPr>
          <w:rFonts w:ascii="Arial" w:hAnsi="Arial" w:cs="Arial"/>
          <w:color w:val="000000"/>
          <w:sz w:val="22"/>
          <w:szCs w:val="22"/>
        </w:rPr>
      </w:pPr>
      <w:r w:rsidRPr="003A189F">
        <w:rPr>
          <w:rFonts w:ascii="Arial" w:hAnsi="Arial" w:cs="Arial"/>
          <w:color w:val="000000"/>
          <w:sz w:val="22"/>
          <w:szCs w:val="22"/>
        </w:rPr>
        <w:t xml:space="preserve">Platební </w:t>
      </w:r>
      <w:ins w:id="154" w:author="DM" w:date="2014-05-26T16:50:00Z">
        <w:r w:rsidR="008F6F7B">
          <w:rPr>
            <w:rFonts w:ascii="Arial" w:hAnsi="Arial" w:cs="Arial"/>
            <w:color w:val="000000"/>
            <w:sz w:val="22"/>
            <w:szCs w:val="22"/>
          </w:rPr>
          <w:t xml:space="preserve">a obchodní </w:t>
        </w:r>
      </w:ins>
      <w:r w:rsidRPr="003A189F">
        <w:rPr>
          <w:rFonts w:ascii="Arial" w:hAnsi="Arial" w:cs="Arial"/>
          <w:color w:val="000000"/>
          <w:sz w:val="22"/>
          <w:szCs w:val="22"/>
        </w:rPr>
        <w:t>podmínky;</w:t>
      </w:r>
    </w:p>
    <w:p w:rsidR="005074A1" w:rsidRDefault="005074A1" w:rsidP="00243AED">
      <w:pPr>
        <w:pStyle w:val="Zkladntextodsazen"/>
        <w:numPr>
          <w:ilvl w:val="0"/>
          <w:numId w:val="10"/>
        </w:numPr>
        <w:tabs>
          <w:tab w:val="clear" w:pos="1800"/>
        </w:tabs>
        <w:ind w:left="993" w:hanging="283"/>
        <w:jc w:val="both"/>
        <w:rPr>
          <w:rFonts w:ascii="Arial" w:hAnsi="Arial" w:cs="Arial"/>
          <w:color w:val="000000"/>
          <w:sz w:val="22"/>
          <w:szCs w:val="22"/>
        </w:rPr>
      </w:pPr>
      <w:r w:rsidRPr="003A189F">
        <w:rPr>
          <w:rFonts w:ascii="Arial" w:hAnsi="Arial" w:cs="Arial"/>
          <w:color w:val="000000"/>
          <w:sz w:val="22"/>
          <w:szCs w:val="22"/>
        </w:rPr>
        <w:t xml:space="preserve">Požadavky na specifikaci případných subdodavatelů (identifikační údaje) a věcné vymezení plnění dodaného jejich prostřednictvím; </w:t>
      </w:r>
    </w:p>
    <w:p w:rsidR="005074A1" w:rsidRDefault="005074A1" w:rsidP="00243AED">
      <w:pPr>
        <w:pStyle w:val="Zkladntextodsazen"/>
        <w:numPr>
          <w:ilvl w:val="0"/>
          <w:numId w:val="10"/>
        </w:numPr>
        <w:tabs>
          <w:tab w:val="clear" w:pos="1800"/>
        </w:tabs>
        <w:ind w:left="993" w:hanging="283"/>
        <w:jc w:val="both"/>
        <w:rPr>
          <w:rFonts w:ascii="Arial" w:hAnsi="Arial" w:cs="Arial"/>
          <w:color w:val="000000"/>
          <w:sz w:val="22"/>
          <w:szCs w:val="22"/>
        </w:rPr>
      </w:pPr>
      <w:r w:rsidRPr="003A189F">
        <w:rPr>
          <w:rFonts w:ascii="Arial" w:hAnsi="Arial" w:cs="Arial"/>
          <w:color w:val="000000"/>
          <w:sz w:val="22"/>
          <w:szCs w:val="22"/>
        </w:rPr>
        <w:t>Výše smluvní pokuty, která bude uložena v případě nesplnění nebo porušení povinnosti vyplývající ze smlouvy;</w:t>
      </w:r>
    </w:p>
    <w:p w:rsidR="005074A1" w:rsidRDefault="005074A1" w:rsidP="00243AED">
      <w:pPr>
        <w:pStyle w:val="Zkladntextodsazen"/>
        <w:numPr>
          <w:ilvl w:val="0"/>
          <w:numId w:val="10"/>
        </w:numPr>
        <w:tabs>
          <w:tab w:val="clear" w:pos="1800"/>
        </w:tabs>
        <w:ind w:left="993" w:hanging="283"/>
        <w:jc w:val="both"/>
        <w:rPr>
          <w:rFonts w:ascii="Arial" w:hAnsi="Arial" w:cs="Arial"/>
          <w:color w:val="000000"/>
          <w:sz w:val="22"/>
          <w:szCs w:val="22"/>
        </w:rPr>
      </w:pPr>
      <w:r w:rsidRPr="003A189F">
        <w:rPr>
          <w:rFonts w:ascii="Arial" w:hAnsi="Arial" w:cs="Arial"/>
          <w:color w:val="000000"/>
          <w:sz w:val="22"/>
          <w:szCs w:val="22"/>
        </w:rPr>
        <w:t>Formální požadavky na zpracování nabídky (např. podání nabídky na elektronickém médiu atd.).</w:t>
      </w:r>
    </w:p>
    <w:p w:rsidR="005074A1" w:rsidRDefault="005074A1" w:rsidP="00243AED">
      <w:pPr>
        <w:pStyle w:val="Mjstyl4"/>
        <w:numPr>
          <w:ilvl w:val="2"/>
          <w:numId w:val="36"/>
        </w:numPr>
      </w:pPr>
      <w:r w:rsidRPr="00A407EB">
        <w:t xml:space="preserve">Odeslání oznámení o zahájení </w:t>
      </w:r>
      <w:r>
        <w:t>výběrového</w:t>
      </w:r>
      <w:r w:rsidRPr="00A407EB">
        <w:t xml:space="preserve"> řízení k uveřejnění, resp. výzvy </w:t>
      </w:r>
      <w:r>
        <w:t>musí</w:t>
      </w:r>
      <w:r w:rsidRPr="00A407EB">
        <w:t xml:space="preserve"> být schopen zadavatel prokázat – dodejkou, podacím lístkem, e-mailovou doručenkou</w:t>
      </w:r>
      <w:r>
        <w:t xml:space="preserve"> spolu s</w:t>
      </w:r>
      <w:r w:rsidRPr="00A407EB">
        <w:t xml:space="preserve"> </w:t>
      </w:r>
      <w:r>
        <w:t xml:space="preserve">odeslaným emailem, </w:t>
      </w:r>
      <w:r w:rsidRPr="00A407EB">
        <w:t>dokladem o veřejném zpřístupnění výzvy, předávacím protokolem apod.</w:t>
      </w:r>
      <w:r w:rsidRPr="0093703A">
        <w:rPr>
          <w:rStyle w:val="Znakapoznpodarou"/>
        </w:rPr>
        <w:t xml:space="preserve"> </w:t>
      </w:r>
    </w:p>
    <w:p w:rsidR="005074A1" w:rsidRDefault="005074A1" w:rsidP="00243AED">
      <w:pPr>
        <w:pStyle w:val="Mjstyl4"/>
        <w:numPr>
          <w:ilvl w:val="0"/>
          <w:numId w:val="0"/>
        </w:numPr>
      </w:pPr>
    </w:p>
    <w:p w:rsidR="005074A1" w:rsidRPr="008F6F7B" w:rsidRDefault="0086110B" w:rsidP="00243AED">
      <w:pPr>
        <w:pStyle w:val="Mjstyl3"/>
        <w:keepNext/>
        <w:keepLines/>
        <w:numPr>
          <w:ilvl w:val="1"/>
          <w:numId w:val="35"/>
        </w:numPr>
      </w:pPr>
      <w:bookmarkStart w:id="155" w:name="_Toc328471068"/>
      <w:r w:rsidRPr="0086110B">
        <w:rPr>
          <w:bCs w:val="0"/>
        </w:rPr>
        <w:t>Lhůta pro podání nabídek</w:t>
      </w:r>
      <w:bookmarkEnd w:id="155"/>
    </w:p>
    <w:p w:rsidR="005074A1" w:rsidRPr="00A407EB" w:rsidRDefault="005074A1" w:rsidP="00243AED">
      <w:pPr>
        <w:pStyle w:val="Mjstyl4"/>
        <w:keepNext/>
        <w:keepLines/>
        <w:numPr>
          <w:ilvl w:val="0"/>
          <w:numId w:val="0"/>
        </w:numPr>
        <w:ind w:left="709" w:hanging="709"/>
      </w:pPr>
      <w:r>
        <w:t>4.6</w:t>
      </w:r>
      <w:r w:rsidRPr="00646845">
        <w:t>.1.</w:t>
      </w:r>
      <w:r>
        <w:t xml:space="preserve"> </w:t>
      </w:r>
      <w:r w:rsidRPr="00A407EB">
        <w:t>Lhůta pro podání nabídek je zadavatelem stanovena vždy s ohledem na předmět zakázky a</w:t>
      </w:r>
      <w:r>
        <w:t xml:space="preserve"> požadavky stanovené v Postupech</w:t>
      </w:r>
      <w:r>
        <w:rPr>
          <w:rStyle w:val="Znakapoznpodarou"/>
        </w:rPr>
        <w:footnoteReference w:id="11"/>
      </w:r>
      <w:r>
        <w:t xml:space="preserve">. </w:t>
      </w:r>
      <w:r w:rsidRPr="00A407EB">
        <w:t xml:space="preserve">V oznámení o zahájení </w:t>
      </w:r>
      <w:r>
        <w:t>výběrového</w:t>
      </w:r>
      <w:r w:rsidRPr="00A407EB">
        <w:t xml:space="preserve"> řízení, resp. ve výzvě je vždy nutné přesně stanovit </w:t>
      </w:r>
      <w:r>
        <w:t>lhůtu pro podání nabídek</w:t>
      </w:r>
      <w:r w:rsidRPr="00A407EB">
        <w:t>, a to buď:</w:t>
      </w:r>
    </w:p>
    <w:p w:rsidR="005074A1" w:rsidRPr="00A407EB" w:rsidRDefault="005074A1" w:rsidP="00243AED">
      <w:pPr>
        <w:pStyle w:val="Zkladntext"/>
        <w:numPr>
          <w:ilvl w:val="0"/>
          <w:numId w:val="16"/>
        </w:numPr>
        <w:tabs>
          <w:tab w:val="clear" w:pos="780"/>
        </w:tabs>
        <w:ind w:left="1276" w:hanging="425"/>
        <w:jc w:val="both"/>
        <w:rPr>
          <w:rFonts w:ascii="Arial" w:hAnsi="Arial" w:cs="Arial"/>
          <w:sz w:val="22"/>
          <w:szCs w:val="22"/>
        </w:rPr>
      </w:pPr>
      <w:r w:rsidRPr="00A407EB">
        <w:rPr>
          <w:rFonts w:ascii="Arial" w:hAnsi="Arial" w:cs="Arial"/>
          <w:sz w:val="22"/>
          <w:szCs w:val="22"/>
        </w:rPr>
        <w:t>přesným časovým vymezením délky lhůty, tzn. od kdy a kolik dnů je možné nabídky podávat</w:t>
      </w:r>
      <w:r>
        <w:rPr>
          <w:rFonts w:ascii="Arial" w:hAnsi="Arial" w:cs="Arial"/>
          <w:sz w:val="22"/>
          <w:szCs w:val="22"/>
        </w:rPr>
        <w:t>,</w:t>
      </w:r>
      <w:r w:rsidRPr="00A407EB">
        <w:rPr>
          <w:rFonts w:ascii="Arial" w:hAnsi="Arial" w:cs="Arial"/>
          <w:sz w:val="22"/>
          <w:szCs w:val="22"/>
        </w:rPr>
        <w:t xml:space="preserve"> nebo </w:t>
      </w:r>
    </w:p>
    <w:p w:rsidR="005074A1" w:rsidRPr="00A407EB" w:rsidRDefault="005074A1" w:rsidP="00243AED">
      <w:pPr>
        <w:pStyle w:val="Zkladntext"/>
        <w:numPr>
          <w:ilvl w:val="0"/>
          <w:numId w:val="16"/>
        </w:numPr>
        <w:tabs>
          <w:tab w:val="clear" w:pos="780"/>
        </w:tabs>
        <w:ind w:left="1276" w:hanging="425"/>
        <w:jc w:val="both"/>
        <w:rPr>
          <w:rFonts w:ascii="Arial" w:hAnsi="Arial" w:cs="Arial"/>
          <w:sz w:val="22"/>
          <w:szCs w:val="22"/>
        </w:rPr>
      </w:pPr>
      <w:r w:rsidRPr="00A407EB">
        <w:rPr>
          <w:rFonts w:ascii="Arial" w:hAnsi="Arial" w:cs="Arial"/>
          <w:sz w:val="22"/>
          <w:szCs w:val="22"/>
        </w:rPr>
        <w:lastRenderedPageBreak/>
        <w:t>stanovením data, do kdy je možné nabídky podávat.</w:t>
      </w:r>
    </w:p>
    <w:p w:rsidR="005074A1" w:rsidRDefault="005074A1" w:rsidP="00243AED">
      <w:pPr>
        <w:spacing w:after="120"/>
        <w:ind w:left="709"/>
        <w:rPr>
          <w:rFonts w:ascii="Arial" w:hAnsi="Arial" w:cs="Arial"/>
          <w:sz w:val="22"/>
          <w:szCs w:val="22"/>
        </w:rPr>
      </w:pPr>
      <w:r>
        <w:rPr>
          <w:rFonts w:ascii="Arial" w:hAnsi="Arial" w:cs="Arial"/>
          <w:sz w:val="22"/>
          <w:szCs w:val="22"/>
        </w:rPr>
        <w:t>Pro stanovení délky lhůty pro podání nabídek jsou rozhodující dny kalendářní.</w:t>
      </w:r>
    </w:p>
    <w:p w:rsidR="00A503DB" w:rsidRDefault="00A503DB">
      <w:pPr>
        <w:ind w:left="709"/>
        <w:rPr>
          <w:del w:id="156" w:author="DM" w:date="2014-05-28T08:10:00Z"/>
          <w:rFonts w:ascii="Arial" w:hAnsi="Arial" w:cs="Arial"/>
          <w:sz w:val="22"/>
          <w:szCs w:val="22"/>
        </w:rPr>
      </w:pPr>
    </w:p>
    <w:p w:rsidR="005074A1" w:rsidRPr="007576A8" w:rsidRDefault="005074A1" w:rsidP="00243AED">
      <w:pPr>
        <w:pStyle w:val="Zkladntext"/>
        <w:tabs>
          <w:tab w:val="left" w:pos="426"/>
        </w:tabs>
        <w:ind w:left="709" w:hanging="709"/>
        <w:jc w:val="both"/>
        <w:rPr>
          <w:rFonts w:ascii="Arial" w:hAnsi="Arial" w:cs="Arial"/>
          <w:sz w:val="22"/>
          <w:szCs w:val="22"/>
        </w:rPr>
      </w:pPr>
      <w:del w:id="157" w:author="DM" w:date="2014-05-28T08:10:00Z">
        <w:r w:rsidDel="007D06F3">
          <w:rPr>
            <w:rFonts w:ascii="Arial" w:hAnsi="Arial" w:cs="Arial"/>
            <w:sz w:val="22"/>
            <w:szCs w:val="22"/>
          </w:rPr>
          <w:delText>4</w:delText>
        </w:r>
        <w:r w:rsidRPr="00286860" w:rsidDel="007D06F3">
          <w:rPr>
            <w:rFonts w:ascii="Arial" w:hAnsi="Arial" w:cs="Arial"/>
            <w:sz w:val="22"/>
            <w:szCs w:val="22"/>
          </w:rPr>
          <w:delText>.6.2.</w:delText>
        </w:r>
        <w:r w:rsidDel="007D06F3">
          <w:tab/>
        </w:r>
        <w:r w:rsidRPr="00286860" w:rsidDel="007D06F3">
          <w:rPr>
            <w:rFonts w:ascii="Arial" w:hAnsi="Arial" w:cs="Arial"/>
            <w:sz w:val="22"/>
            <w:szCs w:val="22"/>
          </w:rPr>
          <w:delText xml:space="preserve">Uchazeči odesílají nabídky zadavateli v písemné formě v závislosti na požadavcích zadavatele buď v řádně uzavřené obálce označené názvem zakázky a nápisem „Neotevírat“, na níž je uvedena kontaktní adresa uchazeče (tzn. v listinné podobě), nebo elektronicky. </w:delText>
        </w:r>
      </w:del>
      <w:r w:rsidRPr="00A97BE3">
        <w:rPr>
          <w:rFonts w:ascii="Arial" w:hAnsi="Arial" w:cs="Arial"/>
          <w:sz w:val="22"/>
          <w:szCs w:val="22"/>
        </w:rPr>
        <w:t>4.6.</w:t>
      </w:r>
      <w:del w:id="158" w:author="DM" w:date="2014-05-28T08:10:00Z">
        <w:r w:rsidRPr="00A97BE3" w:rsidDel="007D06F3">
          <w:rPr>
            <w:rFonts w:ascii="Arial" w:hAnsi="Arial" w:cs="Arial"/>
            <w:sz w:val="22"/>
            <w:szCs w:val="22"/>
          </w:rPr>
          <w:delText>3</w:delText>
        </w:r>
      </w:del>
      <w:ins w:id="159" w:author="DM" w:date="2014-05-28T08:10:00Z">
        <w:r w:rsidR="007D06F3">
          <w:rPr>
            <w:rFonts w:ascii="Arial" w:hAnsi="Arial" w:cs="Arial"/>
            <w:sz w:val="22"/>
            <w:szCs w:val="22"/>
          </w:rPr>
          <w:t>2</w:t>
        </w:r>
      </w:ins>
      <w:r w:rsidRPr="00A97BE3">
        <w:rPr>
          <w:rFonts w:ascii="Arial" w:hAnsi="Arial" w:cs="Arial"/>
          <w:sz w:val="22"/>
          <w:szCs w:val="22"/>
        </w:rPr>
        <w:tab/>
        <w:t>V případě, že je nabídka zaslána elektronicky musí být buď opatřena zaručeným elektronickým podpisem</w:t>
      </w:r>
      <w:r>
        <w:rPr>
          <w:rStyle w:val="Znakapoznpodarou"/>
          <w:rFonts w:ascii="Arial" w:hAnsi="Arial" w:cs="Arial"/>
          <w:sz w:val="22"/>
          <w:szCs w:val="22"/>
        </w:rPr>
        <w:footnoteReference w:id="12"/>
      </w:r>
      <w:r w:rsidRPr="00A97BE3">
        <w:rPr>
          <w:rFonts w:ascii="Arial" w:hAnsi="Arial" w:cs="Arial"/>
          <w:sz w:val="22"/>
          <w:szCs w:val="22"/>
        </w:rPr>
        <w:t xml:space="preserve"> uchazeče nebo osoby oprávněné jednat za nebo jménem uchazeče nebo musí být k nabídce přiloženo nebo v nabídce uvedeno prohlášení podepsané uchazečem nebo osobou oprávněnou jednat za nebo jménem uchazeče s uvedením výslovného souhlasu s obsahem nabídky.</w:t>
      </w:r>
      <w:r>
        <w:rPr>
          <w:rFonts w:ascii="Arial" w:hAnsi="Arial" w:cs="Arial"/>
          <w:sz w:val="22"/>
          <w:szCs w:val="22"/>
        </w:rPr>
        <w:t xml:space="preserve"> </w:t>
      </w:r>
      <w:r w:rsidRPr="007576A8">
        <w:rPr>
          <w:rFonts w:ascii="Arial" w:hAnsi="Arial" w:cs="Arial"/>
          <w:sz w:val="22"/>
          <w:szCs w:val="22"/>
        </w:rPr>
        <w:t>V případě, že je nabídka zaslána elektronicky, je nutné použít elektronický nástroj, který zamezí zpřístupnění obsahu nabídky před termínem otevírání nabídek.</w:t>
      </w:r>
    </w:p>
    <w:p w:rsidR="005074A1" w:rsidRDefault="005074A1" w:rsidP="00243AED">
      <w:pPr>
        <w:pStyle w:val="Mjstyl4"/>
        <w:numPr>
          <w:ilvl w:val="0"/>
          <w:numId w:val="0"/>
        </w:numPr>
        <w:ind w:left="709" w:hanging="709"/>
      </w:pPr>
      <w:r>
        <w:t>4.6.</w:t>
      </w:r>
      <w:del w:id="160" w:author="DM" w:date="2014-05-28T08:10:00Z">
        <w:r w:rsidDel="007D06F3">
          <w:delText>4</w:delText>
        </w:r>
      </w:del>
      <w:ins w:id="161" w:author="DM" w:date="2014-05-28T08:10:00Z">
        <w:r w:rsidR="007D06F3">
          <w:t>3</w:t>
        </w:r>
      </w:ins>
      <w:r>
        <w:t>.</w:t>
      </w:r>
      <w:r>
        <w:tab/>
        <w:t xml:space="preserve">Nabídky </w:t>
      </w:r>
      <w:r w:rsidRPr="00A407EB">
        <w:t>lze otevřít</w:t>
      </w:r>
      <w:r>
        <w:t>/ zpřístupnit</w:t>
      </w:r>
      <w:r w:rsidRPr="00A407EB">
        <w:t xml:space="preserve"> </w:t>
      </w:r>
      <w:r>
        <w:t xml:space="preserve">jejich obsah pověřené osobě zadavatele, </w:t>
      </w:r>
      <w:r w:rsidRPr="00B168A6">
        <w:t>komisi pro otevírání obálek,</w:t>
      </w:r>
      <w:r>
        <w:t xml:space="preserve"> resp. hodnotící komisi </w:t>
      </w:r>
      <w:r w:rsidRPr="00A407EB">
        <w:t>nejdříve po uplynutí stanovené lhůty pro podání nabídek.</w:t>
      </w:r>
    </w:p>
    <w:p w:rsidR="005074A1" w:rsidRDefault="005074A1" w:rsidP="00243AED">
      <w:pPr>
        <w:pStyle w:val="Mjstyl4"/>
        <w:numPr>
          <w:ilvl w:val="0"/>
          <w:numId w:val="0"/>
        </w:numPr>
        <w:ind w:left="709" w:hanging="709"/>
      </w:pPr>
    </w:p>
    <w:p w:rsidR="005074A1" w:rsidRPr="008F6F7B" w:rsidRDefault="0086110B" w:rsidP="00243AED">
      <w:pPr>
        <w:pStyle w:val="Mjstyl3"/>
        <w:keepNext/>
        <w:keepLines/>
        <w:numPr>
          <w:ilvl w:val="1"/>
          <w:numId w:val="35"/>
        </w:numPr>
      </w:pPr>
      <w:bookmarkStart w:id="162" w:name="_Toc328471069"/>
      <w:r w:rsidRPr="0086110B">
        <w:rPr>
          <w:bCs w:val="0"/>
        </w:rPr>
        <w:t>Uveřejňování informací a dokumentů na profilu zadavatele</w:t>
      </w:r>
      <w:bookmarkEnd w:id="162"/>
    </w:p>
    <w:p w:rsidR="005074A1" w:rsidRDefault="005074A1" w:rsidP="00243AED">
      <w:pPr>
        <w:pStyle w:val="Mjstyl4"/>
        <w:keepNext/>
        <w:keepLines/>
        <w:numPr>
          <w:ilvl w:val="0"/>
          <w:numId w:val="0"/>
        </w:numPr>
        <w:ind w:left="709" w:hanging="709"/>
      </w:pPr>
      <w:r>
        <w:t>4</w:t>
      </w:r>
      <w:r w:rsidRPr="007576A8">
        <w:t>.7.1</w:t>
      </w:r>
      <w:r w:rsidRPr="007576A8">
        <w:tab/>
        <w:t>Pokud si to zadavatel v oznámení o zahájení výběrového řízení vyhradil, může ve výběrovém řízení uveřejnit oznámení o výběru nejvhodnější nabídky a případné oznámení o vyřazení nabídky do 5 pracovních dnů od příslušného rozhodnutí na profilu zadavatele. V takovém případě se oznámení o výběru nejvhodnější nabídky a případné oznámení o vyřazení nabídky považuje za doručené všem dotčeným zájemcům a všem dotčeným uchazečům okamžikem uveřejnění na profilu zadavatele.</w:t>
      </w:r>
    </w:p>
    <w:p w:rsidR="005074A1" w:rsidRPr="00A407EB" w:rsidRDefault="005074A1" w:rsidP="00243AED">
      <w:pPr>
        <w:pStyle w:val="Mjstyl4"/>
        <w:numPr>
          <w:ilvl w:val="0"/>
          <w:numId w:val="0"/>
        </w:numPr>
        <w:rPr>
          <w:rStyle w:val="StyleArial11pt"/>
        </w:rPr>
      </w:pPr>
    </w:p>
    <w:p w:rsidR="005074A1" w:rsidRPr="008F6F7B" w:rsidRDefault="0086110B" w:rsidP="00243AED">
      <w:pPr>
        <w:pStyle w:val="Mjstyl2"/>
        <w:numPr>
          <w:ilvl w:val="0"/>
          <w:numId w:val="13"/>
        </w:numPr>
        <w:ind w:left="0" w:firstLine="0"/>
        <w:jc w:val="center"/>
        <w:rPr>
          <w:rStyle w:val="StyleArial11pt"/>
          <w:sz w:val="27"/>
          <w:szCs w:val="27"/>
        </w:rPr>
      </w:pPr>
      <w:bookmarkStart w:id="163" w:name="_Toc211932112"/>
      <w:bookmarkStart w:id="164" w:name="_Toc328471070"/>
      <w:r w:rsidRPr="0086110B">
        <w:rPr>
          <w:rStyle w:val="StyleArial11pt"/>
          <w:bCs w:val="0"/>
          <w:smallCaps w:val="0"/>
          <w:sz w:val="27"/>
          <w:szCs w:val="27"/>
        </w:rPr>
        <w:t>Způsob hodnocení nabídek, výběr nejvhodnější nabídky</w:t>
      </w:r>
      <w:bookmarkEnd w:id="163"/>
      <w:bookmarkEnd w:id="164"/>
    </w:p>
    <w:p w:rsidR="005074A1" w:rsidRPr="00643EE6" w:rsidRDefault="0086110B" w:rsidP="00243AED">
      <w:pPr>
        <w:pStyle w:val="Mjstyl3"/>
        <w:numPr>
          <w:ilvl w:val="0"/>
          <w:numId w:val="0"/>
        </w:numPr>
        <w:rPr>
          <w:rStyle w:val="StyleArial11pt"/>
        </w:rPr>
      </w:pPr>
      <w:bookmarkStart w:id="165" w:name="_Toc328471071"/>
      <w:r w:rsidRPr="0086110B">
        <w:rPr>
          <w:rStyle w:val="StyleArial11pt"/>
          <w:bCs w:val="0"/>
        </w:rPr>
        <w:t>5.1</w:t>
      </w:r>
      <w:r w:rsidR="005074A1">
        <w:rPr>
          <w:rStyle w:val="StyleArial11pt"/>
          <w:b w:val="0"/>
          <w:bCs w:val="0"/>
        </w:rPr>
        <w:tab/>
      </w:r>
      <w:r w:rsidR="005074A1">
        <w:rPr>
          <w:rStyle w:val="StyleArial11pt"/>
          <w:b w:val="0"/>
          <w:bCs w:val="0"/>
        </w:rPr>
        <w:tab/>
      </w:r>
      <w:r w:rsidRPr="0086110B">
        <w:rPr>
          <w:rStyle w:val="StyleArial11pt"/>
          <w:bCs w:val="0"/>
        </w:rPr>
        <w:t>Vymezení způsobu hodnocení nabídek</w:t>
      </w:r>
      <w:bookmarkEnd w:id="165"/>
    </w:p>
    <w:p w:rsidR="005074A1" w:rsidRPr="00732322" w:rsidRDefault="005074A1" w:rsidP="00243AED">
      <w:pPr>
        <w:pStyle w:val="Mjstyl4"/>
        <w:numPr>
          <w:ilvl w:val="0"/>
          <w:numId w:val="0"/>
        </w:numPr>
        <w:ind w:left="709" w:hanging="709"/>
        <w:rPr>
          <w:rStyle w:val="StyleArial11pt"/>
        </w:rPr>
      </w:pPr>
      <w:r>
        <w:rPr>
          <w:rStyle w:val="StyleArial11pt"/>
        </w:rPr>
        <w:t>5</w:t>
      </w:r>
      <w:r w:rsidRPr="00643EE6">
        <w:rPr>
          <w:rStyle w:val="StyleArial11pt"/>
        </w:rPr>
        <w:t>.1.1.</w:t>
      </w:r>
      <w:r>
        <w:rPr>
          <w:rStyle w:val="StyleArial11pt"/>
        </w:rPr>
        <w:tab/>
      </w:r>
      <w:r w:rsidRPr="0057447D">
        <w:rPr>
          <w:rStyle w:val="StyleArial11pt"/>
        </w:rPr>
        <w:t xml:space="preserve">Způsob hodnocení předložených nabídek je stanoven s ohledem na požadavky </w:t>
      </w:r>
      <w:r w:rsidRPr="00732322">
        <w:rPr>
          <w:rStyle w:val="StyleArial11pt"/>
        </w:rPr>
        <w:t xml:space="preserve">uvedené v </w:t>
      </w:r>
      <w:r>
        <w:t>Postupech</w:t>
      </w:r>
      <w:r>
        <w:rPr>
          <w:rStyle w:val="StyleArial11pt"/>
        </w:rPr>
        <w:t>.</w:t>
      </w:r>
      <w:r w:rsidRPr="00732322">
        <w:rPr>
          <w:rStyle w:val="StyleArial11pt"/>
        </w:rPr>
        <w:t xml:space="preserve"> Na základě toho lze rozlišit dv</w:t>
      </w:r>
      <w:r>
        <w:rPr>
          <w:rStyle w:val="StyleArial11pt"/>
        </w:rPr>
        <w:t>a</w:t>
      </w:r>
      <w:r w:rsidRPr="00732322">
        <w:rPr>
          <w:rStyle w:val="StyleArial11pt"/>
        </w:rPr>
        <w:t xml:space="preserve"> </w:t>
      </w:r>
      <w:r>
        <w:rPr>
          <w:rStyle w:val="StyleArial11pt"/>
        </w:rPr>
        <w:t>způsoby</w:t>
      </w:r>
      <w:r w:rsidRPr="00732322">
        <w:rPr>
          <w:rStyle w:val="StyleArial11pt"/>
        </w:rPr>
        <w:t xml:space="preserve"> hodnocení předložených nabídek, a to:</w:t>
      </w:r>
    </w:p>
    <w:p w:rsidR="005074A1" w:rsidRPr="00732322" w:rsidRDefault="005074A1" w:rsidP="00243AED">
      <w:pPr>
        <w:pStyle w:val="Zkladntext"/>
        <w:numPr>
          <w:ilvl w:val="0"/>
          <w:numId w:val="17"/>
        </w:numPr>
        <w:tabs>
          <w:tab w:val="clear" w:pos="780"/>
          <w:tab w:val="left" w:pos="426"/>
          <w:tab w:val="num" w:pos="1276"/>
        </w:tabs>
        <w:ind w:left="1276" w:hanging="567"/>
        <w:jc w:val="both"/>
        <w:rPr>
          <w:rFonts w:ascii="Arial" w:hAnsi="Arial" w:cs="Arial"/>
          <w:sz w:val="22"/>
          <w:szCs w:val="22"/>
        </w:rPr>
      </w:pPr>
      <w:r w:rsidRPr="00732322">
        <w:rPr>
          <w:rFonts w:ascii="Arial" w:hAnsi="Arial" w:cs="Arial"/>
          <w:sz w:val="22"/>
          <w:szCs w:val="22"/>
        </w:rPr>
        <w:t>hodnocení provádí pověřená osoba zadavatele, tzn. bez ustanovení hodnotící komise</w:t>
      </w:r>
      <w:r>
        <w:rPr>
          <w:rStyle w:val="Znakapoznpodarou"/>
          <w:rFonts w:ascii="Arial" w:hAnsi="Arial" w:cs="Arial"/>
          <w:sz w:val="22"/>
          <w:szCs w:val="22"/>
        </w:rPr>
        <w:footnoteReference w:id="13"/>
      </w:r>
      <w:r w:rsidRPr="00732322">
        <w:rPr>
          <w:rFonts w:ascii="Arial" w:hAnsi="Arial" w:cs="Arial"/>
          <w:sz w:val="22"/>
          <w:szCs w:val="22"/>
        </w:rPr>
        <w:t xml:space="preserve">, </w:t>
      </w:r>
      <w:r>
        <w:rPr>
          <w:rFonts w:ascii="Arial" w:hAnsi="Arial" w:cs="Arial"/>
          <w:sz w:val="22"/>
          <w:szCs w:val="22"/>
        </w:rPr>
        <w:t>nebo</w:t>
      </w:r>
    </w:p>
    <w:p w:rsidR="005074A1" w:rsidRPr="00F55416" w:rsidRDefault="005074A1" w:rsidP="00243AED">
      <w:pPr>
        <w:pStyle w:val="Odstavecseseznamem"/>
        <w:spacing w:before="120" w:after="120"/>
        <w:ind w:left="709"/>
        <w:jc w:val="both"/>
        <w:rPr>
          <w:rStyle w:val="StyleArial11pt"/>
        </w:rPr>
      </w:pPr>
      <w:r>
        <w:rPr>
          <w:rFonts w:ascii="Arial" w:hAnsi="Arial" w:cs="Arial"/>
          <w:sz w:val="22"/>
          <w:szCs w:val="22"/>
        </w:rPr>
        <w:t>b)</w:t>
      </w:r>
      <w:r>
        <w:rPr>
          <w:rFonts w:ascii="Arial" w:hAnsi="Arial" w:cs="Arial"/>
          <w:sz w:val="22"/>
          <w:szCs w:val="22"/>
        </w:rPr>
        <w:tab/>
      </w:r>
      <w:r>
        <w:rPr>
          <w:rFonts w:ascii="Arial" w:hAnsi="Arial" w:cs="Arial"/>
          <w:sz w:val="22"/>
          <w:szCs w:val="22"/>
        </w:rPr>
        <w:tab/>
        <w:t xml:space="preserve">  </w:t>
      </w:r>
      <w:r w:rsidRPr="00732322">
        <w:rPr>
          <w:rFonts w:ascii="Arial" w:hAnsi="Arial" w:cs="Arial"/>
          <w:sz w:val="22"/>
          <w:szCs w:val="22"/>
        </w:rPr>
        <w:t>hodnocení provádí hodnotící komise</w:t>
      </w:r>
      <w:r>
        <w:rPr>
          <w:rFonts w:ascii="Arial" w:hAnsi="Arial" w:cs="Arial"/>
          <w:sz w:val="22"/>
          <w:szCs w:val="22"/>
        </w:rPr>
        <w:t>.</w:t>
      </w:r>
    </w:p>
    <w:p w:rsidR="005074A1" w:rsidRDefault="005074A1" w:rsidP="00243AED">
      <w:pPr>
        <w:pStyle w:val="Mjstyl4"/>
        <w:numPr>
          <w:ilvl w:val="0"/>
          <w:numId w:val="0"/>
        </w:numPr>
        <w:ind w:left="709" w:hanging="709"/>
      </w:pPr>
      <w:r>
        <w:rPr>
          <w:rStyle w:val="StyleArial11pt"/>
        </w:rPr>
        <w:t>5</w:t>
      </w:r>
      <w:r w:rsidRPr="0063238D">
        <w:rPr>
          <w:rStyle w:val="StyleArial11pt"/>
        </w:rPr>
        <w:t>.1.2.</w:t>
      </w:r>
      <w:r>
        <w:tab/>
      </w:r>
      <w:r w:rsidRPr="00B35A64">
        <w:t xml:space="preserve">Pro </w:t>
      </w:r>
      <w:r>
        <w:t>oba způsoby</w:t>
      </w:r>
      <w:r w:rsidRPr="00B35A64">
        <w:t xml:space="preserve"> hodnocení obecně platí, že nabídka, která bude zadavateli doručena po uplynutí lhůty pro podání nabídek, se neotevírá a nehodnotí. O tom, že nabídka byla podána po uplynutí lhůty pro podání nabídek, vyrozumí zadavatel písemně bez zbytečného odkladu dopisem nebo elektronicky uchazeče, který nabídku podal. Odeslání vyrozumění o </w:t>
      </w:r>
      <w:r>
        <w:t>podání</w:t>
      </w:r>
      <w:r w:rsidRPr="00B35A64">
        <w:t xml:space="preserve"> nabídky</w:t>
      </w:r>
      <w:r>
        <w:t xml:space="preserve"> po uplynutí lhůty pro podání nabídek</w:t>
      </w:r>
      <w:r w:rsidRPr="00B35A64">
        <w:t xml:space="preserve"> musí být zadavatel schopen prokázat (dodejkou, podacím lístkem, e-mailovou doručenkou spolu s odeslan</w:t>
      </w:r>
      <w:r>
        <w:t>ým</w:t>
      </w:r>
      <w:r w:rsidRPr="00B35A64">
        <w:t xml:space="preserve"> email</w:t>
      </w:r>
      <w:r>
        <w:t>em</w:t>
      </w:r>
      <w:r w:rsidRPr="00B35A64">
        <w:t>, atd.).</w:t>
      </w:r>
    </w:p>
    <w:p w:rsidR="005074A1" w:rsidRDefault="005074A1" w:rsidP="00243AED">
      <w:pPr>
        <w:pStyle w:val="Mjstyl4"/>
        <w:numPr>
          <w:ilvl w:val="0"/>
          <w:numId w:val="0"/>
        </w:numPr>
      </w:pPr>
    </w:p>
    <w:p w:rsidR="005074A1" w:rsidRPr="0057447D" w:rsidRDefault="0086110B" w:rsidP="00243AED">
      <w:pPr>
        <w:pStyle w:val="Mjstyl3"/>
        <w:numPr>
          <w:ilvl w:val="1"/>
          <w:numId w:val="28"/>
        </w:numPr>
      </w:pPr>
      <w:bookmarkStart w:id="166" w:name="_Toc328471072"/>
      <w:r w:rsidRPr="0086110B">
        <w:rPr>
          <w:bCs w:val="0"/>
        </w:rPr>
        <w:t>Hodnocení nabídek prováděné pověřenou osobou zadavatele</w:t>
      </w:r>
      <w:r w:rsidR="005074A1" w:rsidRPr="00DB2A20">
        <w:rPr>
          <w:b w:val="0"/>
          <w:bCs w:val="0"/>
        </w:rPr>
        <w:t xml:space="preserve"> </w:t>
      </w:r>
      <w:r w:rsidR="005074A1" w:rsidRPr="00DB2A20">
        <w:t>(</w:t>
      </w:r>
      <w:r w:rsidR="005074A1">
        <w:t>ad.</w:t>
      </w:r>
      <w:r w:rsidR="005074A1" w:rsidRPr="000F1B70">
        <w:t xml:space="preserve"> </w:t>
      </w:r>
      <w:r w:rsidR="005074A1">
        <w:t>5</w:t>
      </w:r>
      <w:r w:rsidR="005074A1" w:rsidRPr="000F1B70">
        <w:t>.1.1. písm. a)</w:t>
      </w:r>
      <w:r w:rsidR="005074A1">
        <w:t>)</w:t>
      </w:r>
      <w:bookmarkEnd w:id="166"/>
    </w:p>
    <w:p w:rsidR="005074A1" w:rsidRDefault="005074A1" w:rsidP="00243AED">
      <w:pPr>
        <w:pStyle w:val="Mjstyl4"/>
        <w:numPr>
          <w:ilvl w:val="2"/>
          <w:numId w:val="29"/>
        </w:numPr>
      </w:pPr>
      <w:r>
        <w:t xml:space="preserve">Pověřená osoba zadavatele je osoba, kterou zadavatel písemně pověřil nebo zmocnil k provedení hodnocení nabídek dle bodů 5.2.2 až 5.2.5. </w:t>
      </w:r>
    </w:p>
    <w:p w:rsidR="005074A1" w:rsidRPr="00A407EB" w:rsidRDefault="005074A1" w:rsidP="00243AED">
      <w:pPr>
        <w:pStyle w:val="Mjstyl4"/>
        <w:numPr>
          <w:ilvl w:val="2"/>
          <w:numId w:val="29"/>
        </w:numPr>
        <w:ind w:left="709" w:hanging="709"/>
      </w:pPr>
      <w:r>
        <w:lastRenderedPageBreak/>
        <w:t xml:space="preserve">Po uplynutí lhůty pro podání nabídek provede pověřená osoba zadavatele </w:t>
      </w:r>
      <w:r w:rsidRPr="0057447D">
        <w:rPr>
          <w:i/>
          <w:iCs/>
        </w:rPr>
        <w:t>kontrolu úplnosti nabídek</w:t>
      </w:r>
      <w:r>
        <w:rPr>
          <w:i/>
          <w:iCs/>
        </w:rPr>
        <w:t>,</w:t>
      </w:r>
      <w:r w:rsidRPr="002B767A">
        <w:t xml:space="preserve"> </w:t>
      </w:r>
      <w:r w:rsidRPr="007576A8">
        <w:t>tedy zda je nabídka podána v požadovaném jazyku a zda je návrh smlouvy podepsán osobou oprávněnou jednat jménem či za uchazeče</w:t>
      </w:r>
      <w:r w:rsidRPr="00A407EB">
        <w:t>. Pokud nabídka nesplňuje v</w:t>
      </w:r>
      <w:r>
        <w:t>ýše uvedené náležitosti</w:t>
      </w:r>
      <w:r w:rsidRPr="00A407EB">
        <w:t>, jedná se o nabídku neúplnou</w:t>
      </w:r>
      <w:r>
        <w:rPr>
          <w:rStyle w:val="Znakapoznpodarou"/>
        </w:rPr>
        <w:footnoteReference w:id="14"/>
      </w:r>
      <w:r w:rsidRPr="00A407EB">
        <w:t>.</w:t>
      </w:r>
      <w:r>
        <w:t xml:space="preserve"> J</w:t>
      </w:r>
      <w:r w:rsidRPr="00102497">
        <w:t xml:space="preserve">estliže je nabídka </w:t>
      </w:r>
      <w:r>
        <w:t xml:space="preserve">shledána jako </w:t>
      </w:r>
      <w:r w:rsidRPr="00102497">
        <w:t xml:space="preserve">neúplná, </w:t>
      </w:r>
      <w:r>
        <w:t>může pověřená osoba za předpokladu dodržení principu podle článku 2 požádat uchazeče o její doplnění v dodatečné lhůtě</w:t>
      </w:r>
      <w:r w:rsidRPr="00B35A02">
        <w:rPr>
          <w:rStyle w:val="Znakapoznpodarou"/>
        </w:rPr>
        <w:footnoteReference w:id="15"/>
      </w:r>
      <w:r w:rsidRPr="00B35A02">
        <w:t>.</w:t>
      </w:r>
      <w:r>
        <w:t xml:space="preserve"> </w:t>
      </w:r>
      <w:r w:rsidRPr="00B35A02">
        <w:t xml:space="preserve">V případě, že uchazeč na výzvu k doplnění nereaguje dle požadavků </w:t>
      </w:r>
      <w:r>
        <w:t>pověřené osoby</w:t>
      </w:r>
      <w:r w:rsidRPr="00B35A02">
        <w:t xml:space="preserve"> do uplynutí dodatečné lhůty, musí být </w:t>
      </w:r>
      <w:r>
        <w:t>pověřenou osobou</w:t>
      </w:r>
      <w:r w:rsidRPr="00B35A02">
        <w:t xml:space="preserve"> tato nabídka vyřazena </w:t>
      </w:r>
      <w:r>
        <w:t>z dalšího řízení</w:t>
      </w:r>
      <w:r w:rsidRPr="00102497">
        <w:t xml:space="preserve"> a nesmí být ani základem pro uzavření smlouvy. O této skutečnosti vyrozumí </w:t>
      </w:r>
      <w:r>
        <w:t>pověřená osoba</w:t>
      </w:r>
      <w:r w:rsidRPr="00102497">
        <w:t xml:space="preserve"> </w:t>
      </w:r>
      <w:r>
        <w:t xml:space="preserve">bez zbytečného odkladu </w:t>
      </w:r>
      <w:r w:rsidRPr="00102497">
        <w:t>dopisem nebo elektronicky uchazeče, který nabídku podal.</w:t>
      </w:r>
    </w:p>
    <w:p w:rsidR="005074A1" w:rsidRDefault="005074A1" w:rsidP="00243AED">
      <w:pPr>
        <w:pStyle w:val="Mjstyl4"/>
        <w:numPr>
          <w:ilvl w:val="2"/>
          <w:numId w:val="29"/>
        </w:numPr>
      </w:pPr>
      <w:r w:rsidRPr="00A407EB">
        <w:t xml:space="preserve">Nabídky, které byly doručeny včas a jsou úplné z hlediska požadavků zadavatele, postupují do </w:t>
      </w:r>
      <w:r w:rsidRPr="00EF61B0">
        <w:t xml:space="preserve">fáze </w:t>
      </w:r>
      <w:r w:rsidRPr="00EF61B0">
        <w:rPr>
          <w:i/>
          <w:iCs/>
        </w:rPr>
        <w:t>posouzení a</w:t>
      </w:r>
      <w:r w:rsidRPr="00EF61B0">
        <w:t xml:space="preserve"> </w:t>
      </w:r>
      <w:r w:rsidRPr="00EF61B0">
        <w:rPr>
          <w:i/>
          <w:iCs/>
        </w:rPr>
        <w:t>hodnocení jednotlivých nabídek</w:t>
      </w:r>
      <w:r w:rsidRPr="004B0EFA">
        <w:t>.</w:t>
      </w:r>
      <w:r w:rsidRPr="00A407EB">
        <w:t xml:space="preserve"> </w:t>
      </w:r>
      <w:r>
        <w:t xml:space="preserve">Pověřená osoba provede posouzení nabídek z hlediska přijatelnosti nabídky, tzn. z hlediska splnění požadavků zadavatele uvedených v </w:t>
      </w:r>
      <w:r w:rsidRPr="00A407EB">
        <w:t xml:space="preserve">oznámení o zahájení </w:t>
      </w:r>
      <w:r>
        <w:t>výběrového</w:t>
      </w:r>
      <w:r w:rsidRPr="00A407EB">
        <w:t xml:space="preserve"> řízení, resp. výzvě, příp. zadávací dokumentaci. </w:t>
      </w:r>
      <w:r w:rsidRPr="007576A8">
        <w:t xml:space="preserve">Jestliže je nabídka shledána jako nejasná nebo neúplná, může pověřená osoba za předpokladu dodržení principů podle článku </w:t>
      </w:r>
      <w:r>
        <w:t>2</w:t>
      </w:r>
      <w:r w:rsidRPr="007576A8">
        <w:t xml:space="preserve"> požádat uchazeče o písemné vysvětlení nabídky, případně o její doplnění v dodatečné lhůtě</w:t>
      </w:r>
      <w:r w:rsidRPr="007576A8">
        <w:rPr>
          <w:rStyle w:val="Znakapoznpodarou"/>
        </w:rPr>
        <w:footnoteReference w:id="16"/>
      </w:r>
      <w:r w:rsidRPr="007576A8">
        <w:t xml:space="preserve">. Takto nelze ale doplňovat či měnit nabízené plnění, nabídkovou cenu nebo skutečnosti rozhodné pro hodnocení. V případě, že uchazeč na výzvu k doplnění nereaguje dle požadavků </w:t>
      </w:r>
      <w:r>
        <w:t xml:space="preserve">pověřené osoby </w:t>
      </w:r>
      <w:r w:rsidRPr="007576A8">
        <w:t>zadavatele do uplynutí dodatečné lhůty</w:t>
      </w:r>
      <w:r>
        <w:t>, musí být pověřenou osobou tato nabídka vyřazena z dalšího řízení</w:t>
      </w:r>
      <w:r w:rsidRPr="00102497">
        <w:t xml:space="preserve"> a nesmí být an</w:t>
      </w:r>
      <w:r>
        <w:t xml:space="preserve">i základem pro uzavření smlouvy. </w:t>
      </w:r>
      <w:r w:rsidRPr="00102497">
        <w:t xml:space="preserve">O této skutečnosti </w:t>
      </w:r>
      <w:r>
        <w:t xml:space="preserve">pověřená osoba </w:t>
      </w:r>
      <w:r w:rsidRPr="00102497">
        <w:t>vyrozumí dopisem nebo elektronicky uchazeče, který nabídku podal.</w:t>
      </w:r>
      <w:r>
        <w:t xml:space="preserve"> V další fázi následuje hodnocení předložených nabídek dle stanovených hodnotících kritérií uvedených v oznámení o zahájení výběrového řízení, resp. výzvě nebo zadávací dokumentaci. </w:t>
      </w:r>
      <w:ins w:id="167" w:author="DM" w:date="2014-05-26T17:00:00Z">
        <w:r w:rsidR="008F6F7B" w:rsidRPr="008F6F7B">
          <w:t xml:space="preserve">Hodnocení nabídek může být provedeno před jejich posouzením, v takovém případě dojde k posouzení nabídky, která byla podána uchazečem, se kterým má být uzavřena smlouva. Tuto skutečnost uvede pověřená osoba v protokolu/zápisu dle bodu </w:t>
        </w:r>
        <w:r w:rsidR="008F6F7B">
          <w:t>5</w:t>
        </w:r>
        <w:r w:rsidR="008F6F7B" w:rsidRPr="008F6F7B">
          <w:t>.2.5.</w:t>
        </w:r>
      </w:ins>
    </w:p>
    <w:p w:rsidR="005074A1" w:rsidRPr="000F1B70" w:rsidRDefault="005074A1" w:rsidP="00243AED">
      <w:pPr>
        <w:pStyle w:val="Mjstyl4"/>
        <w:numPr>
          <w:ilvl w:val="2"/>
          <w:numId w:val="29"/>
        </w:numPr>
        <w:ind w:left="709" w:hanging="709"/>
      </w:pPr>
      <w:r>
        <w:t xml:space="preserve">Pověřená osoba nesmí být ve vztahu k </w:t>
      </w:r>
      <w:r w:rsidRPr="00A407EB">
        <w:t xml:space="preserve">zakázce a </w:t>
      </w:r>
      <w:r>
        <w:t>uchazečům podjatá a musí zachovávat mlčenlivost o skutečnostech</w:t>
      </w:r>
      <w:r w:rsidRPr="000F1B70">
        <w:t>, které se dověděla v</w:t>
      </w:r>
      <w:r>
        <w:t xml:space="preserve"> celém </w:t>
      </w:r>
      <w:r w:rsidRPr="000F1B70">
        <w:t>průběhu hodnocení jednotlivých nabídek</w:t>
      </w:r>
      <w:r>
        <w:t xml:space="preserve"> (tzn. v procesu kontroly úplnosti, posouzení a hodnocení nabídek)</w:t>
      </w:r>
      <w:r w:rsidRPr="000F1B70">
        <w:t xml:space="preserve">. Proto před zahájením hodnocení jednotlivých nabídek musí potvrdit svoji nepodjatost a </w:t>
      </w:r>
      <w:r>
        <w:t xml:space="preserve">převzetí závazku </w:t>
      </w:r>
      <w:r w:rsidRPr="000F1B70">
        <w:t>mlčenlivost</w:t>
      </w:r>
      <w:r>
        <w:t xml:space="preserve">i </w:t>
      </w:r>
      <w:r w:rsidRPr="000F1B70">
        <w:t xml:space="preserve">formou </w:t>
      </w:r>
      <w:r w:rsidRPr="000F1B70">
        <w:rPr>
          <w:b/>
          <w:bCs/>
        </w:rPr>
        <w:t>čestného prohlášení</w:t>
      </w:r>
      <w:r w:rsidRPr="000F1B70">
        <w:t>.</w:t>
      </w:r>
    </w:p>
    <w:p w:rsidR="005074A1" w:rsidRDefault="005074A1" w:rsidP="00243AED">
      <w:pPr>
        <w:pStyle w:val="Mjstyl4"/>
        <w:numPr>
          <w:ilvl w:val="2"/>
          <w:numId w:val="29"/>
        </w:numPr>
        <w:ind w:left="709" w:hanging="709"/>
      </w:pPr>
      <w:r w:rsidRPr="000F1B70">
        <w:t xml:space="preserve">O hodnocení pořizuje pověřená osoba </w:t>
      </w:r>
      <w:r w:rsidRPr="000F1B70">
        <w:rPr>
          <w:b/>
          <w:bCs/>
        </w:rPr>
        <w:t>protokol/ zápis</w:t>
      </w:r>
      <w:r w:rsidRPr="000F1B70">
        <w:t xml:space="preserve"> obsahující rozhodné</w:t>
      </w:r>
      <w:r w:rsidRPr="00A407EB">
        <w:t xml:space="preserve"> </w:t>
      </w:r>
      <w:r>
        <w:t>skutečnosti týkající se hodnocení nabídek</w:t>
      </w:r>
      <w:r w:rsidRPr="00A407EB">
        <w:t>, tzn. minimálně</w:t>
      </w:r>
      <w:r>
        <w:t>:</w:t>
      </w:r>
    </w:p>
    <w:p w:rsidR="005074A1" w:rsidRDefault="005074A1" w:rsidP="00243AED">
      <w:pPr>
        <w:pStyle w:val="Zkladntextodsazen"/>
        <w:numPr>
          <w:ilvl w:val="0"/>
          <w:numId w:val="10"/>
        </w:numPr>
        <w:tabs>
          <w:tab w:val="clear" w:pos="1800"/>
        </w:tabs>
        <w:ind w:left="993" w:hanging="283"/>
        <w:jc w:val="both"/>
        <w:rPr>
          <w:rFonts w:ascii="Arial" w:hAnsi="Arial" w:cs="Arial"/>
          <w:color w:val="000000"/>
          <w:sz w:val="22"/>
          <w:szCs w:val="22"/>
        </w:rPr>
      </w:pPr>
      <w:r w:rsidRPr="003A189F">
        <w:rPr>
          <w:rFonts w:ascii="Arial" w:hAnsi="Arial" w:cs="Arial"/>
          <w:color w:val="000000"/>
          <w:sz w:val="22"/>
          <w:szCs w:val="22"/>
        </w:rPr>
        <w:t xml:space="preserve">seznam doručených nabídek, včetně identifikačních údajů uchazečů; </w:t>
      </w:r>
    </w:p>
    <w:p w:rsidR="005074A1" w:rsidRDefault="005074A1" w:rsidP="00243AED">
      <w:pPr>
        <w:pStyle w:val="Zkladntextodsazen"/>
        <w:numPr>
          <w:ilvl w:val="0"/>
          <w:numId w:val="10"/>
        </w:numPr>
        <w:tabs>
          <w:tab w:val="clear" w:pos="1800"/>
        </w:tabs>
        <w:ind w:left="993" w:hanging="283"/>
        <w:jc w:val="both"/>
        <w:rPr>
          <w:rFonts w:ascii="Arial" w:hAnsi="Arial" w:cs="Arial"/>
          <w:color w:val="000000"/>
          <w:sz w:val="22"/>
          <w:szCs w:val="22"/>
        </w:rPr>
      </w:pPr>
      <w:r w:rsidRPr="003A189F">
        <w:rPr>
          <w:rFonts w:ascii="Arial" w:hAnsi="Arial" w:cs="Arial"/>
          <w:color w:val="000000"/>
          <w:sz w:val="22"/>
          <w:szCs w:val="22"/>
        </w:rPr>
        <w:t>seznam uchazečů vyzvaných k doplnění nabídky, pokud byli vyzváni;</w:t>
      </w:r>
    </w:p>
    <w:p w:rsidR="005074A1" w:rsidRDefault="005074A1" w:rsidP="00243AED">
      <w:pPr>
        <w:pStyle w:val="Zkladntextodsazen"/>
        <w:numPr>
          <w:ilvl w:val="0"/>
          <w:numId w:val="10"/>
        </w:numPr>
        <w:tabs>
          <w:tab w:val="clear" w:pos="1800"/>
        </w:tabs>
        <w:ind w:left="993" w:hanging="283"/>
        <w:jc w:val="both"/>
        <w:rPr>
          <w:rFonts w:ascii="Arial" w:hAnsi="Arial" w:cs="Arial"/>
          <w:color w:val="000000"/>
          <w:sz w:val="22"/>
          <w:szCs w:val="22"/>
        </w:rPr>
      </w:pPr>
      <w:r w:rsidRPr="003A189F">
        <w:rPr>
          <w:rFonts w:ascii="Arial" w:hAnsi="Arial" w:cs="Arial"/>
          <w:color w:val="000000"/>
          <w:sz w:val="22"/>
          <w:szCs w:val="22"/>
        </w:rPr>
        <w:t xml:space="preserve">seznam posouzených a vyřazených nabídek a zdůvodnění vyřazení nabídek, pokud byly nějaké nabídky vyřazeny; </w:t>
      </w:r>
    </w:p>
    <w:p w:rsidR="005074A1" w:rsidRDefault="005074A1" w:rsidP="00243AED">
      <w:pPr>
        <w:pStyle w:val="Zkladntextodsazen"/>
        <w:numPr>
          <w:ilvl w:val="0"/>
          <w:numId w:val="10"/>
        </w:numPr>
        <w:tabs>
          <w:tab w:val="clear" w:pos="1800"/>
        </w:tabs>
        <w:ind w:left="993" w:hanging="283"/>
        <w:jc w:val="both"/>
        <w:rPr>
          <w:rFonts w:ascii="Arial" w:hAnsi="Arial" w:cs="Arial"/>
          <w:color w:val="000000"/>
          <w:sz w:val="22"/>
          <w:szCs w:val="22"/>
        </w:rPr>
      </w:pPr>
      <w:r w:rsidRPr="003A189F">
        <w:rPr>
          <w:rFonts w:ascii="Arial" w:hAnsi="Arial" w:cs="Arial"/>
          <w:color w:val="000000"/>
          <w:sz w:val="22"/>
          <w:szCs w:val="22"/>
        </w:rPr>
        <w:t xml:space="preserve">popis způsobu hodnocení nabídek; </w:t>
      </w:r>
    </w:p>
    <w:p w:rsidR="005074A1" w:rsidRDefault="005074A1" w:rsidP="00243AED">
      <w:pPr>
        <w:pStyle w:val="Zkladntextodsazen"/>
        <w:numPr>
          <w:ilvl w:val="0"/>
          <w:numId w:val="10"/>
        </w:numPr>
        <w:tabs>
          <w:tab w:val="clear" w:pos="1800"/>
        </w:tabs>
        <w:ind w:left="993" w:hanging="283"/>
        <w:jc w:val="both"/>
        <w:rPr>
          <w:rFonts w:ascii="Arial" w:hAnsi="Arial" w:cs="Arial"/>
          <w:color w:val="000000"/>
          <w:sz w:val="22"/>
          <w:szCs w:val="22"/>
        </w:rPr>
      </w:pPr>
      <w:r w:rsidRPr="003A189F">
        <w:rPr>
          <w:rFonts w:ascii="Arial" w:hAnsi="Arial" w:cs="Arial"/>
          <w:color w:val="000000"/>
          <w:sz w:val="22"/>
          <w:szCs w:val="22"/>
        </w:rPr>
        <w:t xml:space="preserve">výsledek hodnocení. </w:t>
      </w:r>
    </w:p>
    <w:p w:rsidR="005074A1" w:rsidRDefault="005074A1" w:rsidP="00243AED">
      <w:pPr>
        <w:pStyle w:val="Mjstyl4"/>
        <w:numPr>
          <w:ilvl w:val="0"/>
          <w:numId w:val="0"/>
        </w:numPr>
        <w:ind w:left="709"/>
      </w:pPr>
      <w:r w:rsidRPr="000F1B70">
        <w:lastRenderedPageBreak/>
        <w:t xml:space="preserve">Přílohu protokolu/ zápisu tvoří čestné prohlášení o nepodjatosti a mlčenlivosti podepsané pověřenou osobou, která prováděla hodnocení jednotlivých nabídek. Protokol/ zápis podepsaný pověřenou osobou provádějící hodnocení nabídek je předložen zadavateli. </w:t>
      </w:r>
      <w:r w:rsidRPr="007576A8">
        <w:rPr>
          <w:b/>
          <w:bCs/>
        </w:rPr>
        <w:t>Zadavatel rozhodne o výběru dodavatele</w:t>
      </w:r>
      <w:r w:rsidRPr="007576A8">
        <w:t xml:space="preserve"> </w:t>
      </w:r>
      <w:r w:rsidRPr="007576A8">
        <w:rPr>
          <w:b/>
          <w:bCs/>
        </w:rPr>
        <w:t>samostatným písemným rozhodnutím podle výsledku hodnocení nabídek nebo</w:t>
      </w:r>
      <w:r w:rsidRPr="007576A8">
        <w:t xml:space="preserve"> </w:t>
      </w:r>
      <w:r w:rsidRPr="007576A8">
        <w:rPr>
          <w:b/>
          <w:bCs/>
        </w:rPr>
        <w:t>podpisem zadavatele na protokolu/ zápisu a souhlasem s výsledkem hodnocení</w:t>
      </w:r>
      <w:r w:rsidRPr="000F1B70">
        <w:t xml:space="preserve"> </w:t>
      </w:r>
    </w:p>
    <w:p w:rsidR="005074A1" w:rsidRPr="000F1B70" w:rsidRDefault="005074A1" w:rsidP="00243AED">
      <w:pPr>
        <w:pStyle w:val="Mjstyl4"/>
        <w:numPr>
          <w:ilvl w:val="0"/>
          <w:numId w:val="0"/>
        </w:numPr>
        <w:ind w:left="709"/>
        <w:rPr>
          <w:b/>
          <w:bCs/>
        </w:rPr>
      </w:pPr>
    </w:p>
    <w:p w:rsidR="005074A1" w:rsidRPr="00A407EB" w:rsidRDefault="0086110B" w:rsidP="00243AED">
      <w:pPr>
        <w:pStyle w:val="Mjstyl3"/>
        <w:keepNext/>
        <w:keepLines/>
        <w:numPr>
          <w:ilvl w:val="1"/>
          <w:numId w:val="28"/>
        </w:numPr>
      </w:pPr>
      <w:bookmarkStart w:id="168" w:name="_Toc328471073"/>
      <w:r w:rsidRPr="0086110B">
        <w:rPr>
          <w:bCs w:val="0"/>
        </w:rPr>
        <w:t>Hodnocení nabídek prováděné hodnotící komisí</w:t>
      </w:r>
      <w:r w:rsidR="005074A1">
        <w:rPr>
          <w:b w:val="0"/>
          <w:bCs w:val="0"/>
        </w:rPr>
        <w:t xml:space="preserve"> </w:t>
      </w:r>
      <w:r w:rsidR="005074A1" w:rsidRPr="000F1B70">
        <w:t>(</w:t>
      </w:r>
      <w:r w:rsidR="005074A1">
        <w:t>ad.</w:t>
      </w:r>
      <w:r w:rsidR="005074A1" w:rsidRPr="000F1B70">
        <w:t xml:space="preserve"> </w:t>
      </w:r>
      <w:r w:rsidR="005074A1">
        <w:t>5</w:t>
      </w:r>
      <w:r w:rsidR="005074A1" w:rsidRPr="000F1B70">
        <w:t xml:space="preserve">.1.1. písm. </w:t>
      </w:r>
      <w:r w:rsidR="005074A1">
        <w:t>b</w:t>
      </w:r>
      <w:r w:rsidR="005074A1" w:rsidRPr="000F1B70">
        <w:t>)</w:t>
      </w:r>
      <w:r w:rsidR="005074A1">
        <w:t>)</w:t>
      </w:r>
      <w:bookmarkEnd w:id="168"/>
    </w:p>
    <w:p w:rsidR="005074A1" w:rsidRPr="000F1B70" w:rsidRDefault="005074A1" w:rsidP="00243AED">
      <w:pPr>
        <w:pStyle w:val="Odstavecseseznamem"/>
        <w:keepNext/>
        <w:keepLines/>
        <w:numPr>
          <w:ilvl w:val="1"/>
          <w:numId w:val="29"/>
        </w:numPr>
        <w:spacing w:after="120"/>
        <w:jc w:val="both"/>
        <w:rPr>
          <w:rFonts w:ascii="Arial" w:hAnsi="Arial" w:cs="Arial"/>
          <w:vanish/>
          <w:sz w:val="22"/>
          <w:szCs w:val="22"/>
        </w:rPr>
      </w:pPr>
    </w:p>
    <w:p w:rsidR="005074A1" w:rsidRDefault="005074A1" w:rsidP="00243AED">
      <w:pPr>
        <w:pStyle w:val="Mjstyl4"/>
        <w:keepNext/>
        <w:keepLines/>
        <w:numPr>
          <w:ilvl w:val="2"/>
          <w:numId w:val="29"/>
        </w:numPr>
        <w:ind w:left="709" w:hanging="709"/>
      </w:pPr>
      <w:r w:rsidRPr="007576A8">
        <w:t>Zadavatel jmenuje</w:t>
      </w:r>
      <w:r>
        <w:t xml:space="preserve"> </w:t>
      </w:r>
      <w:r w:rsidRPr="007576A8">
        <w:t xml:space="preserve">hodnotící komisi k provedení hodnocení nabídek dle bodů </w:t>
      </w:r>
      <w:r>
        <w:t>5</w:t>
      </w:r>
      <w:r w:rsidRPr="007576A8">
        <w:t>.3.</w:t>
      </w:r>
      <w:r>
        <w:t>3</w:t>
      </w:r>
      <w:r w:rsidRPr="007576A8">
        <w:t xml:space="preserve"> až </w:t>
      </w:r>
      <w:r>
        <w:t>5</w:t>
      </w:r>
      <w:r w:rsidRPr="007576A8">
        <w:t>.3.8.</w:t>
      </w:r>
    </w:p>
    <w:p w:rsidR="005074A1" w:rsidRPr="006F033E" w:rsidRDefault="005074A1" w:rsidP="00243AED">
      <w:pPr>
        <w:pStyle w:val="Mjstyl4"/>
        <w:numPr>
          <w:ilvl w:val="2"/>
          <w:numId w:val="29"/>
        </w:numPr>
        <w:ind w:left="709" w:hanging="709"/>
      </w:pPr>
      <w:r w:rsidRPr="006F033E">
        <w:t xml:space="preserve">Minimální počet členů </w:t>
      </w:r>
      <w:r w:rsidRPr="00732322">
        <w:t xml:space="preserve">hodnotící komise je stanoven na základě předpokládané výše hodnoty zakázky, viz </w:t>
      </w:r>
      <w:r>
        <w:t>Postupy</w:t>
      </w:r>
      <w:r w:rsidRPr="00732322">
        <w:t>. Doporučujeme, aby alespoň jeden z členů hodnotící komise měl odbornou kvalifikaci nebo odborné zkušenosti odpovídající povaze předmětu zakázky. Zadavatel určí vždy</w:t>
      </w:r>
      <w:r w:rsidRPr="006F033E">
        <w:t xml:space="preserve"> minimálně jednoho náhradníka, pro případ nepřítomnosti některého z členů hodnotící komise. </w:t>
      </w:r>
    </w:p>
    <w:p w:rsidR="005074A1" w:rsidRPr="00E67890" w:rsidRDefault="005074A1" w:rsidP="00243AED">
      <w:pPr>
        <w:pStyle w:val="Mjstyl4"/>
        <w:numPr>
          <w:ilvl w:val="2"/>
          <w:numId w:val="29"/>
        </w:numPr>
        <w:ind w:left="709" w:hanging="709"/>
      </w:pPr>
      <w:r w:rsidRPr="00A407EB">
        <w:t xml:space="preserve">Členové hodnotící komise </w:t>
      </w:r>
      <w:r>
        <w:t xml:space="preserve">nesmí být ve vztahu k </w:t>
      </w:r>
      <w:r w:rsidRPr="00A407EB">
        <w:t xml:space="preserve">zakázce a </w:t>
      </w:r>
      <w:r>
        <w:t>uchazečům podjatí a musí zachovávat mlčenlivost o skutečnostech, které se dověděli v souvislosti se svou činností v hodnotící komisi. K</w:t>
      </w:r>
      <w:r w:rsidRPr="00A407EB">
        <w:t xml:space="preserve">aždý člen proto před zahájením </w:t>
      </w:r>
      <w:r>
        <w:t>jednání</w:t>
      </w:r>
      <w:r w:rsidRPr="00A407EB">
        <w:t xml:space="preserve"> musí </w:t>
      </w:r>
      <w:r w:rsidRPr="00E67890">
        <w:t xml:space="preserve">potvrdit svoji nepodjatost a </w:t>
      </w:r>
      <w:r>
        <w:t xml:space="preserve">převzetí závazku </w:t>
      </w:r>
      <w:r w:rsidRPr="00E67890">
        <w:t>mlčenlivost</w:t>
      </w:r>
      <w:r>
        <w:t>i</w:t>
      </w:r>
      <w:r w:rsidRPr="00E67890">
        <w:t xml:space="preserve"> formou </w:t>
      </w:r>
      <w:r w:rsidRPr="00E67890">
        <w:rPr>
          <w:b/>
          <w:bCs/>
        </w:rPr>
        <w:t>čestného prohlášení</w:t>
      </w:r>
      <w:r w:rsidRPr="00E67890">
        <w:t>.</w:t>
      </w:r>
    </w:p>
    <w:p w:rsidR="005074A1" w:rsidRPr="00A407EB" w:rsidRDefault="005074A1" w:rsidP="00243AED">
      <w:pPr>
        <w:pStyle w:val="Mjstyl4"/>
        <w:keepNext/>
        <w:keepLines/>
        <w:numPr>
          <w:ilvl w:val="2"/>
          <w:numId w:val="29"/>
        </w:numPr>
        <w:ind w:left="709" w:hanging="709"/>
      </w:pPr>
      <w:r>
        <w:t>Po uplynutí lhůty pro podání nabídek provede komise</w:t>
      </w:r>
      <w:r w:rsidRPr="00A407EB">
        <w:t xml:space="preserve"> </w:t>
      </w:r>
      <w:r w:rsidRPr="000F1B70">
        <w:rPr>
          <w:i/>
          <w:iCs/>
        </w:rPr>
        <w:t>kontrol</w:t>
      </w:r>
      <w:r>
        <w:rPr>
          <w:i/>
          <w:iCs/>
        </w:rPr>
        <w:t>u</w:t>
      </w:r>
      <w:r w:rsidRPr="000F1B70">
        <w:rPr>
          <w:i/>
          <w:iCs/>
        </w:rPr>
        <w:t xml:space="preserve"> úplnosti nabídek</w:t>
      </w:r>
      <w:r w:rsidRPr="007576A8">
        <w:rPr>
          <w:i/>
          <w:iCs/>
        </w:rPr>
        <w:t xml:space="preserve">, </w:t>
      </w:r>
      <w:r w:rsidRPr="007576A8">
        <w:t>tedy zda je nabídka podána v požadovaném jazyku a zda je návrh smlouvy podepsán osobou oprávněnou jednat jménem či za uchazeče.</w:t>
      </w:r>
      <w:r w:rsidRPr="00A407EB">
        <w:t xml:space="preserve"> Pokud nabídka nesplňuje </w:t>
      </w:r>
      <w:r>
        <w:t>výše uvedené náležitosti</w:t>
      </w:r>
      <w:r w:rsidRPr="00A407EB">
        <w:t>, jedná se o nabídku neúplnou</w:t>
      </w:r>
      <w:r>
        <w:rPr>
          <w:rStyle w:val="Znakapoznpodarou"/>
        </w:rPr>
        <w:footnoteReference w:id="17"/>
      </w:r>
      <w:r w:rsidRPr="00A407EB">
        <w:t>.</w:t>
      </w:r>
      <w:r>
        <w:t xml:space="preserve"> J</w:t>
      </w:r>
      <w:r w:rsidRPr="00102497">
        <w:t xml:space="preserve">estliže je nabídka </w:t>
      </w:r>
      <w:r>
        <w:t xml:space="preserve">shledána jako </w:t>
      </w:r>
      <w:r w:rsidRPr="00102497">
        <w:t xml:space="preserve">neúplná, </w:t>
      </w:r>
      <w:r w:rsidRPr="00B35A02">
        <w:t xml:space="preserve">může </w:t>
      </w:r>
      <w:r>
        <w:t>komise</w:t>
      </w:r>
      <w:r w:rsidRPr="00B35A02">
        <w:t xml:space="preserve"> za předpokladu dodržení principů podle článku </w:t>
      </w:r>
      <w:r>
        <w:t>2</w:t>
      </w:r>
      <w:r w:rsidRPr="00B35A02">
        <w:t xml:space="preserve"> požádat uchazeče o její doplnění v dodatečné lhůtě</w:t>
      </w:r>
      <w:r w:rsidRPr="00B35A02">
        <w:rPr>
          <w:rStyle w:val="Znakapoznpodarou"/>
        </w:rPr>
        <w:footnoteReference w:id="18"/>
      </w:r>
      <w:r w:rsidRPr="00B35A02">
        <w:t xml:space="preserve">. V případě, že uchazeč na výzvu k doplnění nereaguje dle požadavků </w:t>
      </w:r>
      <w:r>
        <w:t>komise</w:t>
      </w:r>
      <w:r w:rsidRPr="00B35A02">
        <w:t xml:space="preserve"> do uplynutí dodatečné lhůty, </w:t>
      </w:r>
      <w:r>
        <w:t>musí být komisí tato nabídka vyloučena z dalšího řízení</w:t>
      </w:r>
      <w:r w:rsidRPr="00102497">
        <w:t xml:space="preserve"> a nesmí být ani základem pro uzavření smlouvy. O této skutečnosti vyrozumí </w:t>
      </w:r>
      <w:r>
        <w:t>komise</w:t>
      </w:r>
      <w:r w:rsidRPr="00102497">
        <w:t xml:space="preserve"> </w:t>
      </w:r>
      <w:r>
        <w:t xml:space="preserve">bez zbytečného odkladu </w:t>
      </w:r>
      <w:r w:rsidRPr="00102497">
        <w:t>dopisem nebo elektronicky uchazeče, který nabídku podal.</w:t>
      </w:r>
    </w:p>
    <w:p w:rsidR="005074A1" w:rsidRPr="00A407EB" w:rsidRDefault="005074A1" w:rsidP="00243AED">
      <w:pPr>
        <w:pStyle w:val="Mjstyl4"/>
        <w:numPr>
          <w:ilvl w:val="2"/>
          <w:numId w:val="29"/>
        </w:numPr>
      </w:pPr>
      <w:r w:rsidRPr="00A407EB">
        <w:t xml:space="preserve">Nabídky, které byly doručeny včas a jsou úplné z hlediska požadavků zadavatele, postupují do fáze </w:t>
      </w:r>
      <w:r w:rsidRPr="00AD0EE7">
        <w:rPr>
          <w:i/>
          <w:iCs/>
        </w:rPr>
        <w:t>posouzení a</w:t>
      </w:r>
      <w:r>
        <w:t xml:space="preserve"> </w:t>
      </w:r>
      <w:r w:rsidRPr="00A407EB">
        <w:rPr>
          <w:i/>
          <w:iCs/>
        </w:rPr>
        <w:t>hodnocení jednotlivých nabídek</w:t>
      </w:r>
      <w:r w:rsidRPr="00A407EB">
        <w:t xml:space="preserve">. </w:t>
      </w:r>
      <w:r>
        <w:t xml:space="preserve">Nabídky jsou posuzovány z hlediska přijatelnosti nabídky, tzn. z hlediska splnění požadavků zadavatele uvedených v </w:t>
      </w:r>
      <w:r w:rsidRPr="00A407EB">
        <w:t xml:space="preserve">oznámení o zahájení </w:t>
      </w:r>
      <w:r>
        <w:t>výběrového</w:t>
      </w:r>
      <w:r w:rsidRPr="00A407EB">
        <w:t xml:space="preserve"> řízení, resp. výzvě, příp. zadávací dokumentaci. </w:t>
      </w:r>
      <w:r w:rsidRPr="007576A8">
        <w:t xml:space="preserve">Jestliže je nabídka shledána jako nejasná nebo neúplná, může komise za předpokladu dodržení principů podle článku </w:t>
      </w:r>
      <w:r>
        <w:t>2</w:t>
      </w:r>
      <w:r w:rsidRPr="007576A8">
        <w:t xml:space="preserve"> požádat uchazeče o písemné vysvětlení nabídky, případně o její doplnění v dodatečné lhůtě</w:t>
      </w:r>
      <w:r w:rsidRPr="007576A8">
        <w:rPr>
          <w:rStyle w:val="Znakapoznpodarou"/>
        </w:rPr>
        <w:footnoteReference w:id="19"/>
      </w:r>
      <w:r w:rsidRPr="007576A8">
        <w:t xml:space="preserve">. Takto nelze ale doplňovat či měnit nabízené plnění, nabídkovou cenu nebo skutečnosti rozhodné pro hodnocení. V případě, že uchazeč na výzvu k doplnění nereaguje dle požadavků </w:t>
      </w:r>
      <w:r>
        <w:t>komise</w:t>
      </w:r>
      <w:r w:rsidRPr="007576A8">
        <w:t xml:space="preserve"> do uplynutí dodatečné lhůty, musí být komisí tato nabídka vyřazena</w:t>
      </w:r>
      <w:r>
        <w:t xml:space="preserve"> z dalšího řízení</w:t>
      </w:r>
      <w:r w:rsidRPr="00102497">
        <w:t xml:space="preserve"> a nesmí být an</w:t>
      </w:r>
      <w:r>
        <w:t xml:space="preserve">i základem pro uzavření smlouvy. </w:t>
      </w:r>
      <w:r w:rsidRPr="00102497">
        <w:t xml:space="preserve">O této skutečnosti vyrozumí </w:t>
      </w:r>
      <w:r>
        <w:t>komise</w:t>
      </w:r>
      <w:r w:rsidRPr="00102497">
        <w:t xml:space="preserve"> dopisem nebo elektronicky uchazeče, který nabídku podal.</w:t>
      </w:r>
      <w:r>
        <w:t xml:space="preserve"> V další fázi následuje </w:t>
      </w:r>
      <w:r w:rsidRPr="00A407EB">
        <w:rPr>
          <w:i/>
          <w:iCs/>
        </w:rPr>
        <w:t>hodnocení jednotlivých nabídek</w:t>
      </w:r>
      <w:r w:rsidRPr="00A407EB">
        <w:t xml:space="preserve">. Hodnocení se provádí pomocí hodnotících kritérií, která byla uvedena v oznámení o zahájení </w:t>
      </w:r>
      <w:r>
        <w:t>výběrového</w:t>
      </w:r>
      <w:r w:rsidRPr="00A407EB">
        <w:t xml:space="preserve"> řízení, resp. výzvě, příp. zadávací dokumentaci. </w:t>
      </w:r>
      <w:ins w:id="169" w:author="DM" w:date="2014-05-26T17:04:00Z">
        <w:r w:rsidR="00EF61B0" w:rsidRPr="00EF61B0">
          <w:t xml:space="preserve">Hodnocení nabídek může být provedeno před jejich posouzením, v takovém případě dojde k posouzení nabídky, která byla podána </w:t>
        </w:r>
        <w:r w:rsidR="00EF61B0" w:rsidRPr="00EF61B0">
          <w:lastRenderedPageBreak/>
          <w:t>uchazečem, se kterým má být uzavřena smlouva. Tuto skutečnost uvede hodnotící komise v protokolu/zápisu dle bodu 7.3.6.</w:t>
        </w:r>
      </w:ins>
    </w:p>
    <w:p w:rsidR="005074A1" w:rsidRDefault="005074A1" w:rsidP="00243AED">
      <w:pPr>
        <w:pStyle w:val="Mjstyl4"/>
        <w:numPr>
          <w:ilvl w:val="2"/>
          <w:numId w:val="29"/>
        </w:numPr>
        <w:ind w:left="709" w:hanging="709"/>
      </w:pPr>
      <w:r w:rsidRPr="00E67890">
        <w:t xml:space="preserve">O jednáních hodnotící komise se pořizuje vždy </w:t>
      </w:r>
      <w:r w:rsidRPr="00E67890">
        <w:rPr>
          <w:b/>
          <w:bCs/>
        </w:rPr>
        <w:t>protokol/zápis</w:t>
      </w:r>
      <w:r w:rsidRPr="00E67890">
        <w:t xml:space="preserve"> obsahující rozhodné </w:t>
      </w:r>
      <w:r>
        <w:t>skutečnosti týkající se hodnocení nabídek,</w:t>
      </w:r>
      <w:r w:rsidRPr="00E67890">
        <w:t xml:space="preserve"> tzn. minimálně:</w:t>
      </w:r>
    </w:p>
    <w:p w:rsidR="005074A1" w:rsidRDefault="005074A1" w:rsidP="00243AED">
      <w:pPr>
        <w:pStyle w:val="Zkladntextodsazen"/>
        <w:numPr>
          <w:ilvl w:val="0"/>
          <w:numId w:val="10"/>
        </w:numPr>
        <w:tabs>
          <w:tab w:val="clear" w:pos="1800"/>
        </w:tabs>
        <w:ind w:left="993" w:hanging="283"/>
        <w:jc w:val="both"/>
        <w:rPr>
          <w:color w:val="000000"/>
        </w:rPr>
      </w:pPr>
      <w:r w:rsidRPr="003A189F">
        <w:rPr>
          <w:rFonts w:ascii="Arial" w:hAnsi="Arial" w:cs="Arial"/>
          <w:color w:val="000000"/>
          <w:sz w:val="22"/>
          <w:szCs w:val="22"/>
        </w:rPr>
        <w:t>seznam doručených nabídek, včetně identifikačních údajů uchazečů;</w:t>
      </w:r>
    </w:p>
    <w:p w:rsidR="005074A1" w:rsidRDefault="005074A1" w:rsidP="00243AED">
      <w:pPr>
        <w:pStyle w:val="Zkladntextodsazen"/>
        <w:numPr>
          <w:ilvl w:val="0"/>
          <w:numId w:val="10"/>
        </w:numPr>
        <w:tabs>
          <w:tab w:val="clear" w:pos="1800"/>
        </w:tabs>
        <w:ind w:left="993" w:hanging="283"/>
        <w:jc w:val="both"/>
        <w:rPr>
          <w:color w:val="000000"/>
        </w:rPr>
      </w:pPr>
      <w:r w:rsidRPr="003A189F">
        <w:rPr>
          <w:rFonts w:ascii="Arial" w:hAnsi="Arial" w:cs="Arial"/>
          <w:color w:val="000000"/>
          <w:sz w:val="22"/>
          <w:szCs w:val="22"/>
        </w:rPr>
        <w:t>seznam uchazečů vyzvaných k doplnění nabídky, pokud byli vyzváni;</w:t>
      </w:r>
    </w:p>
    <w:p w:rsidR="005074A1" w:rsidRDefault="005074A1" w:rsidP="00243AED">
      <w:pPr>
        <w:pStyle w:val="Zkladntextodsazen"/>
        <w:numPr>
          <w:ilvl w:val="0"/>
          <w:numId w:val="10"/>
        </w:numPr>
        <w:tabs>
          <w:tab w:val="clear" w:pos="1800"/>
        </w:tabs>
        <w:ind w:left="993" w:hanging="283"/>
        <w:jc w:val="both"/>
        <w:rPr>
          <w:color w:val="000000"/>
        </w:rPr>
      </w:pPr>
      <w:r w:rsidRPr="003A189F">
        <w:rPr>
          <w:rFonts w:ascii="Arial" w:hAnsi="Arial" w:cs="Arial"/>
          <w:color w:val="000000"/>
          <w:sz w:val="22"/>
          <w:szCs w:val="22"/>
        </w:rPr>
        <w:t>seznam posouzených a vyřazených nabídek a zdůvodnění vyřazení nabídek, pokud byly nějaké nabídky vyřazeny</w:t>
      </w:r>
      <w:r>
        <w:rPr>
          <w:rFonts w:ascii="Arial" w:hAnsi="Arial" w:cs="Arial"/>
          <w:color w:val="000000"/>
          <w:sz w:val="22"/>
          <w:szCs w:val="22"/>
        </w:rPr>
        <w:t>;</w:t>
      </w:r>
    </w:p>
    <w:p w:rsidR="005074A1" w:rsidRDefault="005074A1" w:rsidP="00243AED">
      <w:pPr>
        <w:pStyle w:val="Zkladntextodsazen"/>
        <w:numPr>
          <w:ilvl w:val="0"/>
          <w:numId w:val="10"/>
        </w:numPr>
        <w:tabs>
          <w:tab w:val="clear" w:pos="1800"/>
        </w:tabs>
        <w:ind w:left="993" w:hanging="283"/>
        <w:jc w:val="both"/>
        <w:rPr>
          <w:color w:val="000000"/>
        </w:rPr>
      </w:pPr>
      <w:r w:rsidRPr="003A189F">
        <w:rPr>
          <w:rFonts w:ascii="Arial" w:hAnsi="Arial" w:cs="Arial"/>
          <w:color w:val="000000"/>
          <w:sz w:val="22"/>
          <w:szCs w:val="22"/>
        </w:rPr>
        <w:t>popis způsobu hodnocení nabídek;</w:t>
      </w:r>
    </w:p>
    <w:p w:rsidR="005074A1" w:rsidRDefault="005074A1" w:rsidP="00243AED">
      <w:pPr>
        <w:pStyle w:val="Zkladntextodsazen"/>
        <w:numPr>
          <w:ilvl w:val="0"/>
          <w:numId w:val="10"/>
        </w:numPr>
        <w:tabs>
          <w:tab w:val="clear" w:pos="1800"/>
        </w:tabs>
        <w:ind w:left="993" w:hanging="283"/>
        <w:jc w:val="both"/>
        <w:rPr>
          <w:color w:val="000000"/>
        </w:rPr>
      </w:pPr>
      <w:r w:rsidRPr="003A189F">
        <w:rPr>
          <w:rFonts w:ascii="Arial" w:hAnsi="Arial" w:cs="Arial"/>
          <w:color w:val="000000"/>
          <w:sz w:val="22"/>
          <w:szCs w:val="22"/>
        </w:rPr>
        <w:t>výsledek hodnocení;</w:t>
      </w:r>
    </w:p>
    <w:p w:rsidR="005074A1" w:rsidRDefault="005074A1" w:rsidP="00243AED">
      <w:pPr>
        <w:pStyle w:val="Zkladntextodsazen"/>
        <w:numPr>
          <w:ilvl w:val="0"/>
          <w:numId w:val="10"/>
        </w:numPr>
        <w:tabs>
          <w:tab w:val="clear" w:pos="1800"/>
        </w:tabs>
        <w:ind w:left="993" w:hanging="283"/>
        <w:jc w:val="both"/>
        <w:rPr>
          <w:color w:val="000000"/>
        </w:rPr>
      </w:pPr>
      <w:r w:rsidRPr="003A189F">
        <w:rPr>
          <w:rFonts w:ascii="Arial" w:hAnsi="Arial" w:cs="Arial"/>
          <w:color w:val="000000"/>
          <w:sz w:val="22"/>
          <w:szCs w:val="22"/>
        </w:rPr>
        <w:t>údaj o složení hodnotící komise.</w:t>
      </w:r>
    </w:p>
    <w:p w:rsidR="005074A1" w:rsidRPr="00A407EB" w:rsidRDefault="005074A1" w:rsidP="00243AED">
      <w:pPr>
        <w:pStyle w:val="Mjstyl4"/>
        <w:numPr>
          <w:ilvl w:val="2"/>
          <w:numId w:val="29"/>
        </w:numPr>
        <w:ind w:left="709" w:hanging="709"/>
      </w:pPr>
      <w:r>
        <w:t>Protokol / zápis vždy</w:t>
      </w:r>
      <w:r w:rsidRPr="00A407EB">
        <w:t xml:space="preserve"> podepisují všichni </w:t>
      </w:r>
      <w:r>
        <w:t xml:space="preserve">přítomní </w:t>
      </w:r>
      <w:r w:rsidRPr="00A407EB">
        <w:t xml:space="preserve">členové </w:t>
      </w:r>
      <w:r>
        <w:t>hodnotící komise</w:t>
      </w:r>
      <w:r w:rsidRPr="00A407EB">
        <w:t xml:space="preserve">. </w:t>
      </w:r>
      <w:r>
        <w:t>Přílohu protokolu/ zápisu budou tvořit čestná prohlášení o nepodjatosti a mlčenlivosti podepsaná všemi zúčastněnými členy hodnotící komise. N</w:t>
      </w:r>
      <w:r w:rsidRPr="00A407EB">
        <w:t>ení-li stanoveno zad</w:t>
      </w:r>
      <w:r>
        <w:t>avatelem</w:t>
      </w:r>
      <w:r w:rsidRPr="00A407EB">
        <w:t xml:space="preserve"> jinak, j</w:t>
      </w:r>
      <w:r>
        <w:t>e hodnotící komise</w:t>
      </w:r>
      <w:r w:rsidRPr="00A407EB" w:rsidDel="007C2A5E">
        <w:t xml:space="preserve"> </w:t>
      </w:r>
      <w:r w:rsidRPr="00A407EB">
        <w:t xml:space="preserve">usnášeníschopná, je-li přítomna nadpoloviční většina řádně </w:t>
      </w:r>
      <w:r>
        <w:t xml:space="preserve">jmenovaných </w:t>
      </w:r>
      <w:r w:rsidRPr="00A407EB">
        <w:t>členů, popř. náhradníků, a rozhoduje na principu většiny</w:t>
      </w:r>
      <w:r>
        <w:t xml:space="preserve"> přítomných</w:t>
      </w:r>
      <w:r w:rsidRPr="00A407EB">
        <w:t>.</w:t>
      </w:r>
    </w:p>
    <w:p w:rsidR="005074A1" w:rsidRDefault="005074A1" w:rsidP="00243AED">
      <w:pPr>
        <w:pStyle w:val="Mjstyl4"/>
        <w:numPr>
          <w:ilvl w:val="2"/>
          <w:numId w:val="29"/>
        </w:numPr>
        <w:ind w:left="709" w:hanging="709"/>
      </w:pPr>
      <w:r>
        <w:t>Protokol/ z</w:t>
      </w:r>
      <w:r w:rsidRPr="00A407EB">
        <w:t xml:space="preserve">ápis </w:t>
      </w:r>
      <w:r>
        <w:t>z jednání hodnotící komise</w:t>
      </w:r>
      <w:r w:rsidRPr="00A407EB">
        <w:t xml:space="preserve"> je </w:t>
      </w:r>
      <w:r>
        <w:t>vždy po jednání komise</w:t>
      </w:r>
      <w:r w:rsidRPr="00A407EB">
        <w:t xml:space="preserve"> předložen </w:t>
      </w:r>
      <w:r>
        <w:t>zadavateli</w:t>
      </w:r>
      <w:r w:rsidRPr="00A407EB">
        <w:t xml:space="preserve">. </w:t>
      </w:r>
      <w:r w:rsidRPr="007576A8">
        <w:rPr>
          <w:b/>
          <w:bCs/>
        </w:rPr>
        <w:t>Zadavatel rozhodne o výběru dodavatele</w:t>
      </w:r>
      <w:r w:rsidRPr="007576A8">
        <w:t xml:space="preserve"> </w:t>
      </w:r>
      <w:r w:rsidRPr="007576A8">
        <w:rPr>
          <w:b/>
          <w:bCs/>
        </w:rPr>
        <w:t>samostatným písemným rozhodnutím podle výsledku hodnocení nabídek nebo</w:t>
      </w:r>
      <w:r w:rsidRPr="007576A8">
        <w:t xml:space="preserve"> </w:t>
      </w:r>
      <w:r w:rsidRPr="007576A8">
        <w:rPr>
          <w:b/>
          <w:bCs/>
        </w:rPr>
        <w:t>podpisem zadavatele na protokolu/ zápisu a souhlasem s výsledkem hodnocení</w:t>
      </w:r>
    </w:p>
    <w:p w:rsidR="005074A1" w:rsidRPr="00E67890" w:rsidRDefault="005074A1" w:rsidP="00243AED">
      <w:pPr>
        <w:pStyle w:val="Mjstyl4"/>
        <w:numPr>
          <w:ilvl w:val="0"/>
          <w:numId w:val="0"/>
        </w:numPr>
      </w:pPr>
    </w:p>
    <w:p w:rsidR="005074A1" w:rsidRPr="00EF61B0" w:rsidRDefault="0086110B" w:rsidP="00243AED">
      <w:pPr>
        <w:pStyle w:val="Mjstyl3"/>
        <w:numPr>
          <w:ilvl w:val="1"/>
          <w:numId w:val="28"/>
        </w:numPr>
      </w:pPr>
      <w:bookmarkStart w:id="170" w:name="_Toc328471074"/>
      <w:r w:rsidRPr="0086110B">
        <w:rPr>
          <w:bCs w:val="0"/>
        </w:rPr>
        <w:t>Společná ustanovení ke způsobu hodnocení nabídek</w:t>
      </w:r>
      <w:bookmarkEnd w:id="170"/>
    </w:p>
    <w:p w:rsidR="005074A1" w:rsidRPr="00E67890" w:rsidRDefault="005074A1" w:rsidP="00243AED">
      <w:pPr>
        <w:pStyle w:val="Odstavecseseznamem"/>
        <w:numPr>
          <w:ilvl w:val="1"/>
          <w:numId w:val="29"/>
        </w:numPr>
        <w:spacing w:after="120"/>
        <w:jc w:val="both"/>
        <w:rPr>
          <w:rFonts w:ascii="Arial" w:hAnsi="Arial" w:cs="Arial"/>
          <w:vanish/>
          <w:sz w:val="22"/>
          <w:szCs w:val="22"/>
        </w:rPr>
      </w:pPr>
    </w:p>
    <w:p w:rsidR="005074A1" w:rsidRDefault="005074A1" w:rsidP="00243AED">
      <w:pPr>
        <w:pStyle w:val="Mjstyl4"/>
        <w:numPr>
          <w:ilvl w:val="2"/>
          <w:numId w:val="29"/>
        </w:numPr>
        <w:ind w:left="709" w:hanging="709"/>
      </w:pPr>
      <w:r>
        <w:t xml:space="preserve">V případě, že zadavatel zahájí výběrové řízení výzvou k podání nabídky konkrétním uchazečům nebo kombinací oznámení o zahájení výběrového řízení a výzvy k podání nabídky, je zadavatel povinen zahrnout do procesu kontroly úplnosti, posouzení a hodnocení i nabídky uchazečů, kteří nebyli zadavatelem vyzváni k podání nabídek a zároveň tyto nabídky byly doručeny ve lhůtě pro podání nabídky a nebyly zadavatelem z výběrového řízení vyřazeny.   </w:t>
      </w:r>
    </w:p>
    <w:p w:rsidR="005074A1" w:rsidRDefault="005074A1" w:rsidP="00243AED">
      <w:pPr>
        <w:pStyle w:val="Mjstyl4"/>
        <w:numPr>
          <w:ilvl w:val="2"/>
          <w:numId w:val="29"/>
        </w:numPr>
        <w:ind w:left="709" w:hanging="709"/>
      </w:pPr>
      <w:r>
        <w:t>V rámci procesu hodnocení je zakázáno omezování počtu uchazečů nebo zájemců losem nebo jakýmkoli jiným způsobem.</w:t>
      </w:r>
    </w:p>
    <w:p w:rsidR="00A503DB" w:rsidRDefault="005074A1">
      <w:pPr>
        <w:pStyle w:val="Mjstyl4"/>
        <w:numPr>
          <w:ilvl w:val="2"/>
          <w:numId w:val="29"/>
        </w:numPr>
        <w:ind w:left="709" w:hanging="709"/>
        <w:rPr>
          <w:del w:id="171" w:author="DM" w:date="2014-05-28T08:11:00Z"/>
        </w:rPr>
      </w:pPr>
      <w:del w:id="172" w:author="DM" w:date="2014-05-28T08:11:00Z">
        <w:r w:rsidDel="007D06F3">
          <w:delText>Zadavatel rozhoduje o výběru nejvhodnější nabídky na základě doporučení pověřené osoby zadavatele, resp. hodnotící komise.</w:delText>
        </w:r>
      </w:del>
    </w:p>
    <w:p w:rsidR="005074A1" w:rsidRDefault="005074A1" w:rsidP="00243AED">
      <w:pPr>
        <w:pStyle w:val="Mjstyl4"/>
        <w:numPr>
          <w:ilvl w:val="2"/>
          <w:numId w:val="29"/>
        </w:numPr>
        <w:ind w:left="709" w:hanging="709"/>
      </w:pPr>
      <w:del w:id="173" w:author="DM" w:date="2014-05-28T08:11:00Z">
        <w:r w:rsidDel="007D06F3">
          <w:delText xml:space="preserve"> </w:delText>
        </w:r>
      </w:del>
      <w:r>
        <w:t>Pro oba způsoby hodnocení dle bodu 5.2 a 5.3 dále platí, že p</w:t>
      </w:r>
      <w:r w:rsidRPr="00A407EB">
        <w:t xml:space="preserve">okud </w:t>
      </w:r>
      <w:r>
        <w:t>zadavatel</w:t>
      </w:r>
      <w:r w:rsidRPr="00A407EB">
        <w:t xml:space="preserve"> </w:t>
      </w:r>
      <w:r>
        <w:t xml:space="preserve">nesouhlasí s postupem pověřené osoby zadavatele, </w:t>
      </w:r>
      <w:r w:rsidRPr="00DB2A20">
        <w:t>resp. hodnotící komise, uvede své rozhodnutí spolu s důvody v protokolu/ zápisu o hodnocení</w:t>
      </w:r>
      <w:r>
        <w:t xml:space="preserve"> nebo v samostatném písemném rozhodnutí</w:t>
      </w:r>
      <w:r w:rsidRPr="00DB2A20">
        <w:t xml:space="preserve"> a</w:t>
      </w:r>
      <w:r>
        <w:t xml:space="preserve"> </w:t>
      </w:r>
      <w:r w:rsidRPr="00DB2A20">
        <w:t>sám, nebo prostřednictvím ustanovení jiné pověřené osoby zadavatele, resp. hodno</w:t>
      </w:r>
      <w:r>
        <w:t xml:space="preserve">tící komise nově posoudí a zhodnotí předložené nabídky. O hodnocení pořizuje protokol/ zápis s podpisem ve stejném rozsahu, jaký je uveden v případě protokolu/ zápisu z hodnocení pověřené osoby zadavatele, resp. jednání komise. </w:t>
      </w:r>
    </w:p>
    <w:p w:rsidR="005074A1" w:rsidRDefault="005074A1" w:rsidP="00243AED">
      <w:pPr>
        <w:pStyle w:val="Mjstyl4"/>
        <w:numPr>
          <w:ilvl w:val="2"/>
          <w:numId w:val="29"/>
        </w:numPr>
        <w:ind w:left="709" w:hanging="709"/>
      </w:pPr>
      <w:r w:rsidRPr="007576A8">
        <w:t>Činí-li hodnotící komise nebo pověřená osoba úkony vůči uchazečům, platí, že tyto úkony činí jménem zadavatele</w:t>
      </w:r>
      <w:r>
        <w:t>.</w:t>
      </w:r>
    </w:p>
    <w:p w:rsidR="005074A1" w:rsidRDefault="005074A1" w:rsidP="00243AED">
      <w:pPr>
        <w:pStyle w:val="Mjstyl4"/>
        <w:numPr>
          <w:ilvl w:val="0"/>
          <w:numId w:val="0"/>
        </w:numPr>
      </w:pPr>
    </w:p>
    <w:p w:rsidR="005074A1" w:rsidRPr="00EF61B0" w:rsidRDefault="0086110B" w:rsidP="00243AED">
      <w:pPr>
        <w:pStyle w:val="Mjstyl2"/>
        <w:numPr>
          <w:ilvl w:val="0"/>
          <w:numId w:val="13"/>
        </w:numPr>
        <w:ind w:left="0" w:firstLine="0"/>
        <w:jc w:val="center"/>
      </w:pPr>
      <w:bookmarkStart w:id="174" w:name="_Toc211932113"/>
      <w:bookmarkStart w:id="175" w:name="_Toc328471075"/>
      <w:r w:rsidRPr="0086110B">
        <w:rPr>
          <w:bCs w:val="0"/>
          <w:smallCaps w:val="0"/>
        </w:rPr>
        <w:t>Smlouva s dodavatelem</w:t>
      </w:r>
      <w:bookmarkEnd w:id="174"/>
      <w:bookmarkEnd w:id="175"/>
    </w:p>
    <w:p w:rsidR="005074A1" w:rsidRPr="00EF61B0" w:rsidRDefault="0086110B" w:rsidP="00243AED">
      <w:pPr>
        <w:pStyle w:val="Mjstyl3"/>
        <w:numPr>
          <w:ilvl w:val="1"/>
          <w:numId w:val="30"/>
        </w:numPr>
        <w:rPr>
          <w:b w:val="0"/>
          <w:bCs w:val="0"/>
        </w:rPr>
      </w:pPr>
      <w:bookmarkStart w:id="176" w:name="_Toc286066083"/>
      <w:bookmarkStart w:id="177" w:name="_Toc286066294"/>
      <w:bookmarkStart w:id="178" w:name="_Toc286066510"/>
      <w:bookmarkStart w:id="179" w:name="_Toc286066982"/>
      <w:bookmarkStart w:id="180" w:name="_Toc286239719"/>
      <w:bookmarkStart w:id="181" w:name="_Toc212001895"/>
      <w:bookmarkStart w:id="182" w:name="_Toc212002200"/>
      <w:bookmarkStart w:id="183" w:name="_Toc214090532"/>
      <w:bookmarkStart w:id="184" w:name="_Toc215308344"/>
      <w:bookmarkStart w:id="185" w:name="_Toc215312451"/>
      <w:bookmarkStart w:id="186" w:name="_Toc215900683"/>
      <w:bookmarkStart w:id="187" w:name="_Toc217555868"/>
      <w:bookmarkStart w:id="188" w:name="_Toc217556207"/>
      <w:bookmarkStart w:id="189" w:name="_Toc286239720"/>
      <w:bookmarkStart w:id="190" w:name="_Toc328041782"/>
      <w:bookmarkStart w:id="191" w:name="_Toc328471076"/>
      <w:bookmarkEnd w:id="176"/>
      <w:bookmarkEnd w:id="177"/>
      <w:bookmarkEnd w:id="178"/>
      <w:bookmarkEnd w:id="179"/>
      <w:bookmarkEnd w:id="180"/>
      <w:r w:rsidRPr="0086110B">
        <w:rPr>
          <w:b w:val="0"/>
          <w:color w:val="000000"/>
        </w:rPr>
        <w:t xml:space="preserve">V případě uzavírání smlouvy platí, že zadavatel je </w:t>
      </w:r>
      <w:r w:rsidR="005074A1" w:rsidRPr="00EF61B0">
        <w:rPr>
          <w:b w:val="0"/>
          <w:bCs w:val="0"/>
          <w:color w:val="000000"/>
        </w:rPr>
        <w:t>oprávněn uzavřít</w:t>
      </w:r>
      <w:r w:rsidRPr="0086110B">
        <w:rPr>
          <w:b w:val="0"/>
          <w:color w:val="000000"/>
        </w:rPr>
        <w:t xml:space="preserve"> smlouvu pouze</w:t>
      </w:r>
      <w:r w:rsidRPr="0086110B">
        <w:rPr>
          <w:b w:val="0"/>
        </w:rPr>
        <w:t xml:space="preserve"> s uchazečem, který podal vítěznou nabídku (dále jen „vybraný uchazeč“). V případě, že </w:t>
      </w:r>
      <w:r w:rsidRPr="0086110B">
        <w:rPr>
          <w:b w:val="0"/>
        </w:rPr>
        <w:lastRenderedPageBreak/>
        <w:t>vybraný uchazeč odmítne uzavřít smlouvu se zadavatelem nebo mu neposkytne dostatečnou součinnost</w:t>
      </w:r>
      <w:del w:id="192" w:author="DM" w:date="2014-05-26T17:08:00Z">
        <w:r w:rsidRPr="0086110B">
          <w:rPr>
            <w:rFonts w:ascii="Helvetica" w:hAnsi="Helvetica" w:cs="Helvetica"/>
            <w:b w:val="0"/>
            <w:vertAlign w:val="superscript"/>
          </w:rPr>
          <w:footnoteReference w:id="20"/>
        </w:r>
      </w:del>
      <w:r w:rsidRPr="0086110B">
        <w:rPr>
          <w:b w:val="0"/>
        </w:rPr>
        <w:t xml:space="preserve"> ve lhůtě 15 </w:t>
      </w:r>
      <w:ins w:id="195" w:author="DM" w:date="2014-05-26T17:07:00Z">
        <w:r w:rsidR="004B0EFA">
          <w:rPr>
            <w:b w:val="0"/>
          </w:rPr>
          <w:t xml:space="preserve">kalendářních </w:t>
        </w:r>
      </w:ins>
      <w:r w:rsidRPr="0086110B">
        <w:rPr>
          <w:b w:val="0"/>
        </w:rPr>
        <w:t xml:space="preserve">dní od dne odeslání oznámení o výsledku výběrového řízení, může uzavřít zadavatel smlouvu s uchazečem, který se umístil jako druhý v pořadí. Postup dle předchozí věty může zadavatel opakovat pro uchazeče, který se umístil na třetím místě v pořadí. Smlouva musí být uzavřena ve shodě s podmínkami výběrového řízení a vybranou nabídkou. </w:t>
      </w:r>
      <w:ins w:id="196" w:author="DM" w:date="2014-05-26T17:08:00Z">
        <w:r w:rsidR="004B0EFA" w:rsidRPr="004B0EFA">
          <w:rPr>
            <w:b w:val="0"/>
          </w:rPr>
          <w:t>Za nedostatečnou součinnost je považována skutečnost, kdy vybraný uchazeč nereaguje žádným způsobem (tzn. listinně nebo elektronicky) na výzvy zadavatele</w:t>
        </w:r>
        <w:r w:rsidR="004B0EFA">
          <w:rPr>
            <w:b w:val="0"/>
          </w:rPr>
          <w:t xml:space="preserve">. </w:t>
        </w:r>
      </w:ins>
      <w:r w:rsidRPr="0086110B">
        <w:rPr>
          <w:b w:val="0"/>
        </w:rPr>
        <w:t>Odmítnutí uzavření smlouvy uchazečem musí být dokladováno písemnou formou. V případě, že uchazeč neposkytl zadavateli dostatečnou součinnost, doloží zadavatel tuto skutečnost písemně formou čestného prohlášení.</w:t>
      </w:r>
      <w:bookmarkEnd w:id="181"/>
      <w:bookmarkEnd w:id="182"/>
      <w:bookmarkEnd w:id="183"/>
      <w:bookmarkEnd w:id="184"/>
      <w:bookmarkEnd w:id="185"/>
      <w:bookmarkEnd w:id="186"/>
      <w:bookmarkEnd w:id="187"/>
      <w:bookmarkEnd w:id="188"/>
      <w:bookmarkEnd w:id="189"/>
      <w:bookmarkEnd w:id="190"/>
      <w:bookmarkEnd w:id="191"/>
      <w:r w:rsidRPr="0086110B">
        <w:rPr>
          <w:b w:val="0"/>
        </w:rPr>
        <w:t xml:space="preserve"> </w:t>
      </w:r>
    </w:p>
    <w:p w:rsidR="005074A1" w:rsidRPr="00133DAC" w:rsidRDefault="005074A1" w:rsidP="00243AED">
      <w:pPr>
        <w:rPr>
          <w:rFonts w:ascii="Arial" w:hAnsi="Arial" w:cs="Arial"/>
        </w:rPr>
      </w:pPr>
    </w:p>
    <w:p w:rsidR="005074A1" w:rsidRPr="003475E9" w:rsidRDefault="005074A1" w:rsidP="00243AED">
      <w:pPr>
        <w:pStyle w:val="Mjstyl3"/>
        <w:numPr>
          <w:ilvl w:val="1"/>
          <w:numId w:val="30"/>
        </w:numPr>
        <w:rPr>
          <w:b w:val="0"/>
          <w:bCs w:val="0"/>
          <w:color w:val="000000"/>
        </w:rPr>
      </w:pPr>
      <w:bookmarkStart w:id="197" w:name="_Toc212001896"/>
      <w:bookmarkStart w:id="198" w:name="_Toc212002201"/>
      <w:bookmarkStart w:id="199" w:name="_Toc214090533"/>
      <w:bookmarkStart w:id="200" w:name="_Toc215308345"/>
      <w:bookmarkStart w:id="201" w:name="_Toc215312452"/>
      <w:bookmarkStart w:id="202" w:name="_Toc215900684"/>
      <w:bookmarkStart w:id="203" w:name="_Toc217555869"/>
      <w:bookmarkStart w:id="204" w:name="_Toc217556208"/>
      <w:bookmarkStart w:id="205" w:name="_Toc286239721"/>
      <w:bookmarkStart w:id="206" w:name="_Toc328041783"/>
      <w:bookmarkStart w:id="207" w:name="_Toc328471077"/>
      <w:r w:rsidRPr="003475E9">
        <w:rPr>
          <w:color w:val="000000"/>
        </w:rPr>
        <w:t xml:space="preserve">Zadavatel </w:t>
      </w:r>
      <w:r w:rsidRPr="003A189F">
        <w:rPr>
          <w:b w:val="0"/>
          <w:bCs w:val="0"/>
          <w:color w:val="000000"/>
        </w:rPr>
        <w:t>nesmí uzavřít</w:t>
      </w:r>
      <w:r w:rsidRPr="003475E9">
        <w:rPr>
          <w:color w:val="000000"/>
        </w:rPr>
        <w:t xml:space="preserve"> smlouvu s uchazečem,</w:t>
      </w:r>
      <w:bookmarkEnd w:id="197"/>
      <w:bookmarkEnd w:id="198"/>
      <w:bookmarkEnd w:id="199"/>
      <w:bookmarkEnd w:id="200"/>
      <w:bookmarkEnd w:id="201"/>
      <w:bookmarkEnd w:id="202"/>
      <w:bookmarkEnd w:id="203"/>
      <w:bookmarkEnd w:id="204"/>
      <w:bookmarkEnd w:id="205"/>
      <w:bookmarkEnd w:id="206"/>
      <w:bookmarkEnd w:id="207"/>
      <w:r w:rsidRPr="003475E9">
        <w:rPr>
          <w:color w:val="000000"/>
        </w:rPr>
        <w:t xml:space="preserve"> </w:t>
      </w:r>
    </w:p>
    <w:p w:rsidR="005074A1" w:rsidRDefault="005074A1" w:rsidP="00243AED">
      <w:pPr>
        <w:pStyle w:val="Zkladntextodsazen"/>
        <w:numPr>
          <w:ilvl w:val="0"/>
          <w:numId w:val="10"/>
        </w:numPr>
        <w:tabs>
          <w:tab w:val="clear" w:pos="1800"/>
        </w:tabs>
        <w:ind w:left="993" w:hanging="283"/>
        <w:jc w:val="both"/>
        <w:rPr>
          <w:rFonts w:ascii="Arial" w:hAnsi="Arial" w:cs="Arial"/>
          <w:color w:val="000000"/>
          <w:sz w:val="22"/>
          <w:szCs w:val="22"/>
        </w:rPr>
      </w:pPr>
      <w:r w:rsidRPr="003A189F">
        <w:rPr>
          <w:rFonts w:ascii="Arial" w:hAnsi="Arial" w:cs="Arial"/>
          <w:color w:val="000000"/>
          <w:sz w:val="22"/>
          <w:szCs w:val="22"/>
        </w:rPr>
        <w:t xml:space="preserve">pokud se na zpracování uchazečovy nabídky podílel zaměstnanec zadavatele či člen statutárního orgánu, statutární orgán, člen realizačního týmu projektu či osoba, která se na základě smluvního vztahu podílela na přípravě nebo zadání předmětného výběrového řízení, </w:t>
      </w:r>
    </w:p>
    <w:p w:rsidR="005074A1" w:rsidRDefault="005074A1" w:rsidP="00243AED">
      <w:pPr>
        <w:pStyle w:val="Zkladntextodsazen"/>
        <w:numPr>
          <w:ilvl w:val="0"/>
          <w:numId w:val="10"/>
        </w:numPr>
        <w:tabs>
          <w:tab w:val="clear" w:pos="1800"/>
        </w:tabs>
        <w:ind w:left="993" w:hanging="283"/>
        <w:jc w:val="both"/>
        <w:rPr>
          <w:rFonts w:ascii="Arial" w:hAnsi="Arial" w:cs="Arial"/>
          <w:color w:val="000000"/>
          <w:sz w:val="22"/>
          <w:szCs w:val="22"/>
        </w:rPr>
      </w:pPr>
      <w:r w:rsidRPr="003A189F">
        <w:rPr>
          <w:rFonts w:ascii="Arial" w:hAnsi="Arial" w:cs="Arial"/>
          <w:color w:val="000000"/>
          <w:sz w:val="22"/>
          <w:szCs w:val="22"/>
        </w:rPr>
        <w:t xml:space="preserve">resp. s uchazečem ve sdružení, který je zaměstnancem zadavatele či členem realizačního týmu či osobou, která se na základě smluvního vztahu podílela na přípravě nebo zadání předmětného výběrového řízení, nebo </w:t>
      </w:r>
    </w:p>
    <w:p w:rsidR="005074A1" w:rsidRDefault="005074A1" w:rsidP="00243AED">
      <w:pPr>
        <w:pStyle w:val="Zkladntextodsazen"/>
        <w:numPr>
          <w:ilvl w:val="0"/>
          <w:numId w:val="10"/>
        </w:numPr>
        <w:tabs>
          <w:tab w:val="clear" w:pos="1800"/>
        </w:tabs>
        <w:ind w:left="993" w:hanging="283"/>
        <w:jc w:val="both"/>
        <w:rPr>
          <w:rFonts w:ascii="Arial" w:hAnsi="Arial" w:cs="Arial"/>
          <w:color w:val="000000"/>
          <w:sz w:val="22"/>
          <w:szCs w:val="22"/>
        </w:rPr>
      </w:pPr>
      <w:r w:rsidRPr="003A189F">
        <w:rPr>
          <w:rFonts w:ascii="Arial" w:hAnsi="Arial" w:cs="Arial"/>
          <w:color w:val="000000"/>
          <w:sz w:val="22"/>
          <w:szCs w:val="22"/>
        </w:rPr>
        <w:t>jehož subdodavatelem je zaměstnanec zadavatele, člen realizačního týmu či osoba, která se na základě smluvního vztahu podílela na přípravě nebo zadání předmětného výběrového řízení.</w:t>
      </w:r>
    </w:p>
    <w:p w:rsidR="005074A1" w:rsidRDefault="005074A1" w:rsidP="00243AED">
      <w:pPr>
        <w:pStyle w:val="Mjstyl4"/>
        <w:numPr>
          <w:ilvl w:val="0"/>
          <w:numId w:val="0"/>
        </w:numPr>
        <w:ind w:left="567"/>
      </w:pPr>
      <w:r w:rsidRPr="00293B51">
        <w:t xml:space="preserve">Pokud zadavatel během </w:t>
      </w:r>
      <w:r>
        <w:t>výběrového</w:t>
      </w:r>
      <w:r w:rsidRPr="00293B51">
        <w:t xml:space="preserve"> řízení zjistí některou z výše uvedených skutečností, je povinen vyřadit danou nabídku již v okamžiku zjištění dané skutečnosti v jakékoli fázi </w:t>
      </w:r>
      <w:r>
        <w:t xml:space="preserve">výběrového </w:t>
      </w:r>
      <w:r w:rsidRPr="00293B51">
        <w:t>řízen</w:t>
      </w:r>
      <w:r>
        <w:t>í, nejpozději však do uzavření smlouvy</w:t>
      </w:r>
      <w:r w:rsidRPr="00293B51">
        <w:t>.</w:t>
      </w:r>
    </w:p>
    <w:p w:rsidR="005074A1" w:rsidRPr="00293B51" w:rsidRDefault="005074A1" w:rsidP="00243AED">
      <w:pPr>
        <w:pStyle w:val="Mjstyl4"/>
        <w:numPr>
          <w:ilvl w:val="0"/>
          <w:numId w:val="0"/>
        </w:numPr>
        <w:ind w:left="567"/>
      </w:pPr>
    </w:p>
    <w:p w:rsidR="005074A1" w:rsidRPr="003475E9" w:rsidRDefault="005074A1" w:rsidP="00243AED">
      <w:pPr>
        <w:pStyle w:val="Mjstyl3"/>
        <w:numPr>
          <w:ilvl w:val="1"/>
          <w:numId w:val="30"/>
        </w:numPr>
        <w:rPr>
          <w:rStyle w:val="StyleArial11pt"/>
          <w:b w:val="0"/>
          <w:bCs w:val="0"/>
        </w:rPr>
      </w:pPr>
      <w:bookmarkStart w:id="208" w:name="_Toc212001897"/>
      <w:bookmarkStart w:id="209" w:name="_Toc212002202"/>
      <w:bookmarkStart w:id="210" w:name="_Toc214090534"/>
      <w:bookmarkStart w:id="211" w:name="_Toc215308346"/>
      <w:bookmarkStart w:id="212" w:name="_Toc215312453"/>
      <w:bookmarkStart w:id="213" w:name="_Toc215900685"/>
      <w:bookmarkStart w:id="214" w:name="_Toc217555870"/>
      <w:bookmarkStart w:id="215" w:name="_Toc217556209"/>
      <w:bookmarkStart w:id="216" w:name="_Toc286239722"/>
      <w:bookmarkStart w:id="217" w:name="_Toc328041784"/>
      <w:bookmarkStart w:id="218" w:name="_Toc328471078"/>
      <w:r w:rsidRPr="003475E9">
        <w:rPr>
          <w:rStyle w:val="StyleArial11pt"/>
        </w:rPr>
        <w:t>Smlouva musí mít písemnou formu a musí obsahovat alespoň tyto náležitosti:</w:t>
      </w:r>
      <w:bookmarkEnd w:id="208"/>
      <w:bookmarkEnd w:id="209"/>
      <w:bookmarkEnd w:id="210"/>
      <w:bookmarkEnd w:id="211"/>
      <w:bookmarkEnd w:id="212"/>
      <w:bookmarkEnd w:id="213"/>
      <w:bookmarkEnd w:id="214"/>
      <w:bookmarkEnd w:id="215"/>
      <w:bookmarkEnd w:id="216"/>
      <w:bookmarkEnd w:id="217"/>
      <w:bookmarkEnd w:id="218"/>
      <w:r w:rsidRPr="003475E9">
        <w:rPr>
          <w:rStyle w:val="StyleArial11pt"/>
        </w:rPr>
        <w:t xml:space="preserve">  </w:t>
      </w:r>
    </w:p>
    <w:p w:rsidR="005074A1" w:rsidRDefault="005074A1" w:rsidP="00243AED">
      <w:pPr>
        <w:pStyle w:val="Zkladntextodsazen"/>
        <w:numPr>
          <w:ilvl w:val="0"/>
          <w:numId w:val="10"/>
        </w:numPr>
        <w:tabs>
          <w:tab w:val="clear" w:pos="1800"/>
        </w:tabs>
        <w:ind w:left="993" w:hanging="283"/>
        <w:jc w:val="both"/>
        <w:rPr>
          <w:rFonts w:ascii="Arial" w:hAnsi="Arial" w:cs="Arial"/>
          <w:color w:val="000000"/>
          <w:sz w:val="22"/>
          <w:szCs w:val="22"/>
        </w:rPr>
      </w:pPr>
      <w:r w:rsidRPr="003A189F">
        <w:rPr>
          <w:rFonts w:ascii="Arial" w:hAnsi="Arial" w:cs="Arial"/>
          <w:color w:val="000000"/>
          <w:sz w:val="22"/>
          <w:szCs w:val="22"/>
        </w:rPr>
        <w:t>označení smluvních stran vč. IČO a DIČ pokud jsou přiděleny;</w:t>
      </w:r>
    </w:p>
    <w:p w:rsidR="005074A1" w:rsidRDefault="005074A1" w:rsidP="00243AED">
      <w:pPr>
        <w:pStyle w:val="Zkladntextodsazen"/>
        <w:numPr>
          <w:ilvl w:val="0"/>
          <w:numId w:val="10"/>
        </w:numPr>
        <w:tabs>
          <w:tab w:val="clear" w:pos="1800"/>
        </w:tabs>
        <w:ind w:left="993" w:hanging="283"/>
        <w:jc w:val="both"/>
        <w:rPr>
          <w:rFonts w:ascii="Arial" w:hAnsi="Arial" w:cs="Arial"/>
          <w:color w:val="000000"/>
          <w:sz w:val="22"/>
          <w:szCs w:val="22"/>
        </w:rPr>
      </w:pPr>
      <w:r w:rsidRPr="003A189F">
        <w:rPr>
          <w:rFonts w:ascii="Arial" w:hAnsi="Arial" w:cs="Arial"/>
          <w:color w:val="000000"/>
          <w:sz w:val="22"/>
          <w:szCs w:val="22"/>
        </w:rPr>
        <w:t>předmět plnění (konkretizovaný kvantitativně i kvalitativně);</w:t>
      </w:r>
    </w:p>
    <w:p w:rsidR="005074A1" w:rsidRDefault="005074A1" w:rsidP="00243AED">
      <w:pPr>
        <w:pStyle w:val="Zkladntextodsazen"/>
        <w:numPr>
          <w:ilvl w:val="0"/>
          <w:numId w:val="10"/>
        </w:numPr>
        <w:tabs>
          <w:tab w:val="clear" w:pos="1800"/>
        </w:tabs>
        <w:ind w:left="993" w:hanging="283"/>
        <w:jc w:val="both"/>
        <w:rPr>
          <w:rFonts w:ascii="Arial" w:hAnsi="Arial" w:cs="Arial"/>
          <w:color w:val="000000"/>
          <w:sz w:val="22"/>
          <w:szCs w:val="22"/>
        </w:rPr>
      </w:pPr>
      <w:r w:rsidRPr="003A189F">
        <w:rPr>
          <w:rFonts w:ascii="Arial" w:hAnsi="Arial" w:cs="Arial"/>
          <w:color w:val="000000"/>
          <w:sz w:val="22"/>
          <w:szCs w:val="22"/>
        </w:rPr>
        <w:t>cena bez DPH, vč. DPH a uvedení samotného DPH, příp. uvést, že dodavatel není plátcem DPH, platební podmínky;</w:t>
      </w:r>
    </w:p>
    <w:p w:rsidR="005074A1" w:rsidRDefault="005074A1" w:rsidP="00243AED">
      <w:pPr>
        <w:pStyle w:val="Zkladntextodsazen"/>
        <w:numPr>
          <w:ilvl w:val="0"/>
          <w:numId w:val="10"/>
        </w:numPr>
        <w:tabs>
          <w:tab w:val="clear" w:pos="1800"/>
        </w:tabs>
        <w:ind w:left="993" w:hanging="283"/>
        <w:jc w:val="both"/>
        <w:rPr>
          <w:rFonts w:ascii="Arial" w:hAnsi="Arial" w:cs="Arial"/>
          <w:color w:val="000000"/>
          <w:sz w:val="22"/>
          <w:szCs w:val="22"/>
        </w:rPr>
      </w:pPr>
      <w:r w:rsidRPr="003A189F">
        <w:rPr>
          <w:rFonts w:ascii="Arial" w:hAnsi="Arial" w:cs="Arial"/>
          <w:color w:val="000000"/>
          <w:sz w:val="22"/>
          <w:szCs w:val="22"/>
        </w:rPr>
        <w:t>doba a místo plnění;</w:t>
      </w:r>
    </w:p>
    <w:p w:rsidR="005074A1" w:rsidRDefault="005074A1" w:rsidP="00243AED">
      <w:pPr>
        <w:pStyle w:val="Zkladntextodsazen"/>
        <w:numPr>
          <w:ilvl w:val="0"/>
          <w:numId w:val="10"/>
        </w:numPr>
        <w:tabs>
          <w:tab w:val="clear" w:pos="1800"/>
        </w:tabs>
        <w:ind w:left="993" w:hanging="283"/>
        <w:jc w:val="both"/>
        <w:rPr>
          <w:rFonts w:ascii="Arial" w:hAnsi="Arial" w:cs="Arial"/>
          <w:color w:val="000000"/>
          <w:sz w:val="22"/>
          <w:szCs w:val="22"/>
        </w:rPr>
      </w:pPr>
      <w:r w:rsidRPr="003A189F">
        <w:rPr>
          <w:rFonts w:ascii="Arial" w:hAnsi="Arial" w:cs="Arial"/>
          <w:color w:val="000000"/>
          <w:sz w:val="22"/>
          <w:szCs w:val="22"/>
        </w:rPr>
        <w:t>další obligatorní náležitosti nezbytné pro platnost smlouvy.</w:t>
      </w:r>
    </w:p>
    <w:p w:rsidR="005074A1" w:rsidRDefault="005074A1" w:rsidP="00243AED">
      <w:pPr>
        <w:pStyle w:val="Mjstyl4"/>
        <w:numPr>
          <w:ilvl w:val="0"/>
          <w:numId w:val="0"/>
        </w:numPr>
        <w:ind w:left="567"/>
        <w:rPr>
          <w:rStyle w:val="StyleArial11pt"/>
        </w:rPr>
      </w:pPr>
      <w:r w:rsidRPr="00A407EB">
        <w:rPr>
          <w:rStyle w:val="StyleArial11pt"/>
        </w:rPr>
        <w:t xml:space="preserve">Dále je možné ve smlouvě upravit např. smluvní pokutu, povinnost poskytnout </w:t>
      </w:r>
      <w:r w:rsidRPr="00A407EB">
        <w:t xml:space="preserve">zadavateli </w:t>
      </w:r>
      <w:r w:rsidRPr="00A407EB">
        <w:rPr>
          <w:rStyle w:val="StyleArial11pt"/>
        </w:rPr>
        <w:t xml:space="preserve">podklady pro zpracování monitorovací zprávy, povinnost mlčenlivosti, atd. </w:t>
      </w:r>
    </w:p>
    <w:p w:rsidR="005074A1" w:rsidRPr="00DD27E8" w:rsidRDefault="005074A1" w:rsidP="00243AED">
      <w:pPr>
        <w:pStyle w:val="Mjstyl3"/>
        <w:numPr>
          <w:ilvl w:val="1"/>
          <w:numId w:val="30"/>
        </w:numPr>
        <w:rPr>
          <w:rStyle w:val="StyleArial11pt"/>
          <w:b w:val="0"/>
          <w:bCs w:val="0"/>
        </w:rPr>
      </w:pPr>
      <w:bookmarkStart w:id="219" w:name="_Toc320258828"/>
      <w:bookmarkStart w:id="220" w:name="_Toc320280103"/>
      <w:bookmarkStart w:id="221" w:name="_Toc320281392"/>
      <w:bookmarkStart w:id="222" w:name="_Toc320285897"/>
      <w:bookmarkStart w:id="223" w:name="_Toc328041785"/>
      <w:bookmarkStart w:id="224" w:name="_Toc328471079"/>
      <w:r w:rsidRPr="00DD27E8">
        <w:rPr>
          <w:rStyle w:val="StyleArial11pt"/>
        </w:rPr>
        <w:t>Zadavatel nesmí umožnit podstatnou změnu práv a povinností vyplývajících ze smlouvy, kterou uzavřel s vybraným uchazečem. Za podstatnou se považuje taková změna, která by</w:t>
      </w:r>
      <w:bookmarkEnd w:id="219"/>
      <w:bookmarkEnd w:id="220"/>
      <w:bookmarkEnd w:id="221"/>
      <w:bookmarkEnd w:id="222"/>
      <w:bookmarkEnd w:id="223"/>
      <w:bookmarkEnd w:id="224"/>
    </w:p>
    <w:p w:rsidR="005074A1" w:rsidRPr="00E37260" w:rsidRDefault="005074A1" w:rsidP="00243AED">
      <w:pPr>
        <w:pStyle w:val="Odstavecseseznamem"/>
        <w:numPr>
          <w:ilvl w:val="1"/>
          <w:numId w:val="5"/>
        </w:numPr>
        <w:tabs>
          <w:tab w:val="clear" w:pos="2860"/>
          <w:tab w:val="num" w:pos="1418"/>
        </w:tabs>
        <w:ind w:left="1418" w:hanging="567"/>
        <w:rPr>
          <w:rStyle w:val="StyleArial11pt"/>
        </w:rPr>
      </w:pPr>
      <w:r>
        <w:rPr>
          <w:rStyle w:val="StyleArial11pt"/>
        </w:rPr>
        <w:t>r</w:t>
      </w:r>
      <w:r w:rsidRPr="00E37260">
        <w:rPr>
          <w:rStyle w:val="StyleArial11pt"/>
        </w:rPr>
        <w:t>ozšířila předmět veřejné zakázky</w:t>
      </w:r>
      <w:r>
        <w:rPr>
          <w:rStyle w:val="StyleArial11pt"/>
        </w:rPr>
        <w:t>, tím není dotčeno ustanovení bodu 7.4;</w:t>
      </w:r>
    </w:p>
    <w:p w:rsidR="005074A1" w:rsidRDefault="005074A1" w:rsidP="00243AED">
      <w:pPr>
        <w:pStyle w:val="Odstavecseseznamem"/>
        <w:numPr>
          <w:ilvl w:val="1"/>
          <w:numId w:val="5"/>
        </w:numPr>
        <w:tabs>
          <w:tab w:val="clear" w:pos="2860"/>
          <w:tab w:val="num" w:pos="1418"/>
        </w:tabs>
        <w:ind w:left="1418" w:hanging="567"/>
        <w:jc w:val="both"/>
        <w:rPr>
          <w:rStyle w:val="StyleArial11pt"/>
        </w:rPr>
      </w:pPr>
      <w:r>
        <w:rPr>
          <w:rStyle w:val="StyleArial11pt"/>
        </w:rPr>
        <w:t>za použití v původním výběrovém řízení umožnila účast jiných dodavatelů;</w:t>
      </w:r>
    </w:p>
    <w:p w:rsidR="005074A1" w:rsidRDefault="005074A1" w:rsidP="00243AED">
      <w:pPr>
        <w:pStyle w:val="Odstavecseseznamem"/>
        <w:numPr>
          <w:ilvl w:val="1"/>
          <w:numId w:val="5"/>
        </w:numPr>
        <w:tabs>
          <w:tab w:val="clear" w:pos="2860"/>
          <w:tab w:val="num" w:pos="1418"/>
        </w:tabs>
        <w:ind w:left="1418" w:hanging="567"/>
        <w:jc w:val="both"/>
        <w:rPr>
          <w:rStyle w:val="StyleArial11pt"/>
        </w:rPr>
      </w:pPr>
      <w:r>
        <w:rPr>
          <w:rStyle w:val="StyleArial11pt"/>
        </w:rPr>
        <w:t>za použití v původním výběrovém řízení mohla ovlivnit výběr nejvhodnější nabídky nebo</w:t>
      </w:r>
    </w:p>
    <w:p w:rsidR="005074A1" w:rsidRPr="00E37260" w:rsidRDefault="005074A1" w:rsidP="00243AED">
      <w:pPr>
        <w:pStyle w:val="Odstavecseseznamem"/>
        <w:numPr>
          <w:ilvl w:val="1"/>
          <w:numId w:val="5"/>
        </w:numPr>
        <w:tabs>
          <w:tab w:val="clear" w:pos="2860"/>
          <w:tab w:val="num" w:pos="1418"/>
        </w:tabs>
        <w:ind w:left="1418" w:hanging="567"/>
        <w:rPr>
          <w:rStyle w:val="StyleArial11pt"/>
        </w:rPr>
      </w:pPr>
      <w:r>
        <w:rPr>
          <w:rStyle w:val="StyleArial11pt"/>
        </w:rPr>
        <w:t>měnila ekonomickou rovnováhu smlouvy ve prospěch vybraného uchazeče.</w:t>
      </w:r>
    </w:p>
    <w:p w:rsidR="00A503DB" w:rsidRDefault="005074A1">
      <w:pPr>
        <w:pStyle w:val="Mjstyl3"/>
        <w:numPr>
          <w:ilvl w:val="1"/>
          <w:numId w:val="30"/>
        </w:numPr>
        <w:rPr>
          <w:del w:id="225" w:author="DM" w:date="2014-05-28T08:11:00Z"/>
          <w:rStyle w:val="StyleArial11pt"/>
          <w:b w:val="0"/>
          <w:bCs w:val="0"/>
        </w:rPr>
      </w:pPr>
      <w:bookmarkStart w:id="226" w:name="_Toc328041786"/>
      <w:bookmarkStart w:id="227" w:name="_Toc328471080"/>
      <w:del w:id="228" w:author="DM" w:date="2014-05-28T08:11:00Z">
        <w:r w:rsidDel="00FA2318">
          <w:rPr>
            <w:rStyle w:val="StyleArial11pt"/>
          </w:rPr>
          <w:delText>Dle ustanovení § 147a zákona č. 137/2006 Sb., musí veřejný i dotovaný zadavatel uveřejnit celé znění smlouvy nebo rámcové smlouvy do 15 dnů od jejího uzavření, jejichž cena přesáhne 500 000 Kč bez DPH, tedy i v případě veřejných zakázek malého rozsahu.</w:delText>
        </w:r>
        <w:bookmarkEnd w:id="226"/>
        <w:bookmarkEnd w:id="227"/>
      </w:del>
    </w:p>
    <w:p w:rsidR="005074A1" w:rsidRDefault="005074A1" w:rsidP="00243AED">
      <w:pPr>
        <w:pStyle w:val="Mjstyl4"/>
        <w:numPr>
          <w:ilvl w:val="0"/>
          <w:numId w:val="0"/>
        </w:numPr>
        <w:ind w:left="567"/>
        <w:rPr>
          <w:ins w:id="229" w:author="DM" w:date="2014-05-28T08:11:00Z"/>
          <w:rStyle w:val="StyleArial11pt"/>
        </w:rPr>
      </w:pPr>
    </w:p>
    <w:p w:rsidR="00FA2318" w:rsidRDefault="00FA2318" w:rsidP="00243AED">
      <w:pPr>
        <w:pStyle w:val="Mjstyl4"/>
        <w:numPr>
          <w:ilvl w:val="0"/>
          <w:numId w:val="0"/>
        </w:numPr>
        <w:ind w:left="567"/>
        <w:rPr>
          <w:rStyle w:val="StyleArial11pt"/>
        </w:rPr>
      </w:pPr>
    </w:p>
    <w:p w:rsidR="005074A1" w:rsidRPr="009F0ECA" w:rsidRDefault="0086110B" w:rsidP="00243AED">
      <w:pPr>
        <w:pStyle w:val="Mjstyl2"/>
        <w:numPr>
          <w:ilvl w:val="0"/>
          <w:numId w:val="13"/>
        </w:numPr>
        <w:spacing w:after="120"/>
        <w:ind w:left="357" w:hanging="357"/>
        <w:jc w:val="center"/>
      </w:pPr>
      <w:bookmarkStart w:id="230" w:name="_Toc211932114"/>
      <w:bookmarkStart w:id="231" w:name="_Toc328471081"/>
      <w:bookmarkStart w:id="232" w:name="_Toc192679594"/>
      <w:r w:rsidRPr="0086110B">
        <w:rPr>
          <w:bCs w:val="0"/>
          <w:smallCaps w:val="0"/>
        </w:rPr>
        <w:lastRenderedPageBreak/>
        <w:t>Výjimky v postupech při výběru dodavatele</w:t>
      </w:r>
      <w:bookmarkEnd w:id="230"/>
      <w:bookmarkEnd w:id="231"/>
    </w:p>
    <w:bookmarkEnd w:id="232"/>
    <w:p w:rsidR="005074A1" w:rsidRPr="009F0ECA" w:rsidRDefault="005074A1" w:rsidP="00243AED">
      <w:pPr>
        <w:pStyle w:val="Odstavecseseznamem"/>
        <w:spacing w:before="120" w:after="120"/>
        <w:ind w:left="0"/>
        <w:jc w:val="both"/>
        <w:rPr>
          <w:rFonts w:ascii="Arial" w:hAnsi="Arial" w:cs="Arial"/>
          <w:vanish/>
          <w:sz w:val="22"/>
          <w:szCs w:val="22"/>
        </w:rPr>
      </w:pPr>
    </w:p>
    <w:p w:rsidR="005074A1" w:rsidRPr="009F0ECA" w:rsidRDefault="0086110B" w:rsidP="00243AED">
      <w:pPr>
        <w:pStyle w:val="Mjstyl3"/>
        <w:numPr>
          <w:ilvl w:val="1"/>
          <w:numId w:val="31"/>
        </w:numPr>
        <w:rPr>
          <w:b w:val="0"/>
          <w:bCs w:val="0"/>
        </w:rPr>
      </w:pPr>
      <w:bookmarkStart w:id="233" w:name="_Toc212001899"/>
      <w:bookmarkStart w:id="234" w:name="_Toc212002204"/>
      <w:bookmarkStart w:id="235" w:name="_Toc214090536"/>
      <w:bookmarkStart w:id="236" w:name="_Toc215308348"/>
      <w:bookmarkStart w:id="237" w:name="_Toc215312455"/>
      <w:bookmarkStart w:id="238" w:name="_Toc215900687"/>
      <w:bookmarkStart w:id="239" w:name="_Toc217555872"/>
      <w:bookmarkStart w:id="240" w:name="_Toc217556211"/>
      <w:bookmarkStart w:id="241" w:name="_Toc286239724"/>
      <w:bookmarkStart w:id="242" w:name="_Toc328041788"/>
      <w:bookmarkStart w:id="243" w:name="_Toc328471082"/>
      <w:r w:rsidRPr="0086110B">
        <w:rPr>
          <w:b w:val="0"/>
        </w:rPr>
        <w:t>V případě, že poptávané plnění může z technických nebo uměleckých důvodů, z důvodu ochrany výhradních práv, práva duševního vlastnictví k poptávanému plnění nebo z důvodu vyplývajícího ze zvláštního právního předpisu poskytnout pouze jeden určitý dodavatel, zadavatel může oslovit tohoto jediného zájemce. Tuto skutečnost je však třeba písemně odůvodnit a doložit, a to např. pomocí analýzy průzkumu trhu nebo jiného dokladu prokazujícího tuto skutečnost.</w:t>
      </w:r>
      <w:bookmarkEnd w:id="233"/>
      <w:bookmarkEnd w:id="234"/>
      <w:bookmarkEnd w:id="235"/>
      <w:bookmarkEnd w:id="236"/>
      <w:bookmarkEnd w:id="237"/>
      <w:bookmarkEnd w:id="238"/>
      <w:bookmarkEnd w:id="239"/>
      <w:bookmarkEnd w:id="240"/>
      <w:bookmarkEnd w:id="241"/>
      <w:bookmarkEnd w:id="242"/>
      <w:bookmarkEnd w:id="243"/>
    </w:p>
    <w:p w:rsidR="005074A1" w:rsidRPr="009F0ECA" w:rsidRDefault="0086110B" w:rsidP="00243AED">
      <w:pPr>
        <w:pStyle w:val="Mjstyl3"/>
        <w:numPr>
          <w:ilvl w:val="1"/>
          <w:numId w:val="31"/>
        </w:numPr>
        <w:rPr>
          <w:rStyle w:val="StyleArial11pt"/>
          <w:b w:val="0"/>
          <w:bCs w:val="0"/>
        </w:rPr>
      </w:pPr>
      <w:bookmarkStart w:id="244" w:name="_Toc212001900"/>
      <w:bookmarkStart w:id="245" w:name="_Toc212002205"/>
      <w:bookmarkStart w:id="246" w:name="_Toc214090537"/>
      <w:bookmarkStart w:id="247" w:name="_Toc215308349"/>
      <w:bookmarkStart w:id="248" w:name="_Toc215312456"/>
      <w:bookmarkStart w:id="249" w:name="_Toc215900688"/>
      <w:bookmarkStart w:id="250" w:name="_Toc217555873"/>
      <w:bookmarkStart w:id="251" w:name="_Toc217556212"/>
      <w:bookmarkStart w:id="252" w:name="_Toc286239725"/>
      <w:bookmarkStart w:id="253" w:name="_Toc328041789"/>
      <w:bookmarkStart w:id="254" w:name="_Toc328471083"/>
      <w:r w:rsidRPr="0086110B">
        <w:rPr>
          <w:rStyle w:val="StyleArial11pt"/>
          <w:b w:val="0"/>
        </w:rPr>
        <w:t>Obdobně jako podle předchozího odstavce může zadavatel postupovat v těch případech, kdy nedosahuje počet dodavatelů požadovaného plnění působících na trhu minimálního počtu požadovaných</w:t>
      </w:r>
      <w:r w:rsidRPr="0086110B">
        <w:rPr>
          <w:b w:val="0"/>
        </w:rPr>
        <w:t xml:space="preserve"> viz Postupy.</w:t>
      </w:r>
      <w:r w:rsidRPr="0086110B">
        <w:rPr>
          <w:rStyle w:val="StyleArial11pt"/>
          <w:b w:val="0"/>
        </w:rPr>
        <w:t xml:space="preserve"> V tomto případě oslovuje zadavatel všechny zájemce na trhu, kteří mohou z hlediska své schopnosti, odbornosti a zkušeností jím požadované plnění řádně a včas poskytnout a dále postupuje dle standardních postupů. Možnost využít tento způsob zadání zakázky se týká pouze případů, kdy zadavatel písemně odůvodní a doloží nemožnost oslovení dostatečného počtu zájemců poskytujících požadované plnění (např. výhradní licence, analýza trhu, informace od příslušné profesní komory atd.) a zároveň odůvodní i skutečnost, že požadované plnění je jediným možným způsobem realizace projektu a zadavateli není známo, že by jiný zadavatel realizoval podobný projekt jiným způsobem než na základě požadovaného plnění resp., že jiný způsob realizace projektu by byl spojen s mimořádnými obtížemi.</w:t>
      </w:r>
      <w:bookmarkEnd w:id="244"/>
      <w:bookmarkEnd w:id="245"/>
      <w:bookmarkEnd w:id="246"/>
      <w:bookmarkEnd w:id="247"/>
      <w:bookmarkEnd w:id="248"/>
      <w:bookmarkEnd w:id="249"/>
      <w:bookmarkEnd w:id="250"/>
      <w:bookmarkEnd w:id="251"/>
      <w:bookmarkEnd w:id="252"/>
      <w:bookmarkEnd w:id="253"/>
      <w:bookmarkEnd w:id="254"/>
      <w:r w:rsidRPr="0086110B">
        <w:rPr>
          <w:rStyle w:val="StyleArial11pt"/>
          <w:b w:val="0"/>
        </w:rPr>
        <w:t xml:space="preserve"> </w:t>
      </w:r>
    </w:p>
    <w:p w:rsidR="005074A1" w:rsidRPr="009F0ECA" w:rsidRDefault="0086110B" w:rsidP="00243AED">
      <w:pPr>
        <w:pStyle w:val="Mjstyl3"/>
        <w:numPr>
          <w:ilvl w:val="1"/>
          <w:numId w:val="31"/>
        </w:numPr>
        <w:rPr>
          <w:b w:val="0"/>
          <w:bCs w:val="0"/>
        </w:rPr>
      </w:pPr>
      <w:bookmarkStart w:id="255" w:name="_Toc212001901"/>
      <w:bookmarkStart w:id="256" w:name="_Toc212002206"/>
      <w:bookmarkStart w:id="257" w:name="_Toc214090538"/>
      <w:bookmarkStart w:id="258" w:name="_Toc215308350"/>
      <w:bookmarkStart w:id="259" w:name="_Toc215312457"/>
      <w:bookmarkStart w:id="260" w:name="_Toc215900689"/>
      <w:bookmarkStart w:id="261" w:name="_Toc217555874"/>
      <w:bookmarkStart w:id="262" w:name="_Toc217556213"/>
      <w:bookmarkStart w:id="263" w:name="_Toc286239726"/>
      <w:bookmarkStart w:id="264" w:name="_Toc328041790"/>
      <w:bookmarkStart w:id="265" w:name="_Toc328471084"/>
      <w:r w:rsidRPr="0086110B">
        <w:rPr>
          <w:b w:val="0"/>
        </w:rPr>
        <w:t>V případech, kdy zadavatel nakupuje služby nebo pořizuje dodávky, které nasmlouval jakožto dlouhodobé, a to nikoli pro jednotlivý projekt ale pro činnosti zadavatele, není nutné výběrové řízení realizovat. Musí ovšem platit, že cena služeb nebo dodávek odpovídá cenám v místě a čase obvyklým a že smluvní podmínky se kvůli realizaci projektu nemění. Dlouhodobostí se rozumí </w:t>
      </w:r>
      <w:r w:rsidRPr="0086110B">
        <w:rPr>
          <w:b w:val="0"/>
          <w:vertAlign w:val="superscript"/>
        </w:rPr>
        <w:t xml:space="preserve"> </w:t>
      </w:r>
      <w:r w:rsidRPr="0086110B">
        <w:rPr>
          <w:b w:val="0"/>
        </w:rPr>
        <w:t>opakované využívání služeb nebo pořizování dodávek dodavatele na základě písemné smlouvy po dobu alespoň 6 měsíců před zahájením výběrového řízení, nebo podáním žádosti o podporu, a to podle toho, který z právních úkonů zadavatel učinil dříve.</w:t>
      </w:r>
      <w:bookmarkEnd w:id="255"/>
      <w:bookmarkEnd w:id="256"/>
      <w:bookmarkEnd w:id="257"/>
      <w:bookmarkEnd w:id="258"/>
      <w:bookmarkEnd w:id="259"/>
      <w:bookmarkEnd w:id="260"/>
      <w:bookmarkEnd w:id="261"/>
      <w:bookmarkEnd w:id="262"/>
      <w:bookmarkEnd w:id="263"/>
      <w:bookmarkEnd w:id="264"/>
      <w:bookmarkEnd w:id="265"/>
    </w:p>
    <w:p w:rsidR="005074A1" w:rsidRPr="009F0ECA" w:rsidRDefault="0086110B" w:rsidP="00243AED">
      <w:pPr>
        <w:pStyle w:val="Mjstyl3"/>
        <w:numPr>
          <w:ilvl w:val="1"/>
          <w:numId w:val="31"/>
        </w:numPr>
        <w:rPr>
          <w:b w:val="0"/>
          <w:bCs w:val="0"/>
        </w:rPr>
      </w:pPr>
      <w:bookmarkStart w:id="266" w:name="_Toc328041791"/>
      <w:bookmarkStart w:id="267" w:name="_Toc328471085"/>
      <w:r w:rsidRPr="0086110B">
        <w:rPr>
          <w:b w:val="0"/>
        </w:rPr>
        <w:t xml:space="preserve">V případě dodatečných zakázek na služby či stavební práce, jejichž potřeba vznikla v důsledku objektivně nepředvídaných okolností a které jsou nezbytné pro provedení původní zakázky na služby či stavební práce, může zadavatel oslovit pouze původního dodavatele za předpokladu, že dodatečné stavební práce nebo dodatečné služby nemohou být technicky nebo ekonomicky odděleny od původní zakázky, pokud by toto oddělení způsobilo závažnou újmu zadavateli, nebo ačkoliv je toto oddělení technicky či ekonomicky možné, jsou dodatečné stavební práce nebo dodatečné služby zcela nezbytné pro dokončení předmětu původní zakázky a zároveň celkový rozsah dodatečných stavebních prací nebo dodatečných služeb nepřekročí </w:t>
      </w:r>
      <w:del w:id="268" w:author="DM" w:date="2014-05-26T17:14:00Z">
        <w:r w:rsidRPr="0086110B">
          <w:rPr>
            <w:b w:val="0"/>
          </w:rPr>
          <w:delText>20  </w:delText>
        </w:r>
      </w:del>
      <w:ins w:id="269" w:author="DM" w:date="2014-05-26T17:14:00Z">
        <w:r w:rsidR="009F0ECA">
          <w:rPr>
            <w:b w:val="0"/>
          </w:rPr>
          <w:t>50</w:t>
        </w:r>
        <w:r w:rsidRPr="0086110B">
          <w:rPr>
            <w:b w:val="0"/>
          </w:rPr>
          <w:t xml:space="preserve">  </w:t>
        </w:r>
      </w:ins>
      <w:r w:rsidRPr="0086110B">
        <w:rPr>
          <w:b w:val="0"/>
        </w:rPr>
        <w:t>% ceny původní zakázky.</w:t>
      </w:r>
      <w:bookmarkEnd w:id="266"/>
      <w:bookmarkEnd w:id="267"/>
    </w:p>
    <w:p w:rsidR="005074A1" w:rsidRPr="009F0ECA" w:rsidRDefault="0086110B" w:rsidP="00243AED">
      <w:pPr>
        <w:pStyle w:val="Mjstyl3"/>
        <w:numPr>
          <w:ilvl w:val="1"/>
          <w:numId w:val="31"/>
        </w:numPr>
        <w:rPr>
          <w:b w:val="0"/>
        </w:rPr>
      </w:pPr>
      <w:bookmarkStart w:id="270" w:name="_Toc328041792"/>
      <w:bookmarkStart w:id="271" w:name="_Toc328471086"/>
      <w:r w:rsidRPr="0086110B">
        <w:rPr>
          <w:b w:val="0"/>
        </w:rPr>
        <w:t>Veškeré skutečnosti podmiňující zadání zakázek podle předcházejícího článku je třeba písemně odůvodnit a doložit.</w:t>
      </w:r>
      <w:bookmarkEnd w:id="270"/>
      <w:bookmarkEnd w:id="271"/>
    </w:p>
    <w:p w:rsidR="005074A1" w:rsidRPr="00817C46" w:rsidRDefault="005074A1" w:rsidP="00243AED"/>
    <w:p w:rsidR="005074A1" w:rsidRPr="009F0ECA" w:rsidRDefault="005074A1" w:rsidP="00243AED">
      <w:pPr>
        <w:jc w:val="center"/>
        <w:rPr>
          <w:b/>
        </w:rPr>
      </w:pPr>
    </w:p>
    <w:p w:rsidR="005074A1" w:rsidRPr="009F0ECA" w:rsidRDefault="0086110B" w:rsidP="00243AED">
      <w:pPr>
        <w:pStyle w:val="Mjstyl2"/>
        <w:numPr>
          <w:ilvl w:val="0"/>
          <w:numId w:val="13"/>
        </w:numPr>
        <w:ind w:left="0" w:firstLine="0"/>
        <w:jc w:val="center"/>
      </w:pPr>
      <w:bookmarkStart w:id="272" w:name="_Toc215312458"/>
      <w:bookmarkStart w:id="273" w:name="_Toc215312459"/>
      <w:bookmarkStart w:id="274" w:name="_Toc215312460"/>
      <w:bookmarkStart w:id="275" w:name="_Toc215312461"/>
      <w:bookmarkStart w:id="276" w:name="_Toc328041793"/>
      <w:bookmarkStart w:id="277" w:name="_Toc328471087"/>
      <w:bookmarkStart w:id="278" w:name="_Toc328041794"/>
      <w:bookmarkStart w:id="279" w:name="_Toc328471088"/>
      <w:bookmarkStart w:id="280" w:name="_Toc328041795"/>
      <w:bookmarkStart w:id="281" w:name="_Toc328471089"/>
      <w:bookmarkStart w:id="282" w:name="_Toc328041796"/>
      <w:bookmarkStart w:id="283" w:name="_Toc328471090"/>
      <w:bookmarkStart w:id="284" w:name="_Toc212001903"/>
      <w:bookmarkStart w:id="285" w:name="_Toc328041797"/>
      <w:bookmarkStart w:id="286" w:name="_Toc328471091"/>
      <w:bookmarkStart w:id="287" w:name="_Toc328041798"/>
      <w:bookmarkStart w:id="288" w:name="_Toc328471092"/>
      <w:bookmarkStart w:id="289" w:name="_Toc328041799"/>
      <w:bookmarkStart w:id="290" w:name="_Toc328471093"/>
      <w:bookmarkStart w:id="291" w:name="_Toc328041800"/>
      <w:bookmarkStart w:id="292" w:name="_Toc328471094"/>
      <w:bookmarkStart w:id="293" w:name="_Toc328041801"/>
      <w:bookmarkStart w:id="294" w:name="_Toc328471095"/>
      <w:bookmarkStart w:id="295" w:name="_Toc328041802"/>
      <w:bookmarkStart w:id="296" w:name="_Toc328471096"/>
      <w:bookmarkStart w:id="297" w:name="_Toc328041803"/>
      <w:bookmarkStart w:id="298" w:name="_Toc328471097"/>
      <w:bookmarkStart w:id="299" w:name="_Toc328041804"/>
      <w:bookmarkStart w:id="300" w:name="_Toc328471098"/>
      <w:bookmarkStart w:id="301" w:name="_Toc211932115"/>
      <w:bookmarkStart w:id="302" w:name="_Toc328471099"/>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r w:rsidRPr="0086110B">
        <w:rPr>
          <w:bCs w:val="0"/>
          <w:smallCaps w:val="0"/>
        </w:rPr>
        <w:t>Poskytování informací všem účastníkům řízení</w:t>
      </w:r>
      <w:bookmarkEnd w:id="301"/>
      <w:bookmarkEnd w:id="302"/>
    </w:p>
    <w:p w:rsidR="005074A1" w:rsidRPr="009F0ECA" w:rsidRDefault="005074A1" w:rsidP="00243AED">
      <w:pPr>
        <w:pStyle w:val="Odstavecseseznamem"/>
        <w:spacing w:before="120" w:after="120"/>
        <w:ind w:left="0"/>
        <w:jc w:val="both"/>
        <w:rPr>
          <w:rFonts w:ascii="Arial" w:hAnsi="Arial" w:cs="Arial"/>
          <w:b/>
          <w:bCs/>
          <w:vanish/>
          <w:sz w:val="22"/>
          <w:szCs w:val="22"/>
        </w:rPr>
      </w:pPr>
    </w:p>
    <w:p w:rsidR="005074A1" w:rsidRPr="009F0ECA" w:rsidRDefault="0086110B" w:rsidP="00243AED">
      <w:pPr>
        <w:pStyle w:val="Mjstyl3"/>
        <w:numPr>
          <w:ilvl w:val="1"/>
          <w:numId w:val="37"/>
        </w:numPr>
        <w:ind w:left="432"/>
      </w:pPr>
      <w:bookmarkStart w:id="303" w:name="_Toc328471100"/>
      <w:r w:rsidRPr="0086110B">
        <w:rPr>
          <w:bCs w:val="0"/>
        </w:rPr>
        <w:t>Pos</w:t>
      </w:r>
      <w:r w:rsidR="005074A1" w:rsidRPr="009F0ECA">
        <w:t>k</w:t>
      </w:r>
      <w:r w:rsidRPr="0086110B">
        <w:rPr>
          <w:bCs w:val="0"/>
        </w:rPr>
        <w:t>ytování dodatečných informací v průběhu lhůty pro podání nabídek</w:t>
      </w:r>
      <w:bookmarkEnd w:id="303"/>
    </w:p>
    <w:p w:rsidR="005074A1" w:rsidRPr="00DB04A2" w:rsidRDefault="005074A1" w:rsidP="00243AED"/>
    <w:p w:rsidR="005074A1" w:rsidRDefault="005074A1" w:rsidP="00243AED">
      <w:pPr>
        <w:pStyle w:val="Mjstyl4"/>
        <w:numPr>
          <w:ilvl w:val="2"/>
          <w:numId w:val="53"/>
        </w:numPr>
        <w:ind w:left="709" w:hanging="709"/>
      </w:pPr>
      <w:r w:rsidRPr="00A407EB">
        <w:t>V případě, že se</w:t>
      </w:r>
      <w:r>
        <w:t xml:space="preserve"> v průběhu trvání l</w:t>
      </w:r>
      <w:r w:rsidRPr="00A407EB">
        <w:t xml:space="preserve">hůty </w:t>
      </w:r>
      <w:r>
        <w:t xml:space="preserve">pro </w:t>
      </w:r>
      <w:r w:rsidRPr="00A407EB">
        <w:t xml:space="preserve">podání nabídek </w:t>
      </w:r>
      <w:r w:rsidRPr="00DB04A2">
        <w:t>změní podmínky výběrového řízení</w:t>
      </w:r>
      <w:del w:id="304" w:author="DM" w:date="2014-05-28T08:12:00Z">
        <w:r w:rsidRPr="00DB04A2" w:rsidDel="00FA2318">
          <w:delText>,</w:delText>
        </w:r>
        <w:r w:rsidRPr="00A407EB" w:rsidDel="00FA2318">
          <w:delText xml:space="preserve"> např. změní se termín dodání, změní se parametr požadovaného plnění apod.</w:delText>
        </w:r>
      </w:del>
      <w:r w:rsidRPr="00A407EB">
        <w:t xml:space="preserve">, zadavatel musí tuto změnu sdělit všem </w:t>
      </w:r>
      <w:r>
        <w:t xml:space="preserve">zájemcům a dále tuto změnu vhodným způsobem uveřejnit, ale pouze v případě, kdy i původní znění oznámení o zahájení výběrového řízení bylo uveřejněno (k tomuto účelu je zadavatel </w:t>
      </w:r>
      <w:r>
        <w:lastRenderedPageBreak/>
        <w:t xml:space="preserve">povinen využít stejného nástroje, jaký byl využit k uveřejnění původního </w:t>
      </w:r>
      <w:r w:rsidRPr="00A407EB">
        <w:t xml:space="preserve">oznámení o zahájení </w:t>
      </w:r>
      <w:r>
        <w:t>výběrového</w:t>
      </w:r>
      <w:r w:rsidRPr="00A407EB">
        <w:t xml:space="preserve"> řízení</w:t>
      </w:r>
      <w:r>
        <w:t>).</w:t>
      </w:r>
    </w:p>
    <w:p w:rsidR="005074A1" w:rsidRDefault="005074A1" w:rsidP="00243AED">
      <w:pPr>
        <w:pStyle w:val="Mjstyl4"/>
        <w:numPr>
          <w:ilvl w:val="2"/>
          <w:numId w:val="53"/>
        </w:numPr>
        <w:ind w:left="709" w:hanging="709"/>
      </w:pPr>
      <w:r w:rsidRPr="00A407EB">
        <w:t xml:space="preserve">Při podávání odpovědi na dotaz </w:t>
      </w:r>
      <w:r>
        <w:t xml:space="preserve">uchazeče </w:t>
      </w:r>
      <w:r w:rsidRPr="00A407EB">
        <w:t xml:space="preserve">ohledně podmínek zadávané zakázky musí zadavatel sdělit odpověď </w:t>
      </w:r>
      <w:r>
        <w:t xml:space="preserve">i se zněním původního dotazu </w:t>
      </w:r>
      <w:r w:rsidRPr="00A407EB">
        <w:t xml:space="preserve">všem </w:t>
      </w:r>
      <w:r>
        <w:t xml:space="preserve">zájemcům </w:t>
      </w:r>
      <w:r w:rsidRPr="007576A8">
        <w:t xml:space="preserve">nejpozději do čtyř pracovních dnů </w:t>
      </w:r>
      <w:ins w:id="305" w:author="DM" w:date="2014-05-26T17:16:00Z">
        <w:r w:rsidR="009F0ECA">
          <w:t>od d</w:t>
        </w:r>
      </w:ins>
      <w:ins w:id="306" w:author="DM" w:date="2014-05-26T17:17:00Z">
        <w:r w:rsidR="009F0ECA">
          <w:t>o</w:t>
        </w:r>
      </w:ins>
      <w:ins w:id="307" w:author="DM" w:date="2014-05-26T17:16:00Z">
        <w:r w:rsidR="009F0ECA">
          <w:t>ručení dotazu</w:t>
        </w:r>
      </w:ins>
      <w:ins w:id="308" w:author="DM" w:date="2014-05-26T17:17:00Z">
        <w:r w:rsidR="009F0ECA">
          <w:rPr>
            <w:rStyle w:val="Znakapoznpodarou"/>
          </w:rPr>
          <w:footnoteReference w:id="21"/>
        </w:r>
        <w:r w:rsidR="009F0ECA">
          <w:t xml:space="preserve"> </w:t>
        </w:r>
      </w:ins>
      <w:r w:rsidRPr="007576A8">
        <w:t>a v případě, že zahájil výběrové řízení uveřejněním oznámení o zahájení výběrového řízení, je povinen současně</w:t>
      </w:r>
      <w:r>
        <w:t xml:space="preserve"> dodatečné informace a odpovědi na dotazy vhodným způsobem uveřejnit (k tomuto účelu je zadavatel povinen využít stejného nástroje, jaký byl využit k uveřejnění </w:t>
      </w:r>
      <w:r w:rsidRPr="00A407EB">
        <w:t xml:space="preserve">oznámení o zahájení </w:t>
      </w:r>
      <w:r>
        <w:t>výběrového</w:t>
      </w:r>
      <w:r w:rsidRPr="00A407EB">
        <w:t xml:space="preserve"> řízení</w:t>
      </w:r>
      <w:r>
        <w:t>).</w:t>
      </w:r>
    </w:p>
    <w:p w:rsidR="00E93999" w:rsidRDefault="009F0ECA" w:rsidP="00243AED">
      <w:pPr>
        <w:pStyle w:val="Mjstyl4"/>
        <w:numPr>
          <w:ilvl w:val="2"/>
          <w:numId w:val="53"/>
        </w:numPr>
        <w:ind w:left="709" w:hanging="709"/>
      </w:pPr>
      <w:ins w:id="310" w:author="DM" w:date="2014-05-26T17:18:00Z">
        <w:r w:rsidRPr="009F0ECA">
          <w:t>Provede-li zadavatel (prostřednictvím dodatečných informací) úpravy zadávacích podmínek, přiměřeně prodlouží lhůtu pro podání nabídek, a to podle povahy provedené úpravy.</w:t>
        </w:r>
        <w:r>
          <w:t xml:space="preserve"> </w:t>
        </w:r>
      </w:ins>
      <w:r w:rsidR="005074A1">
        <w:t>V případě takové změny podmínek výběrového řízení, která může rozšířit okruh možných dodavatelů, musí zadavatel prodloužit lhůtu pro podání nabídek tak, aby od okamžiku změny činila celou původní délku lhůty pro podání nabídek.</w:t>
      </w:r>
    </w:p>
    <w:p w:rsidR="005074A1" w:rsidRPr="00A407EB" w:rsidRDefault="005074A1" w:rsidP="00243AED">
      <w:pPr>
        <w:spacing w:after="120"/>
        <w:jc w:val="both"/>
        <w:rPr>
          <w:rFonts w:ascii="Arial" w:hAnsi="Arial" w:cs="Arial"/>
          <w:b/>
          <w:bCs/>
          <w:i/>
          <w:iCs/>
          <w:sz w:val="22"/>
          <w:szCs w:val="22"/>
          <w:u w:val="single"/>
        </w:rPr>
      </w:pPr>
    </w:p>
    <w:p w:rsidR="005074A1" w:rsidRPr="009F0ECA" w:rsidRDefault="0086110B" w:rsidP="00243AED">
      <w:pPr>
        <w:pStyle w:val="Mjstyl3"/>
        <w:numPr>
          <w:ilvl w:val="1"/>
          <w:numId w:val="37"/>
        </w:numPr>
        <w:ind w:left="567" w:hanging="567"/>
      </w:pPr>
      <w:bookmarkStart w:id="311" w:name="_Toc328471101"/>
      <w:r w:rsidRPr="0086110B">
        <w:rPr>
          <w:bCs w:val="0"/>
        </w:rPr>
        <w:t>Informace o výsledku výběrového řízení</w:t>
      </w:r>
      <w:bookmarkEnd w:id="311"/>
    </w:p>
    <w:p w:rsidR="005074A1" w:rsidRPr="00A407EB" w:rsidRDefault="005074A1" w:rsidP="00243AED">
      <w:pPr>
        <w:spacing w:after="120"/>
        <w:ind w:left="567"/>
        <w:jc w:val="both"/>
        <w:rPr>
          <w:rFonts w:ascii="Arial" w:hAnsi="Arial" w:cs="Arial"/>
          <w:sz w:val="22"/>
          <w:szCs w:val="22"/>
        </w:rPr>
      </w:pPr>
      <w:r w:rsidRPr="00A407EB">
        <w:rPr>
          <w:rFonts w:ascii="Arial" w:hAnsi="Arial" w:cs="Arial"/>
          <w:sz w:val="22"/>
          <w:szCs w:val="22"/>
        </w:rPr>
        <w:t xml:space="preserve">O výsledku </w:t>
      </w:r>
      <w:r>
        <w:rPr>
          <w:rFonts w:ascii="Arial" w:hAnsi="Arial" w:cs="Arial"/>
          <w:sz w:val="22"/>
          <w:szCs w:val="22"/>
        </w:rPr>
        <w:t xml:space="preserve">výběrového </w:t>
      </w:r>
      <w:r w:rsidRPr="00A407EB">
        <w:rPr>
          <w:rFonts w:ascii="Arial" w:hAnsi="Arial" w:cs="Arial"/>
          <w:sz w:val="22"/>
          <w:szCs w:val="22"/>
        </w:rPr>
        <w:t xml:space="preserve">řízení musejí být bez zbytečného odkladu informováni všichni </w:t>
      </w:r>
      <w:r>
        <w:rPr>
          <w:rFonts w:ascii="Arial" w:hAnsi="Arial" w:cs="Arial"/>
          <w:sz w:val="22"/>
          <w:szCs w:val="22"/>
        </w:rPr>
        <w:t>uchazeči</w:t>
      </w:r>
      <w:r w:rsidRPr="00A407EB">
        <w:rPr>
          <w:rFonts w:ascii="Arial" w:hAnsi="Arial" w:cs="Arial"/>
          <w:sz w:val="22"/>
          <w:szCs w:val="22"/>
        </w:rPr>
        <w:t>, kteří podali nabídky v</w:t>
      </w:r>
      <w:r>
        <w:rPr>
          <w:rFonts w:ascii="Arial" w:hAnsi="Arial" w:cs="Arial"/>
          <w:sz w:val="22"/>
          <w:szCs w:val="22"/>
        </w:rPr>
        <w:t>e lhůtě</w:t>
      </w:r>
      <w:r w:rsidRPr="00A407EB">
        <w:rPr>
          <w:rFonts w:ascii="Arial" w:hAnsi="Arial" w:cs="Arial"/>
          <w:sz w:val="22"/>
          <w:szCs w:val="22"/>
        </w:rPr>
        <w:t xml:space="preserve"> pro </w:t>
      </w:r>
      <w:r>
        <w:rPr>
          <w:rFonts w:ascii="Arial" w:hAnsi="Arial" w:cs="Arial"/>
          <w:sz w:val="22"/>
          <w:szCs w:val="22"/>
        </w:rPr>
        <w:t xml:space="preserve">podání </w:t>
      </w:r>
      <w:r w:rsidRPr="00A407EB">
        <w:rPr>
          <w:rFonts w:ascii="Arial" w:hAnsi="Arial" w:cs="Arial"/>
          <w:sz w:val="22"/>
          <w:szCs w:val="22"/>
        </w:rPr>
        <w:t>nabídek</w:t>
      </w:r>
      <w:r>
        <w:rPr>
          <w:rFonts w:ascii="Arial" w:hAnsi="Arial" w:cs="Arial"/>
          <w:sz w:val="22"/>
          <w:szCs w:val="22"/>
        </w:rPr>
        <w:t xml:space="preserve"> a jejichž nabídka nebyla vyřazena z výběrového řízení</w:t>
      </w:r>
      <w:r w:rsidRPr="00A407EB">
        <w:rPr>
          <w:rFonts w:ascii="Arial" w:hAnsi="Arial" w:cs="Arial"/>
          <w:sz w:val="22"/>
          <w:szCs w:val="22"/>
        </w:rPr>
        <w:t xml:space="preserve">. </w:t>
      </w:r>
      <w:r>
        <w:rPr>
          <w:rFonts w:ascii="Arial" w:hAnsi="Arial" w:cs="Arial"/>
          <w:sz w:val="22"/>
          <w:szCs w:val="22"/>
        </w:rPr>
        <w:t xml:space="preserve">Oznámení o výsledku výběrového řízení musí obsahovat min. následující informace: identifikační údaje uchazečů, jejichž nabídka byla hodnocena, výsledek hodnocení nabídek, z něhož je zřejmé pořadí nabídek. </w:t>
      </w:r>
      <w:r w:rsidRPr="00A407EB">
        <w:rPr>
          <w:rFonts w:ascii="Arial" w:hAnsi="Arial" w:cs="Arial"/>
          <w:sz w:val="22"/>
          <w:szCs w:val="22"/>
        </w:rPr>
        <w:t xml:space="preserve">Tato informace musí být zaslána </w:t>
      </w:r>
      <w:r>
        <w:rPr>
          <w:rFonts w:ascii="Arial" w:hAnsi="Arial" w:cs="Arial"/>
          <w:sz w:val="22"/>
          <w:szCs w:val="22"/>
        </w:rPr>
        <w:t xml:space="preserve">písemně, a to buď </w:t>
      </w:r>
      <w:r w:rsidRPr="00A407EB">
        <w:rPr>
          <w:rFonts w:ascii="Arial" w:hAnsi="Arial" w:cs="Arial"/>
          <w:sz w:val="22"/>
          <w:szCs w:val="22"/>
        </w:rPr>
        <w:t>dopisem</w:t>
      </w:r>
      <w:r>
        <w:rPr>
          <w:rFonts w:ascii="Arial" w:hAnsi="Arial" w:cs="Arial"/>
          <w:sz w:val="22"/>
          <w:szCs w:val="22"/>
        </w:rPr>
        <w:t>,</w:t>
      </w:r>
      <w:r w:rsidRPr="00A407EB">
        <w:rPr>
          <w:rFonts w:ascii="Arial" w:hAnsi="Arial" w:cs="Arial"/>
          <w:sz w:val="22"/>
          <w:szCs w:val="22"/>
        </w:rPr>
        <w:t xml:space="preserve"> nebo elektronicky (odeslání </w:t>
      </w:r>
      <w:r>
        <w:rPr>
          <w:rFonts w:ascii="Arial" w:hAnsi="Arial" w:cs="Arial"/>
          <w:sz w:val="22"/>
          <w:szCs w:val="22"/>
        </w:rPr>
        <w:t xml:space="preserve">musí </w:t>
      </w:r>
      <w:r w:rsidRPr="00A407EB">
        <w:rPr>
          <w:rFonts w:ascii="Arial" w:hAnsi="Arial" w:cs="Arial"/>
          <w:sz w:val="22"/>
          <w:szCs w:val="22"/>
        </w:rPr>
        <w:t>být schopen zadavatel prokázat – dodejka, podací lístek, předávací protokol</w:t>
      </w:r>
      <w:r>
        <w:rPr>
          <w:rFonts w:ascii="Arial" w:hAnsi="Arial" w:cs="Arial"/>
          <w:sz w:val="22"/>
          <w:szCs w:val="22"/>
        </w:rPr>
        <w:t>, emailovou doručenkou spolu s odeslaným emailem</w:t>
      </w:r>
      <w:r w:rsidRPr="00A407EB">
        <w:rPr>
          <w:rFonts w:ascii="Arial" w:hAnsi="Arial" w:cs="Arial"/>
          <w:sz w:val="22"/>
          <w:szCs w:val="22"/>
        </w:rPr>
        <w:t xml:space="preserve"> apod.). </w:t>
      </w:r>
      <w:ins w:id="312" w:author="DM" w:date="2014-05-26T17:20:00Z">
        <w:r w:rsidR="004A15B8">
          <w:rPr>
            <w:rFonts w:ascii="Arial" w:hAnsi="Arial" w:cs="Arial"/>
            <w:sz w:val="22"/>
            <w:szCs w:val="22"/>
          </w:rPr>
          <w:t>Zadavatel může postupovat podle bodu 4.7.1.</w:t>
        </w:r>
      </w:ins>
    </w:p>
    <w:p w:rsidR="005074A1" w:rsidRPr="00A407EB" w:rsidRDefault="005074A1" w:rsidP="00243AED">
      <w:pPr>
        <w:jc w:val="both"/>
        <w:rPr>
          <w:rFonts w:ascii="Arial" w:hAnsi="Arial" w:cs="Arial"/>
          <w:sz w:val="22"/>
          <w:szCs w:val="22"/>
        </w:rPr>
      </w:pPr>
    </w:p>
    <w:p w:rsidR="005074A1" w:rsidRPr="0086604A" w:rsidRDefault="0086110B" w:rsidP="00243AED">
      <w:pPr>
        <w:pStyle w:val="Mjstyl3"/>
        <w:numPr>
          <w:ilvl w:val="1"/>
          <w:numId w:val="37"/>
        </w:numPr>
        <w:ind w:left="567" w:hanging="567"/>
      </w:pPr>
      <w:bookmarkStart w:id="313" w:name="_Toc328471102"/>
      <w:r w:rsidRPr="0086110B">
        <w:rPr>
          <w:bCs w:val="0"/>
        </w:rPr>
        <w:t>Poskytování informací příslušnému kontrolorovi</w:t>
      </w:r>
      <w:bookmarkEnd w:id="313"/>
    </w:p>
    <w:p w:rsidR="005074A1" w:rsidRPr="00FC7973" w:rsidRDefault="005074A1" w:rsidP="00243AED">
      <w:pPr>
        <w:pStyle w:val="Odstavecseseznamem"/>
        <w:spacing w:after="120"/>
        <w:ind w:left="0"/>
        <w:jc w:val="both"/>
        <w:rPr>
          <w:rFonts w:ascii="Arial" w:hAnsi="Arial" w:cs="Arial"/>
          <w:vanish/>
          <w:sz w:val="22"/>
          <w:szCs w:val="22"/>
        </w:rPr>
      </w:pPr>
    </w:p>
    <w:p w:rsidR="005074A1" w:rsidRDefault="005074A1" w:rsidP="00243AED">
      <w:pPr>
        <w:pStyle w:val="Mjstyl4"/>
        <w:numPr>
          <w:ilvl w:val="2"/>
          <w:numId w:val="33"/>
        </w:numPr>
        <w:ind w:left="709" w:hanging="709"/>
      </w:pPr>
      <w:r>
        <w:t xml:space="preserve">Zadavatel </w:t>
      </w:r>
      <w:r w:rsidRPr="00A407EB">
        <w:t xml:space="preserve">je povinen </w:t>
      </w:r>
      <w:r>
        <w:t xml:space="preserve">v případě zakázek s vyšší hodnotou </w:t>
      </w:r>
      <w:r w:rsidRPr="00A407EB">
        <w:t xml:space="preserve">zaslat </w:t>
      </w:r>
      <w:r>
        <w:t xml:space="preserve">svému kontrolorovi </w:t>
      </w:r>
      <w:r w:rsidRPr="00A407EB">
        <w:t>prokazatelně písemnou pozvánku</w:t>
      </w:r>
      <w:r>
        <w:t xml:space="preserve"> (elektronicky nebo listinně)</w:t>
      </w:r>
      <w:r w:rsidRPr="00A407EB">
        <w:t xml:space="preserve"> na </w:t>
      </w:r>
      <w:r>
        <w:t xml:space="preserve">jednání </w:t>
      </w:r>
      <w:r w:rsidRPr="00A407EB">
        <w:t xml:space="preserve">hodnotící komise, probíhá-li toto </w:t>
      </w:r>
      <w:r>
        <w:t xml:space="preserve">jednání </w:t>
      </w:r>
      <w:r w:rsidRPr="00A407EB">
        <w:t xml:space="preserve">po podpisu </w:t>
      </w:r>
      <w:r>
        <w:t>právního aktu o poskytnutí dotace</w:t>
      </w:r>
      <w:r w:rsidRPr="00A407EB">
        <w:t xml:space="preserve">, a to nejpozději </w:t>
      </w:r>
      <w:r>
        <w:t>5 pracovních</w:t>
      </w:r>
      <w:r w:rsidRPr="00A407EB">
        <w:t xml:space="preserve"> dnů před jeho konáním. </w:t>
      </w:r>
      <w:r>
        <w:t xml:space="preserve">Kontrolor dle vlastního uvážení rozhodne, zda se jeho zástupce jednání hodnotící komise ne/účastní. Pokud se zástupce Kontrolora jednání hodnotící komise účastní, vystupuje v roli pozorovatele, v žádném případě nemůže být jmenován členem hodnotící komise. </w:t>
      </w:r>
    </w:p>
    <w:p w:rsidR="005074A1" w:rsidRPr="00066C6A" w:rsidRDefault="005074A1" w:rsidP="00243AED">
      <w:pPr>
        <w:pStyle w:val="Mjstyl4"/>
        <w:numPr>
          <w:ilvl w:val="2"/>
          <w:numId w:val="33"/>
        </w:numPr>
        <w:ind w:left="709" w:hanging="709"/>
      </w:pPr>
      <w:r w:rsidRPr="00066C6A">
        <w:t xml:space="preserve">V případě </w:t>
      </w:r>
      <w:r>
        <w:t xml:space="preserve">ostatních </w:t>
      </w:r>
      <w:r w:rsidRPr="00066C6A">
        <w:t xml:space="preserve">zakázek je rozhodnutí o požadavku na zasílání pozvánek na jednání hodnotící komise ponecháno plně na zvážení </w:t>
      </w:r>
      <w:r>
        <w:t>zadavatele.</w:t>
      </w:r>
    </w:p>
    <w:p w:rsidR="005074A1" w:rsidRDefault="005074A1" w:rsidP="00243AED">
      <w:pPr>
        <w:pStyle w:val="Mjstyl4"/>
        <w:numPr>
          <w:ilvl w:val="2"/>
          <w:numId w:val="33"/>
        </w:numPr>
        <w:ind w:left="709" w:hanging="709"/>
        <w:rPr>
          <w:ins w:id="314" w:author="DM" w:date="2014-05-26T17:22:00Z"/>
        </w:rPr>
      </w:pPr>
      <w:r w:rsidRPr="002A1368">
        <w:t xml:space="preserve">Zadavatel je povinen informovat svého kontrolora o změnách, které nastaly v průběhu výběrového řízení nebo realizace samotné zakázky a jsou považovány za relevantní, a to prostřednictvím </w:t>
      </w:r>
      <w:r>
        <w:t>Průběžné/Závěrečné zprávy o realizaci dílčí části projektu</w:t>
      </w:r>
      <w:r w:rsidRPr="002A1368">
        <w:t>.</w:t>
      </w:r>
    </w:p>
    <w:p w:rsidR="0086604A" w:rsidRPr="002A1368" w:rsidRDefault="0086604A" w:rsidP="00243AED">
      <w:pPr>
        <w:pStyle w:val="Mjstyl4"/>
        <w:numPr>
          <w:ilvl w:val="2"/>
          <w:numId w:val="33"/>
        </w:numPr>
      </w:pPr>
      <w:ins w:id="315" w:author="DM" w:date="2014-05-26T17:22:00Z">
        <w:r w:rsidRPr="0086604A">
          <w:t>Zadavatel je povinen neprodleně informovat poskytovatele podpory o všech řízeních o přezkoumání úkonů zadavatele zahájených Úřadem pro ochranu hospodářské soutěže (dále jen „ÚOHS“) a rozhodnutích ÚOHS o těchto řízeních, jejichž předmětem je zakázka spolufinancovaná ze zdrojů EU.</w:t>
        </w:r>
      </w:ins>
    </w:p>
    <w:p w:rsidR="005074A1" w:rsidRDefault="005074A1" w:rsidP="00243AED">
      <w:pPr>
        <w:jc w:val="both"/>
        <w:rPr>
          <w:rFonts w:ascii="Arial" w:hAnsi="Arial" w:cs="Arial"/>
          <w:sz w:val="22"/>
          <w:szCs w:val="22"/>
        </w:rPr>
      </w:pPr>
    </w:p>
    <w:p w:rsidR="005074A1" w:rsidRPr="0086604A" w:rsidRDefault="005074A1" w:rsidP="00243AED">
      <w:pPr>
        <w:jc w:val="both"/>
        <w:rPr>
          <w:rFonts w:ascii="Arial" w:hAnsi="Arial" w:cs="Arial"/>
          <w:b/>
          <w:sz w:val="22"/>
          <w:szCs w:val="22"/>
        </w:rPr>
      </w:pPr>
    </w:p>
    <w:p w:rsidR="005074A1" w:rsidRPr="0086604A" w:rsidRDefault="0086110B" w:rsidP="00243AED">
      <w:pPr>
        <w:pStyle w:val="Mjstyl2"/>
        <w:numPr>
          <w:ilvl w:val="0"/>
          <w:numId w:val="13"/>
        </w:numPr>
        <w:ind w:left="0" w:firstLine="0"/>
        <w:jc w:val="center"/>
      </w:pPr>
      <w:bookmarkStart w:id="316" w:name="_Toc211932116"/>
      <w:bookmarkStart w:id="317" w:name="_Toc328471103"/>
      <w:r w:rsidRPr="0086110B">
        <w:rPr>
          <w:bCs w:val="0"/>
          <w:smallCaps w:val="0"/>
        </w:rPr>
        <w:t>Zrušení výběrového řízení</w:t>
      </w:r>
      <w:bookmarkEnd w:id="316"/>
      <w:bookmarkEnd w:id="317"/>
    </w:p>
    <w:p w:rsidR="005074A1" w:rsidRPr="0086604A" w:rsidRDefault="0086110B" w:rsidP="00243AED">
      <w:pPr>
        <w:pStyle w:val="Mjstyl3"/>
        <w:numPr>
          <w:ilvl w:val="1"/>
          <w:numId w:val="38"/>
        </w:numPr>
        <w:ind w:left="567" w:hanging="567"/>
        <w:rPr>
          <w:b w:val="0"/>
          <w:bCs w:val="0"/>
        </w:rPr>
      </w:pPr>
      <w:bookmarkStart w:id="318" w:name="_Toc286066100"/>
      <w:bookmarkStart w:id="319" w:name="_Toc286066311"/>
      <w:bookmarkStart w:id="320" w:name="_Toc286066527"/>
      <w:bookmarkStart w:id="321" w:name="_Toc286066831"/>
      <w:bookmarkStart w:id="322" w:name="_Toc286066999"/>
      <w:bookmarkStart w:id="323" w:name="_Toc286239736"/>
      <w:bookmarkStart w:id="324" w:name="_Toc286239737"/>
      <w:bookmarkStart w:id="325" w:name="_Toc328041810"/>
      <w:bookmarkStart w:id="326" w:name="_Toc328471104"/>
      <w:bookmarkStart w:id="327" w:name="_Toc212001911"/>
      <w:bookmarkStart w:id="328" w:name="_Toc212002216"/>
      <w:bookmarkStart w:id="329" w:name="_Toc214090548"/>
      <w:bookmarkStart w:id="330" w:name="_Toc215308360"/>
      <w:bookmarkStart w:id="331" w:name="_Toc215312471"/>
      <w:bookmarkStart w:id="332" w:name="_Toc215900699"/>
      <w:bookmarkStart w:id="333" w:name="_Toc217555884"/>
      <w:bookmarkStart w:id="334" w:name="_Toc217556223"/>
      <w:bookmarkEnd w:id="318"/>
      <w:bookmarkEnd w:id="319"/>
      <w:bookmarkEnd w:id="320"/>
      <w:bookmarkEnd w:id="321"/>
      <w:bookmarkEnd w:id="322"/>
      <w:bookmarkEnd w:id="323"/>
      <w:r w:rsidRPr="0086110B">
        <w:rPr>
          <w:b w:val="0"/>
        </w:rPr>
        <w:lastRenderedPageBreak/>
        <w:t>Zadavatel je oprávněn výběrové řízení zrušit v souladu s body 9.3 a 9.4, nejpozději však do uzavření smlouvy. O zrušení výběrového řízení je zadavatel povinen bezodkladně písemně informovat všechny uchazeče, kteří podali nabídku ve lhůtě pro podání nabídek. V případě, že zadavatel zrušil výběrové řízení v průběhu lhůty pro podání nabídek, je povinen tuto informaci sdělit všem uchazečům a zájemcům a pokud uveřejnil oznámení o zahájení výběrového řízení, též vhodným způsobem uveřejnit (k tomuto účelu je zadavatel povinen využít stejného nástroje, jaký byl využit k uveřejnění oznámení o zahájení výběrového řízení).</w:t>
      </w:r>
      <w:bookmarkEnd w:id="324"/>
      <w:bookmarkEnd w:id="325"/>
      <w:bookmarkEnd w:id="326"/>
      <w:r w:rsidRPr="0086110B">
        <w:rPr>
          <w:b w:val="0"/>
        </w:rPr>
        <w:t xml:space="preserve"> </w:t>
      </w:r>
    </w:p>
    <w:p w:rsidR="005074A1" w:rsidRPr="0086604A" w:rsidRDefault="0086110B" w:rsidP="00243AED">
      <w:pPr>
        <w:pStyle w:val="Mjstyl3"/>
        <w:numPr>
          <w:ilvl w:val="1"/>
          <w:numId w:val="38"/>
        </w:numPr>
        <w:ind w:left="567" w:hanging="567"/>
        <w:rPr>
          <w:b w:val="0"/>
          <w:bCs w:val="0"/>
        </w:rPr>
      </w:pPr>
      <w:bookmarkStart w:id="335" w:name="_Toc286239738"/>
      <w:bookmarkStart w:id="336" w:name="_Toc328041811"/>
      <w:bookmarkStart w:id="337" w:name="_Toc328471105"/>
      <w:r w:rsidRPr="0086110B">
        <w:rPr>
          <w:b w:val="0"/>
        </w:rPr>
        <w:t>Zadavatel není povinen uchazečům sdělit důvod zrušení výběrového řízení, pokud si tuto možnost vymezí v podmínkách výběrového řízení, tj. v oznámení o zahájení výběrového řízení nebo výzvě k podání nabídky nebo zadávací dokumentaci. Zadavatel je však povinen sdělit důvod zrušení výběrového řízení subjektům provádějícím kontrolu v rámci daného operačního programu a dále tuto skutečnost s odůvodněním uvést v následující Průběžné/Závěrečné zprávě o realizaci dílčí části projektu.</w:t>
      </w:r>
      <w:bookmarkEnd w:id="327"/>
      <w:bookmarkEnd w:id="328"/>
      <w:bookmarkEnd w:id="329"/>
      <w:bookmarkEnd w:id="330"/>
      <w:bookmarkEnd w:id="331"/>
      <w:bookmarkEnd w:id="332"/>
      <w:bookmarkEnd w:id="333"/>
      <w:bookmarkEnd w:id="334"/>
      <w:bookmarkEnd w:id="335"/>
      <w:bookmarkEnd w:id="336"/>
      <w:bookmarkEnd w:id="337"/>
    </w:p>
    <w:p w:rsidR="005074A1" w:rsidRPr="003878E8" w:rsidRDefault="005074A1" w:rsidP="00243AED"/>
    <w:p w:rsidR="005074A1" w:rsidRPr="00FC7973" w:rsidRDefault="005074A1" w:rsidP="00243AED">
      <w:pPr>
        <w:pStyle w:val="Mjstyl3"/>
        <w:numPr>
          <w:ilvl w:val="1"/>
          <w:numId w:val="38"/>
        </w:numPr>
        <w:ind w:left="567" w:hanging="567"/>
        <w:rPr>
          <w:b w:val="0"/>
          <w:bCs w:val="0"/>
        </w:rPr>
      </w:pPr>
      <w:bookmarkStart w:id="338" w:name="_Toc212001912"/>
      <w:bookmarkStart w:id="339" w:name="_Toc212002217"/>
      <w:bookmarkStart w:id="340" w:name="_Toc214090549"/>
      <w:bookmarkStart w:id="341" w:name="_Toc215308361"/>
      <w:bookmarkStart w:id="342" w:name="_Toc215312472"/>
      <w:bookmarkStart w:id="343" w:name="_Toc215900700"/>
      <w:bookmarkStart w:id="344" w:name="_Toc217555885"/>
      <w:bookmarkStart w:id="345" w:name="_Toc217556224"/>
      <w:bookmarkStart w:id="346" w:name="_Toc286239739"/>
      <w:bookmarkStart w:id="347" w:name="_Toc328041812"/>
      <w:bookmarkStart w:id="348" w:name="_Toc328471106"/>
      <w:r w:rsidRPr="00FC7973">
        <w:t xml:space="preserve">Zadavatel zruší </w:t>
      </w:r>
      <w:r>
        <w:t xml:space="preserve">výběrové </w:t>
      </w:r>
      <w:r w:rsidRPr="00FC7973">
        <w:t>řízení bez zbytečného odkladu, pokud:</w:t>
      </w:r>
      <w:bookmarkEnd w:id="338"/>
      <w:bookmarkEnd w:id="339"/>
      <w:bookmarkEnd w:id="340"/>
      <w:bookmarkEnd w:id="341"/>
      <w:bookmarkEnd w:id="342"/>
      <w:bookmarkEnd w:id="343"/>
      <w:bookmarkEnd w:id="344"/>
      <w:bookmarkEnd w:id="345"/>
      <w:bookmarkEnd w:id="346"/>
      <w:bookmarkEnd w:id="347"/>
      <w:bookmarkEnd w:id="348"/>
    </w:p>
    <w:p w:rsidR="005074A1" w:rsidRPr="00FC7973" w:rsidRDefault="005074A1" w:rsidP="00243AED">
      <w:pPr>
        <w:pStyle w:val="Zkladntext"/>
        <w:numPr>
          <w:ilvl w:val="0"/>
          <w:numId w:val="18"/>
        </w:numPr>
        <w:tabs>
          <w:tab w:val="clear" w:pos="780"/>
          <w:tab w:val="left" w:pos="709"/>
          <w:tab w:val="num" w:pos="1276"/>
        </w:tabs>
        <w:ind w:left="1276" w:hanging="567"/>
        <w:jc w:val="both"/>
        <w:rPr>
          <w:rFonts w:ascii="Arial" w:hAnsi="Arial" w:cs="Arial"/>
          <w:sz w:val="22"/>
          <w:szCs w:val="22"/>
        </w:rPr>
      </w:pPr>
      <w:r w:rsidRPr="00FC7973">
        <w:rPr>
          <w:rFonts w:ascii="Arial" w:hAnsi="Arial" w:cs="Arial"/>
          <w:sz w:val="22"/>
          <w:szCs w:val="22"/>
        </w:rPr>
        <w:t>nebyly ve stanovené lhůtě podány žádné nabídky</w:t>
      </w:r>
      <w:r>
        <w:rPr>
          <w:rFonts w:ascii="Arial" w:hAnsi="Arial" w:cs="Arial"/>
          <w:sz w:val="22"/>
          <w:szCs w:val="22"/>
        </w:rPr>
        <w:t>, nebo</w:t>
      </w:r>
    </w:p>
    <w:p w:rsidR="005074A1" w:rsidRPr="00FC7973" w:rsidRDefault="005074A1" w:rsidP="00243AED">
      <w:pPr>
        <w:pStyle w:val="Zkladntext"/>
        <w:numPr>
          <w:ilvl w:val="0"/>
          <w:numId w:val="18"/>
        </w:numPr>
        <w:tabs>
          <w:tab w:val="clear" w:pos="780"/>
          <w:tab w:val="left" w:pos="426"/>
          <w:tab w:val="num" w:pos="1276"/>
        </w:tabs>
        <w:ind w:left="1276" w:hanging="567"/>
        <w:jc w:val="both"/>
        <w:rPr>
          <w:rFonts w:ascii="Arial" w:hAnsi="Arial" w:cs="Arial"/>
          <w:sz w:val="22"/>
          <w:szCs w:val="22"/>
        </w:rPr>
      </w:pPr>
      <w:r w:rsidRPr="00FC7973">
        <w:rPr>
          <w:rFonts w:ascii="Arial" w:hAnsi="Arial" w:cs="Arial"/>
          <w:sz w:val="22"/>
          <w:szCs w:val="22"/>
        </w:rPr>
        <w:t>nebyly ve stanovené lhůtě podány žádné nabídky splňující požadavky zadavatele na předmět plnění zakázky, resp. byl</w:t>
      </w:r>
      <w:r>
        <w:rPr>
          <w:rFonts w:ascii="Arial" w:hAnsi="Arial" w:cs="Arial"/>
          <w:sz w:val="22"/>
          <w:szCs w:val="22"/>
        </w:rPr>
        <w:t>y všechny nabídky vyřazeny, nebo</w:t>
      </w:r>
    </w:p>
    <w:p w:rsidR="005074A1" w:rsidRPr="00FC7973" w:rsidRDefault="005074A1" w:rsidP="00243AED">
      <w:pPr>
        <w:pStyle w:val="Zkladntext"/>
        <w:numPr>
          <w:ilvl w:val="0"/>
          <w:numId w:val="18"/>
        </w:numPr>
        <w:tabs>
          <w:tab w:val="clear" w:pos="780"/>
          <w:tab w:val="left" w:pos="426"/>
          <w:tab w:val="num" w:pos="1276"/>
        </w:tabs>
        <w:ind w:left="1276" w:hanging="567"/>
        <w:jc w:val="both"/>
        <w:rPr>
          <w:rFonts w:ascii="Arial" w:hAnsi="Arial" w:cs="Arial"/>
          <w:sz w:val="22"/>
          <w:szCs w:val="22"/>
        </w:rPr>
      </w:pPr>
      <w:r w:rsidRPr="00FC7973">
        <w:rPr>
          <w:rFonts w:ascii="Arial" w:hAnsi="Arial" w:cs="Arial"/>
          <w:sz w:val="22"/>
          <w:szCs w:val="22"/>
        </w:rPr>
        <w:t xml:space="preserve">byly zjištěny vážné nesrovnalosti nebo chyby v oznámení o zahájení </w:t>
      </w:r>
      <w:r>
        <w:rPr>
          <w:rFonts w:ascii="Arial" w:hAnsi="Arial" w:cs="Arial"/>
          <w:sz w:val="22"/>
          <w:szCs w:val="22"/>
        </w:rPr>
        <w:t>výběrového</w:t>
      </w:r>
      <w:r w:rsidRPr="00FC7973">
        <w:rPr>
          <w:rFonts w:ascii="Arial" w:hAnsi="Arial" w:cs="Arial"/>
          <w:sz w:val="22"/>
          <w:szCs w:val="22"/>
        </w:rPr>
        <w:t xml:space="preserve"> řízení, resp. výzvě, zadávací dokumentaci, nebo</w:t>
      </w:r>
    </w:p>
    <w:p w:rsidR="005074A1" w:rsidRDefault="005074A1" w:rsidP="00243AED">
      <w:pPr>
        <w:pStyle w:val="Zkladntext"/>
        <w:numPr>
          <w:ilvl w:val="0"/>
          <w:numId w:val="18"/>
        </w:numPr>
        <w:tabs>
          <w:tab w:val="clear" w:pos="780"/>
          <w:tab w:val="left" w:pos="426"/>
          <w:tab w:val="num" w:pos="1276"/>
        </w:tabs>
        <w:ind w:left="1276" w:hanging="567"/>
        <w:jc w:val="both"/>
        <w:rPr>
          <w:rFonts w:ascii="Arial" w:hAnsi="Arial" w:cs="Arial"/>
          <w:sz w:val="22"/>
          <w:szCs w:val="22"/>
        </w:rPr>
      </w:pPr>
      <w:r w:rsidRPr="00FC7973">
        <w:rPr>
          <w:rFonts w:ascii="Arial" w:hAnsi="Arial" w:cs="Arial"/>
          <w:sz w:val="22"/>
          <w:szCs w:val="22"/>
        </w:rPr>
        <w:t>odmítl uzavřít smlouvu i uchazeč třetí v pořadí, s nímž bylo možné smlouvu uzavřít</w:t>
      </w:r>
      <w:r>
        <w:rPr>
          <w:rFonts w:ascii="Arial" w:hAnsi="Arial" w:cs="Arial"/>
          <w:sz w:val="22"/>
          <w:szCs w:val="22"/>
        </w:rPr>
        <w:t>,</w:t>
      </w:r>
    </w:p>
    <w:p w:rsidR="005074A1" w:rsidRPr="00FC7973" w:rsidRDefault="005074A1" w:rsidP="00243AED">
      <w:pPr>
        <w:pStyle w:val="Zkladntext"/>
        <w:tabs>
          <w:tab w:val="left" w:pos="426"/>
        </w:tabs>
        <w:ind w:left="709"/>
        <w:jc w:val="both"/>
        <w:rPr>
          <w:rFonts w:ascii="Arial" w:hAnsi="Arial" w:cs="Arial"/>
          <w:sz w:val="22"/>
          <w:szCs w:val="22"/>
        </w:rPr>
      </w:pPr>
    </w:p>
    <w:p w:rsidR="005074A1" w:rsidRPr="00FC7973" w:rsidRDefault="005074A1" w:rsidP="00243AED">
      <w:pPr>
        <w:pStyle w:val="Mjstyl3"/>
        <w:numPr>
          <w:ilvl w:val="1"/>
          <w:numId w:val="38"/>
        </w:numPr>
        <w:ind w:left="567" w:hanging="567"/>
        <w:rPr>
          <w:b w:val="0"/>
          <w:bCs w:val="0"/>
        </w:rPr>
      </w:pPr>
      <w:bookmarkStart w:id="349" w:name="_Toc212001913"/>
      <w:bookmarkStart w:id="350" w:name="_Toc212002218"/>
      <w:bookmarkStart w:id="351" w:name="_Toc214090550"/>
      <w:bookmarkStart w:id="352" w:name="_Toc215308362"/>
      <w:bookmarkStart w:id="353" w:name="_Toc215312473"/>
      <w:bookmarkStart w:id="354" w:name="_Toc215900701"/>
      <w:bookmarkStart w:id="355" w:name="_Toc217555886"/>
      <w:bookmarkStart w:id="356" w:name="_Toc217556225"/>
      <w:bookmarkStart w:id="357" w:name="_Toc286239740"/>
      <w:bookmarkStart w:id="358" w:name="_Toc328041813"/>
      <w:bookmarkStart w:id="359" w:name="_Toc328471107"/>
      <w:r w:rsidRPr="00FC7973">
        <w:t xml:space="preserve">Zadavatel může zrušit </w:t>
      </w:r>
      <w:r>
        <w:t>výběrové</w:t>
      </w:r>
      <w:r w:rsidRPr="00FC7973">
        <w:t xml:space="preserve"> řízení bez zbytečného odkladu, pokud:</w:t>
      </w:r>
      <w:bookmarkEnd w:id="349"/>
      <w:bookmarkEnd w:id="350"/>
      <w:bookmarkEnd w:id="351"/>
      <w:bookmarkEnd w:id="352"/>
      <w:bookmarkEnd w:id="353"/>
      <w:bookmarkEnd w:id="354"/>
      <w:bookmarkEnd w:id="355"/>
      <w:bookmarkEnd w:id="356"/>
      <w:bookmarkEnd w:id="357"/>
      <w:bookmarkEnd w:id="358"/>
      <w:bookmarkEnd w:id="359"/>
    </w:p>
    <w:p w:rsidR="005074A1" w:rsidRPr="00FC7973" w:rsidRDefault="005074A1" w:rsidP="00243AED">
      <w:pPr>
        <w:pStyle w:val="Zkladntext"/>
        <w:numPr>
          <w:ilvl w:val="0"/>
          <w:numId w:val="19"/>
        </w:numPr>
        <w:tabs>
          <w:tab w:val="clear" w:pos="780"/>
          <w:tab w:val="left" w:pos="709"/>
          <w:tab w:val="num" w:pos="1276"/>
        </w:tabs>
        <w:ind w:left="1276" w:hanging="567"/>
        <w:jc w:val="both"/>
        <w:rPr>
          <w:rFonts w:ascii="Arial" w:hAnsi="Arial" w:cs="Arial"/>
          <w:sz w:val="22"/>
          <w:szCs w:val="22"/>
        </w:rPr>
      </w:pPr>
      <w:r w:rsidRPr="00FC7973">
        <w:rPr>
          <w:rFonts w:ascii="Arial" w:hAnsi="Arial" w:cs="Arial"/>
          <w:sz w:val="22"/>
          <w:szCs w:val="22"/>
        </w:rPr>
        <w:t xml:space="preserve">v průběhu </w:t>
      </w:r>
      <w:r>
        <w:rPr>
          <w:rFonts w:ascii="Arial" w:hAnsi="Arial" w:cs="Arial"/>
          <w:sz w:val="22"/>
          <w:szCs w:val="22"/>
        </w:rPr>
        <w:t>výběrového</w:t>
      </w:r>
      <w:r w:rsidRPr="00FC7973">
        <w:rPr>
          <w:rFonts w:ascii="Arial" w:hAnsi="Arial" w:cs="Arial"/>
          <w:sz w:val="22"/>
          <w:szCs w:val="22"/>
        </w:rPr>
        <w:t xml:space="preserve"> řízení se vyskytly důvody zvláštního zřetele, pro které nelze na zadavateli požadovat, aby v</w:t>
      </w:r>
      <w:r>
        <w:rPr>
          <w:rFonts w:ascii="Arial" w:hAnsi="Arial" w:cs="Arial"/>
          <w:sz w:val="22"/>
          <w:szCs w:val="22"/>
        </w:rPr>
        <w:t>e výběrovém</w:t>
      </w:r>
      <w:r w:rsidRPr="00FC7973">
        <w:rPr>
          <w:rFonts w:ascii="Arial" w:hAnsi="Arial" w:cs="Arial"/>
          <w:sz w:val="22"/>
          <w:szCs w:val="22"/>
        </w:rPr>
        <w:t xml:space="preserve"> řízení pokračoval</w:t>
      </w:r>
      <w:r>
        <w:rPr>
          <w:rStyle w:val="Znakapoznpodarou"/>
          <w:rFonts w:ascii="Arial" w:hAnsi="Arial" w:cs="Arial"/>
          <w:sz w:val="22"/>
          <w:szCs w:val="22"/>
        </w:rPr>
        <w:footnoteReference w:id="22"/>
      </w:r>
      <w:r w:rsidRPr="00FC7973">
        <w:rPr>
          <w:rFonts w:ascii="Arial" w:hAnsi="Arial" w:cs="Arial"/>
          <w:sz w:val="22"/>
          <w:szCs w:val="22"/>
        </w:rPr>
        <w:t>, nebo</w:t>
      </w:r>
    </w:p>
    <w:p w:rsidR="005074A1" w:rsidRDefault="005074A1" w:rsidP="00243AED">
      <w:pPr>
        <w:pStyle w:val="Zkladntext"/>
        <w:numPr>
          <w:ilvl w:val="0"/>
          <w:numId w:val="19"/>
        </w:numPr>
        <w:tabs>
          <w:tab w:val="clear" w:pos="780"/>
          <w:tab w:val="left" w:pos="709"/>
          <w:tab w:val="num" w:pos="1276"/>
        </w:tabs>
        <w:ind w:left="1276" w:hanging="567"/>
        <w:jc w:val="both"/>
        <w:rPr>
          <w:rFonts w:ascii="Arial" w:hAnsi="Arial" w:cs="Arial"/>
          <w:sz w:val="22"/>
          <w:szCs w:val="22"/>
        </w:rPr>
      </w:pPr>
      <w:r w:rsidRPr="00FC7973">
        <w:rPr>
          <w:rFonts w:ascii="Arial" w:hAnsi="Arial" w:cs="Arial"/>
          <w:sz w:val="22"/>
          <w:szCs w:val="22"/>
        </w:rPr>
        <w:t xml:space="preserve">vybraný uchazeč, popřípadě uchazeč druhý v pořadí, odmítl uzavřít smlouvu nebo neposkytl zadavateli k jejímu uzavření dostatečnou součinnost podle </w:t>
      </w:r>
      <w:r>
        <w:rPr>
          <w:rFonts w:ascii="Arial" w:hAnsi="Arial" w:cs="Arial"/>
          <w:sz w:val="22"/>
          <w:szCs w:val="22"/>
        </w:rPr>
        <w:t>článku 6</w:t>
      </w:r>
      <w:r w:rsidRPr="00FC7973">
        <w:rPr>
          <w:rFonts w:ascii="Arial" w:hAnsi="Arial" w:cs="Arial"/>
          <w:sz w:val="22"/>
          <w:szCs w:val="22"/>
        </w:rPr>
        <w:t xml:space="preserve">. </w:t>
      </w:r>
    </w:p>
    <w:p w:rsidR="005074A1" w:rsidRDefault="005074A1" w:rsidP="00243AED">
      <w:pPr>
        <w:pStyle w:val="Zkladntext"/>
        <w:tabs>
          <w:tab w:val="left" w:pos="709"/>
        </w:tabs>
        <w:jc w:val="both"/>
        <w:rPr>
          <w:rFonts w:ascii="Arial" w:hAnsi="Arial" w:cs="Arial"/>
          <w:sz w:val="22"/>
          <w:szCs w:val="22"/>
        </w:rPr>
      </w:pPr>
    </w:p>
    <w:p w:rsidR="005074A1" w:rsidRDefault="005074A1" w:rsidP="00243AED">
      <w:pPr>
        <w:pStyle w:val="Mjstyl2"/>
        <w:numPr>
          <w:ilvl w:val="0"/>
          <w:numId w:val="13"/>
        </w:numPr>
        <w:ind w:left="0" w:firstLine="0"/>
      </w:pPr>
      <w:bookmarkStart w:id="360" w:name="_Toc328471108"/>
      <w:r>
        <w:rPr>
          <w:b w:val="0"/>
          <w:bCs w:val="0"/>
          <w:smallCaps w:val="0"/>
        </w:rPr>
        <w:t>Platnost doplňujícího výkladu</w:t>
      </w:r>
      <w:bookmarkEnd w:id="360"/>
    </w:p>
    <w:p w:rsidR="00243AED" w:rsidRDefault="005074A1" w:rsidP="00243AED">
      <w:pPr>
        <w:pStyle w:val="Mjstyl4"/>
        <w:numPr>
          <w:ilvl w:val="0"/>
          <w:numId w:val="0"/>
        </w:numPr>
        <w:rPr>
          <w:ins w:id="361" w:author="berver" w:date="2014-05-30T20:39:00Z"/>
        </w:rPr>
      </w:pPr>
      <w:r>
        <w:t xml:space="preserve">Doplňující výklad je platný </w:t>
      </w:r>
      <w:r w:rsidRPr="00FA2318">
        <w:t xml:space="preserve">od 1. </w:t>
      </w:r>
      <w:del w:id="362" w:author="DM" w:date="2014-05-26T17:25:00Z">
        <w:r w:rsidRPr="00FA2318" w:rsidDel="0086604A">
          <w:delText>7</w:delText>
        </w:r>
      </w:del>
      <w:ins w:id="363" w:author="DM" w:date="2014-05-26T17:25:00Z">
        <w:r w:rsidR="0086110B" w:rsidRPr="0086110B">
          <w:t>6</w:t>
        </w:r>
      </w:ins>
      <w:r w:rsidRPr="00FA2318">
        <w:t>. 201</w:t>
      </w:r>
      <w:del w:id="364" w:author="DM" w:date="2014-05-26T17:25:00Z">
        <w:r w:rsidRPr="00FA2318" w:rsidDel="0086604A">
          <w:delText>2</w:delText>
        </w:r>
      </w:del>
      <w:ins w:id="365" w:author="DM" w:date="2014-05-26T17:25:00Z">
        <w:r w:rsidR="0086604A" w:rsidRPr="00FA2318">
          <w:t>4</w:t>
        </w:r>
      </w:ins>
      <w:r w:rsidRPr="00FA2318">
        <w:t xml:space="preserve"> pro všechn</w:t>
      </w:r>
      <w:ins w:id="366" w:author="*" w:date="2014-05-29T11:16:00Z">
        <w:r w:rsidR="008F7A99">
          <w:t>a výběrová řízení, která b</w:t>
        </w:r>
      </w:ins>
      <w:ins w:id="367" w:author="*" w:date="2014-05-29T11:17:00Z">
        <w:r w:rsidR="008F7A99">
          <w:t>yla</w:t>
        </w:r>
      </w:ins>
      <w:ins w:id="368" w:author="*" w:date="2014-05-29T11:16:00Z">
        <w:r w:rsidR="008F7A99">
          <w:t xml:space="preserve"> zahájena 1. 6. 2014 nebo později.</w:t>
        </w:r>
      </w:ins>
    </w:p>
    <w:p w:rsidR="005074A1" w:rsidRDefault="008F7A99" w:rsidP="00243AED">
      <w:pPr>
        <w:pStyle w:val="Mjstyl4"/>
        <w:numPr>
          <w:ilvl w:val="0"/>
          <w:numId w:val="0"/>
        </w:numPr>
      </w:pPr>
      <w:ins w:id="369" w:author="*" w:date="2014-05-29T11:17:00Z">
        <w:r>
          <w:t xml:space="preserve">Výjimkou je příloha č. 1, která je platná </w:t>
        </w:r>
      </w:ins>
      <w:ins w:id="370" w:author="*" w:date="2014-05-29T11:23:00Z">
        <w:r>
          <w:t>i pro výběrová řízení zahájená před 1. 6. 2014</w:t>
        </w:r>
      </w:ins>
      <w:ins w:id="371" w:author="*" w:date="2014-05-29T11:24:00Z">
        <w:r>
          <w:t>.</w:t>
        </w:r>
      </w:ins>
      <w:ins w:id="372" w:author="DM" w:date="2014-05-28T08:15:00Z">
        <w:del w:id="373" w:author="*" w:date="2014-05-29T11:16:00Z">
          <w:r w:rsidR="00FA2318" w:rsidRPr="00FA2318" w:rsidDel="008F7A99">
            <w:delText xml:space="preserve">y </w:delText>
          </w:r>
        </w:del>
        <w:del w:id="374" w:author="*" w:date="2014-05-28T09:00:00Z">
          <w:r w:rsidR="00FA2318" w:rsidRPr="00FA2318" w:rsidDel="00E343DD">
            <w:delText>příjemce</w:delText>
          </w:r>
        </w:del>
      </w:ins>
      <w:ins w:id="375" w:author="DM" w:date="2014-05-28T08:16:00Z">
        <w:del w:id="376" w:author="*" w:date="2014-05-28T09:00:00Z">
          <w:r w:rsidR="00FA2318" w:rsidDel="00E343DD">
            <w:delText>,</w:delText>
          </w:r>
        </w:del>
      </w:ins>
      <w:ins w:id="377" w:author="DM" w:date="2014-05-28T08:15:00Z">
        <w:del w:id="378" w:author="*" w:date="2014-05-28T09:00:00Z">
          <w:r w:rsidR="00FA2318" w:rsidRPr="00FA2318" w:rsidDel="00E343DD">
            <w:delText xml:space="preserve"> kteří budou mít vydané Rozhodnutí/Smlouvu po tomto datu </w:delText>
          </w:r>
        </w:del>
      </w:ins>
      <w:del w:id="379" w:author="*" w:date="2014-05-28T09:00:00Z">
        <w:r w:rsidR="005074A1" w:rsidRPr="00FA2318" w:rsidDel="00E343DD">
          <w:delText xml:space="preserve">a </w:delText>
        </w:r>
      </w:del>
      <w:ins w:id="380" w:author="DM" w:date="2014-05-28T08:16:00Z">
        <w:del w:id="381" w:author="*" w:date="2014-05-28T09:00:00Z">
          <w:r w:rsidR="00FA2318" w:rsidDel="00E343DD">
            <w:delText xml:space="preserve">zahájí svá </w:delText>
          </w:r>
        </w:del>
      </w:ins>
      <w:del w:id="382" w:author="*" w:date="2014-05-28T09:00:00Z">
        <w:r w:rsidR="005074A1" w:rsidRPr="00FA2318" w:rsidDel="00E343DD">
          <w:delText>výběrová řízení</w:delText>
        </w:r>
      </w:del>
      <w:ins w:id="383" w:author="DM" w:date="2014-05-28T08:16:00Z">
        <w:del w:id="384" w:author="*" w:date="2014-05-28T09:00:00Z">
          <w:r w:rsidR="00FA2318" w:rsidDel="00E343DD">
            <w:delText xml:space="preserve"> po tomto datu</w:delText>
          </w:r>
        </w:del>
        <w:del w:id="385" w:author="*" w:date="2014-05-29T11:23:00Z">
          <w:r w:rsidR="00FA2318" w:rsidDel="008F7A99">
            <w:delText>.</w:delText>
          </w:r>
        </w:del>
      </w:ins>
      <w:del w:id="386" w:author="DM" w:date="2014-05-28T08:16:00Z">
        <w:r w:rsidR="005074A1" w:rsidRPr="00FA2318" w:rsidDel="00FA2318">
          <w:delText xml:space="preserve">, která budou zahájena 1. </w:delText>
        </w:r>
      </w:del>
      <w:del w:id="387" w:author="DM" w:date="2014-05-26T17:25:00Z">
        <w:r w:rsidR="005074A1" w:rsidRPr="00FA2318" w:rsidDel="0086604A">
          <w:delText>7</w:delText>
        </w:r>
      </w:del>
      <w:del w:id="388" w:author="DM" w:date="2014-05-28T08:16:00Z">
        <w:r w:rsidR="005074A1" w:rsidRPr="00FA2318" w:rsidDel="00FA2318">
          <w:delText>. 201</w:delText>
        </w:r>
      </w:del>
      <w:del w:id="389" w:author="DM" w:date="2014-05-26T17:25:00Z">
        <w:r w:rsidR="005074A1" w:rsidRPr="00FA2318" w:rsidDel="0086604A">
          <w:delText>2</w:delText>
        </w:r>
      </w:del>
      <w:del w:id="390" w:author="DM" w:date="2014-05-28T08:16:00Z">
        <w:r w:rsidR="005074A1" w:rsidRPr="00FA2318" w:rsidDel="00FA2318">
          <w:delText xml:space="preserve"> nebo později.</w:delText>
        </w:r>
      </w:del>
      <w:r w:rsidR="005074A1">
        <w:t xml:space="preserve"> </w:t>
      </w:r>
    </w:p>
    <w:p w:rsidR="00A503DB" w:rsidRDefault="0086110B">
      <w:pPr>
        <w:pStyle w:val="Mjstyl4"/>
        <w:numPr>
          <w:ilvl w:val="0"/>
          <w:numId w:val="0"/>
        </w:numPr>
        <w:rPr>
          <w:del w:id="391" w:author="DM" w:date="2014-05-28T08:15:00Z"/>
        </w:rPr>
      </w:pPr>
      <w:del w:id="392" w:author="DM" w:date="2014-05-28T08:15:00Z">
        <w:r w:rsidRPr="00243AED">
          <w:delText>Výjimkou je příloha č. 1, která je platná pro všechny projekty, u nichž bylo Rozhodnutí o poskytnutí dotace vydáno/Smlouva o projektu uzavřena 1. 7. 2012 nebo později. U ostatních projektů, u nichž bylo Rozhodnutí o poskytnutí dotace vydáno/Smlouva o projektu uzavřena před tímto datem, se postupuje dle přílohy č. 1 pouze v případech, kdy typ porušení není uveden v Pokynu ke stanovování finančních oprav, které se používají pro výdaje spolufinancované ze strukturálních fondů a Fondu soudržnosti v případě nedodržení pravidel pro veřejné zakázky.</w:delText>
        </w:r>
        <w:r w:rsidR="005074A1" w:rsidDel="00FA2318">
          <w:delText xml:space="preserve"> </w:delText>
        </w:r>
      </w:del>
    </w:p>
    <w:p w:rsidR="005074A1" w:rsidRDefault="005074A1" w:rsidP="00243AED">
      <w:pPr>
        <w:pStyle w:val="Mjstyl2"/>
        <w:numPr>
          <w:ilvl w:val="0"/>
          <w:numId w:val="0"/>
        </w:numPr>
      </w:pPr>
      <w:r w:rsidRPr="003A189F">
        <w:rPr>
          <w:b w:val="0"/>
          <w:bCs w:val="0"/>
          <w:smallCaps w:val="0"/>
        </w:rPr>
        <w:br w:type="page"/>
      </w:r>
      <w:bookmarkStart w:id="393" w:name="_Toc283647605"/>
      <w:bookmarkStart w:id="394" w:name="_Toc272343130"/>
      <w:bookmarkStart w:id="395" w:name="_Toc328471109"/>
      <w:r>
        <w:rPr>
          <w:b w:val="0"/>
          <w:bCs w:val="0"/>
          <w:smallCaps w:val="0"/>
        </w:rPr>
        <w:lastRenderedPageBreak/>
        <w:t>Příloha č. 1:</w:t>
      </w:r>
      <w:bookmarkEnd w:id="393"/>
      <w:bookmarkEnd w:id="394"/>
      <w:bookmarkEnd w:id="395"/>
    </w:p>
    <w:p w:rsidR="005074A1" w:rsidRDefault="0086110B" w:rsidP="00243AED">
      <w:pPr>
        <w:pStyle w:val="CharChar1CharCharChar"/>
        <w:jc w:val="both"/>
        <w:rPr>
          <w:rFonts w:ascii="Arial" w:hAnsi="Arial" w:cs="Arial"/>
          <w:sz w:val="22"/>
          <w:szCs w:val="22"/>
          <w:lang w:val="cs-CZ"/>
        </w:rPr>
      </w:pPr>
      <w:r w:rsidRPr="0086110B">
        <w:rPr>
          <w:rFonts w:ascii="Arial" w:hAnsi="Arial" w:cs="Arial"/>
          <w:sz w:val="22"/>
          <w:szCs w:val="22"/>
          <w:lang w:val="cs-CZ"/>
        </w:rPr>
        <w:t xml:space="preserve">Tabulka 1 stanoví rozsah finančních oprav, které budou provedeny z důvodu nedodržení pravidel při realizaci výběrového řízení. </w:t>
      </w:r>
    </w:p>
    <w:p w:rsidR="00E93999" w:rsidRDefault="00FA2318" w:rsidP="00243AED">
      <w:pPr>
        <w:autoSpaceDE w:val="0"/>
        <w:autoSpaceDN w:val="0"/>
        <w:adjustRightInd w:val="0"/>
        <w:jc w:val="both"/>
        <w:rPr>
          <w:ins w:id="396" w:author="DM" w:date="2014-05-28T08:15:00Z"/>
          <w:rFonts w:ascii="Arial" w:hAnsi="Arial" w:cs="Arial"/>
          <w:color w:val="000000"/>
          <w:sz w:val="22"/>
          <w:szCs w:val="22"/>
        </w:rPr>
      </w:pPr>
      <w:ins w:id="397" w:author="DM" w:date="2014-05-28T08:15:00Z">
        <w:r w:rsidRPr="00FA2318">
          <w:rPr>
            <w:rFonts w:ascii="Arial" w:hAnsi="Arial" w:cs="Arial"/>
            <w:color w:val="000000"/>
            <w:sz w:val="22"/>
            <w:szCs w:val="22"/>
          </w:rPr>
          <w:t xml:space="preserve">Výše finanční opravy se vypočítá z částky, která byla poskytovatelem dotace poskytnuta v souvislosti s výběrovým řízením, u kterého se porušení pravidla vyskytlo. </w:t>
        </w:r>
      </w:ins>
    </w:p>
    <w:p w:rsidR="00E93999" w:rsidRDefault="00FA2318" w:rsidP="00243AED">
      <w:pPr>
        <w:autoSpaceDE w:val="0"/>
        <w:autoSpaceDN w:val="0"/>
        <w:adjustRightInd w:val="0"/>
        <w:jc w:val="both"/>
        <w:rPr>
          <w:ins w:id="398" w:author="DM" w:date="2014-05-28T08:15:00Z"/>
          <w:rFonts w:ascii="Arial" w:hAnsi="Arial" w:cs="Arial"/>
          <w:color w:val="000000"/>
          <w:sz w:val="22"/>
          <w:szCs w:val="22"/>
        </w:rPr>
      </w:pPr>
      <w:ins w:id="399" w:author="DM" w:date="2014-05-28T08:15:00Z">
        <w:r w:rsidRPr="00FA2318">
          <w:rPr>
            <w:rFonts w:ascii="Arial" w:hAnsi="Arial" w:cs="Arial"/>
            <w:color w:val="000000"/>
            <w:sz w:val="22"/>
            <w:szCs w:val="22"/>
          </w:rPr>
          <w:t>Výše finanční opravy je stanovena podle ROZHODNUTÍ KOMISE C(2013) 9527, ze dne 19.</w:t>
        </w:r>
      </w:ins>
      <w:ins w:id="400" w:author="DM" w:date="2014-05-28T08:17:00Z">
        <w:r>
          <w:rPr>
            <w:rFonts w:ascii="Arial" w:hAnsi="Arial" w:cs="Arial"/>
            <w:color w:val="000000"/>
            <w:sz w:val="22"/>
            <w:szCs w:val="22"/>
          </w:rPr>
          <w:t> </w:t>
        </w:r>
      </w:ins>
      <w:ins w:id="401" w:author="DM" w:date="2014-05-28T08:15:00Z">
        <w:r w:rsidRPr="00FA2318">
          <w:rPr>
            <w:rFonts w:ascii="Arial" w:hAnsi="Arial" w:cs="Arial"/>
            <w:color w:val="000000"/>
            <w:sz w:val="22"/>
            <w:szCs w:val="22"/>
          </w:rPr>
          <w:t xml:space="preserve">12. 2013, kterým se stanoví a schvalují pokyny ke stanovení finančních oprav, jež má Komise provést u výdajů financovaných Unií v rámci sdíleného řízení v případě nedodržení pravidel pro zadávání veřejných zakázek. </w:t>
        </w:r>
      </w:ins>
    </w:p>
    <w:p w:rsidR="00E93999" w:rsidRDefault="00FA2318" w:rsidP="00243AED">
      <w:pPr>
        <w:autoSpaceDE w:val="0"/>
        <w:autoSpaceDN w:val="0"/>
        <w:adjustRightInd w:val="0"/>
        <w:jc w:val="both"/>
        <w:rPr>
          <w:ins w:id="402" w:author="DM" w:date="2014-05-28T08:15:00Z"/>
          <w:rFonts w:ascii="Arial" w:hAnsi="Arial" w:cs="Arial"/>
          <w:color w:val="000000"/>
          <w:sz w:val="22"/>
          <w:szCs w:val="22"/>
        </w:rPr>
      </w:pPr>
      <w:ins w:id="403" w:author="DM" w:date="2014-05-28T08:15:00Z">
        <w:r w:rsidRPr="00FA2318">
          <w:rPr>
            <w:rFonts w:ascii="Arial" w:hAnsi="Arial" w:cs="Arial"/>
            <w:color w:val="000000"/>
            <w:sz w:val="22"/>
            <w:szCs w:val="22"/>
          </w:rPr>
          <w:t>Při rozhodování o sazbě finanční opravy, jež má být uplatněna musí být zohledněna závažnost porušení pravidel uvedených v</w:t>
        </w:r>
      </w:ins>
      <w:ins w:id="404" w:author="DM" w:date="2014-05-28T08:18:00Z">
        <w:r>
          <w:rPr>
            <w:rFonts w:ascii="Arial" w:hAnsi="Arial" w:cs="Arial"/>
            <w:color w:val="000000"/>
            <w:sz w:val="22"/>
            <w:szCs w:val="22"/>
          </w:rPr>
          <w:t> </w:t>
        </w:r>
      </w:ins>
      <w:ins w:id="405" w:author="DM" w:date="2014-05-28T08:15:00Z">
        <w:r w:rsidRPr="00FA2318">
          <w:rPr>
            <w:rFonts w:ascii="Arial" w:hAnsi="Arial" w:cs="Arial"/>
            <w:color w:val="000000"/>
            <w:sz w:val="22"/>
            <w:szCs w:val="22"/>
          </w:rPr>
          <w:t>t</w:t>
        </w:r>
      </w:ins>
      <w:ins w:id="406" w:author="DM" w:date="2014-05-28T08:18:00Z">
        <w:r>
          <w:rPr>
            <w:rFonts w:ascii="Arial" w:hAnsi="Arial" w:cs="Arial"/>
            <w:color w:val="000000"/>
            <w:sz w:val="22"/>
            <w:szCs w:val="22"/>
          </w:rPr>
          <w:t>omto Doplňujícím výkladu a Postupech</w:t>
        </w:r>
      </w:ins>
      <w:ins w:id="407" w:author="DM" w:date="2014-05-28T08:15:00Z">
        <w:r w:rsidRPr="00FA2318">
          <w:rPr>
            <w:rFonts w:ascii="Arial" w:hAnsi="Arial" w:cs="Arial"/>
            <w:color w:val="000000"/>
            <w:sz w:val="22"/>
            <w:szCs w:val="22"/>
          </w:rPr>
          <w:t xml:space="preserve">: </w:t>
        </w:r>
      </w:ins>
    </w:p>
    <w:p w:rsidR="00E93999" w:rsidRDefault="00FA2318" w:rsidP="00243AED">
      <w:pPr>
        <w:numPr>
          <w:ilvl w:val="0"/>
          <w:numId w:val="5"/>
        </w:numPr>
        <w:tabs>
          <w:tab w:val="clear" w:pos="1780"/>
          <w:tab w:val="num" w:pos="993"/>
        </w:tabs>
        <w:autoSpaceDE w:val="0"/>
        <w:autoSpaceDN w:val="0"/>
        <w:adjustRightInd w:val="0"/>
        <w:spacing w:after="254"/>
        <w:ind w:left="993" w:hanging="567"/>
        <w:jc w:val="both"/>
        <w:rPr>
          <w:ins w:id="408" w:author="DM" w:date="2014-05-28T08:15:00Z"/>
          <w:rFonts w:ascii="Arial" w:hAnsi="Arial" w:cs="Arial"/>
          <w:color w:val="000000"/>
          <w:sz w:val="22"/>
          <w:szCs w:val="22"/>
        </w:rPr>
      </w:pPr>
      <w:ins w:id="409" w:author="DM" w:date="2014-05-28T08:15:00Z">
        <w:r w:rsidRPr="00FA2318">
          <w:rPr>
            <w:rFonts w:ascii="Arial" w:hAnsi="Arial" w:cs="Arial"/>
            <w:color w:val="000000"/>
            <w:sz w:val="22"/>
            <w:szCs w:val="22"/>
          </w:rPr>
          <w:t>T</w:t>
        </w:r>
      </w:ins>
      <w:ins w:id="410" w:author="DM" w:date="2014-05-28T08:20:00Z">
        <w:r>
          <w:rPr>
            <w:rFonts w:ascii="Arial" w:hAnsi="Arial" w:cs="Arial"/>
            <w:color w:val="000000"/>
            <w:sz w:val="22"/>
            <w:szCs w:val="22"/>
          </w:rPr>
          <w:t xml:space="preserve">ento Doplňující výklad </w:t>
        </w:r>
      </w:ins>
      <w:ins w:id="411" w:author="DM" w:date="2014-05-28T08:15:00Z">
        <w:r w:rsidRPr="00FA2318">
          <w:rPr>
            <w:rFonts w:ascii="Arial" w:hAnsi="Arial" w:cs="Arial"/>
            <w:color w:val="000000"/>
            <w:sz w:val="22"/>
            <w:szCs w:val="22"/>
          </w:rPr>
          <w:t>stanoví řadu oprav v sazbě 5 %, 10 %, 25 % a 100 %, které se uplatní na výdaje v rámci zakázky. Tyto sazby zohledňují závažnost porušení pravidel uvedených v</w:t>
        </w:r>
      </w:ins>
      <w:ins w:id="412" w:author="DM" w:date="2014-05-28T08:20:00Z">
        <w:r>
          <w:rPr>
            <w:rFonts w:ascii="Arial" w:hAnsi="Arial" w:cs="Arial"/>
            <w:color w:val="000000"/>
            <w:sz w:val="22"/>
            <w:szCs w:val="22"/>
          </w:rPr>
          <w:t> </w:t>
        </w:r>
      </w:ins>
      <w:ins w:id="413" w:author="DM" w:date="2014-05-28T08:15:00Z">
        <w:r w:rsidRPr="00FA2318">
          <w:rPr>
            <w:rFonts w:ascii="Arial" w:hAnsi="Arial" w:cs="Arial"/>
            <w:color w:val="000000"/>
            <w:sz w:val="22"/>
            <w:szCs w:val="22"/>
          </w:rPr>
          <w:t>t</w:t>
        </w:r>
      </w:ins>
      <w:ins w:id="414" w:author="DM" w:date="2014-05-28T08:20:00Z">
        <w:r>
          <w:rPr>
            <w:rFonts w:ascii="Arial" w:hAnsi="Arial" w:cs="Arial"/>
            <w:color w:val="000000"/>
            <w:sz w:val="22"/>
            <w:szCs w:val="22"/>
          </w:rPr>
          <w:t>omto Doplňující</w:t>
        </w:r>
      </w:ins>
      <w:ins w:id="415" w:author="DM" w:date="2014-05-28T08:21:00Z">
        <w:r>
          <w:rPr>
            <w:rFonts w:ascii="Arial" w:hAnsi="Arial" w:cs="Arial"/>
            <w:color w:val="000000"/>
            <w:sz w:val="22"/>
            <w:szCs w:val="22"/>
          </w:rPr>
          <w:t>m</w:t>
        </w:r>
      </w:ins>
      <w:ins w:id="416" w:author="DM" w:date="2014-05-28T08:20:00Z">
        <w:r>
          <w:rPr>
            <w:rFonts w:ascii="Arial" w:hAnsi="Arial" w:cs="Arial"/>
            <w:color w:val="000000"/>
            <w:sz w:val="22"/>
            <w:szCs w:val="22"/>
          </w:rPr>
          <w:t xml:space="preserve"> výklad</w:t>
        </w:r>
      </w:ins>
      <w:ins w:id="417" w:author="DM" w:date="2014-05-28T08:21:00Z">
        <w:r w:rsidR="00850263">
          <w:rPr>
            <w:rFonts w:ascii="Arial" w:hAnsi="Arial" w:cs="Arial"/>
            <w:color w:val="000000"/>
            <w:sz w:val="22"/>
            <w:szCs w:val="22"/>
          </w:rPr>
          <w:t>u</w:t>
        </w:r>
      </w:ins>
      <w:ins w:id="418" w:author="DM" w:date="2014-05-28T08:22:00Z">
        <w:r w:rsidR="00CD57E6">
          <w:rPr>
            <w:rFonts w:ascii="Arial" w:hAnsi="Arial" w:cs="Arial"/>
            <w:color w:val="000000"/>
            <w:sz w:val="22"/>
            <w:szCs w:val="22"/>
          </w:rPr>
          <w:t xml:space="preserve"> a Postupech</w:t>
        </w:r>
      </w:ins>
      <w:ins w:id="419" w:author="DM" w:date="2014-05-28T08:20:00Z">
        <w:r w:rsidRPr="00FA2318">
          <w:rPr>
            <w:rFonts w:ascii="Arial" w:hAnsi="Arial" w:cs="Arial"/>
            <w:color w:val="000000"/>
            <w:sz w:val="22"/>
            <w:szCs w:val="22"/>
          </w:rPr>
          <w:t xml:space="preserve"> </w:t>
        </w:r>
      </w:ins>
      <w:ins w:id="420" w:author="DM" w:date="2014-05-28T08:15:00Z">
        <w:r w:rsidRPr="00FA2318">
          <w:rPr>
            <w:rFonts w:ascii="Arial" w:hAnsi="Arial" w:cs="Arial"/>
            <w:color w:val="000000"/>
            <w:sz w:val="22"/>
            <w:szCs w:val="22"/>
          </w:rPr>
          <w:t>a zásadu proporcionality</w:t>
        </w:r>
        <w:r w:rsidRPr="00845C8C">
          <w:rPr>
            <w:rFonts w:ascii="Arial" w:hAnsi="Arial" w:cs="Arial"/>
            <w:color w:val="000000"/>
            <w:sz w:val="22"/>
            <w:szCs w:val="22"/>
          </w:rPr>
          <w:t>.</w:t>
        </w:r>
        <w:bookmarkStart w:id="421" w:name="_GoBack"/>
        <w:bookmarkEnd w:id="421"/>
        <w:r w:rsidRPr="00845C8C">
          <w:rPr>
            <w:rFonts w:ascii="Arial" w:hAnsi="Arial" w:cs="Arial"/>
            <w:color w:val="000000"/>
            <w:sz w:val="22"/>
            <w:szCs w:val="22"/>
          </w:rPr>
          <w:t xml:space="preserve"> Použijí se v případech, kdy není možné přesně vyčíslit finanční důsledky pro danou zakázku. </w:t>
        </w:r>
      </w:ins>
    </w:p>
    <w:p w:rsidR="00E93999" w:rsidRDefault="00FA2318" w:rsidP="00243AED">
      <w:pPr>
        <w:numPr>
          <w:ilvl w:val="0"/>
          <w:numId w:val="5"/>
        </w:numPr>
        <w:tabs>
          <w:tab w:val="clear" w:pos="1780"/>
          <w:tab w:val="num" w:pos="993"/>
        </w:tabs>
        <w:autoSpaceDE w:val="0"/>
        <w:autoSpaceDN w:val="0"/>
        <w:adjustRightInd w:val="0"/>
        <w:spacing w:after="254"/>
        <w:ind w:left="993" w:hanging="567"/>
        <w:jc w:val="both"/>
        <w:rPr>
          <w:ins w:id="422" w:author="DM" w:date="2014-05-28T08:15:00Z"/>
          <w:rFonts w:ascii="Arial" w:hAnsi="Arial" w:cs="Arial"/>
          <w:color w:val="000000"/>
          <w:sz w:val="22"/>
          <w:szCs w:val="22"/>
        </w:rPr>
      </w:pPr>
      <w:ins w:id="423" w:author="DM" w:date="2014-05-28T08:15:00Z">
        <w:r w:rsidRPr="00FA2318">
          <w:rPr>
            <w:rFonts w:ascii="Arial" w:hAnsi="Arial" w:cs="Arial"/>
            <w:color w:val="000000"/>
            <w:sz w:val="22"/>
            <w:szCs w:val="22"/>
          </w:rPr>
          <w:t>Závažnost porušení pravidel uvedených v</w:t>
        </w:r>
      </w:ins>
      <w:ins w:id="424" w:author="DM" w:date="2014-05-28T08:21:00Z">
        <w:r w:rsidR="00CD57E6">
          <w:rPr>
            <w:rFonts w:ascii="Arial" w:hAnsi="Arial" w:cs="Arial"/>
            <w:color w:val="000000"/>
            <w:sz w:val="22"/>
            <w:szCs w:val="22"/>
          </w:rPr>
          <w:t> tomto Doplňujícím výkladu</w:t>
        </w:r>
      </w:ins>
      <w:ins w:id="425" w:author="DM" w:date="2014-05-28T08:22:00Z">
        <w:r w:rsidR="00CD57E6">
          <w:rPr>
            <w:rFonts w:ascii="Arial" w:hAnsi="Arial" w:cs="Arial"/>
            <w:color w:val="000000"/>
            <w:sz w:val="22"/>
            <w:szCs w:val="22"/>
          </w:rPr>
          <w:t xml:space="preserve"> a Postupech</w:t>
        </w:r>
      </w:ins>
      <w:ins w:id="426" w:author="DM" w:date="2014-05-28T08:15:00Z">
        <w:r w:rsidRPr="00FA2318">
          <w:rPr>
            <w:rFonts w:ascii="Arial" w:hAnsi="Arial" w:cs="Arial"/>
            <w:color w:val="000000"/>
            <w:sz w:val="22"/>
            <w:szCs w:val="22"/>
          </w:rPr>
          <w:t xml:space="preserve"> týkající se nedodržení pravidel </w:t>
        </w:r>
      </w:ins>
      <w:ins w:id="427" w:author="*" w:date="2014-05-28T09:01:00Z">
        <w:r w:rsidR="00E343DD">
          <w:rPr>
            <w:rFonts w:ascii="Arial" w:hAnsi="Arial" w:cs="Arial"/>
            <w:color w:val="000000"/>
            <w:sz w:val="22"/>
            <w:szCs w:val="22"/>
          </w:rPr>
          <w:t>pr</w:t>
        </w:r>
      </w:ins>
      <w:ins w:id="428" w:author="DM" w:date="2014-05-28T08:15:00Z">
        <w:r w:rsidRPr="00FA2318">
          <w:rPr>
            <w:rFonts w:ascii="Arial" w:hAnsi="Arial" w:cs="Arial"/>
            <w:color w:val="000000"/>
            <w:sz w:val="22"/>
            <w:szCs w:val="22"/>
          </w:rPr>
          <w:t xml:space="preserve">o zadávání zakázek a související finanční dopad na rozpočet Unie se posuzuje s ohledem na následující faktory: úroveň hospodářské soutěže, transparentnost a rovné zacházení. Má-li dotčené nedodržení pravidel odrazující účinek na potenciální uchazeče nebo vede-li toto nedodržení k zadání zakázky jinému uchazeči, než kterému měla být zadána, je to </w:t>
        </w:r>
        <w:r w:rsidRPr="008B6691">
          <w:rPr>
            <w:rFonts w:ascii="Arial" w:hAnsi="Arial" w:cs="Arial"/>
            <w:color w:val="000000"/>
            <w:sz w:val="22"/>
            <w:szCs w:val="22"/>
          </w:rPr>
          <w:t xml:space="preserve">silný ukazatel, že jde o porušení závažné. </w:t>
        </w:r>
      </w:ins>
    </w:p>
    <w:p w:rsidR="00E93999" w:rsidRDefault="00FA2318" w:rsidP="00243AED">
      <w:pPr>
        <w:numPr>
          <w:ilvl w:val="0"/>
          <w:numId w:val="5"/>
        </w:numPr>
        <w:tabs>
          <w:tab w:val="clear" w:pos="1780"/>
          <w:tab w:val="num" w:pos="993"/>
        </w:tabs>
        <w:autoSpaceDE w:val="0"/>
        <w:autoSpaceDN w:val="0"/>
        <w:adjustRightInd w:val="0"/>
        <w:spacing w:after="254"/>
        <w:ind w:left="993" w:hanging="567"/>
        <w:jc w:val="both"/>
        <w:rPr>
          <w:ins w:id="429" w:author="DM" w:date="2014-05-28T08:15:00Z"/>
          <w:rFonts w:ascii="Arial" w:hAnsi="Arial" w:cs="Arial"/>
          <w:color w:val="000000"/>
          <w:sz w:val="22"/>
          <w:szCs w:val="22"/>
        </w:rPr>
      </w:pPr>
      <w:ins w:id="430" w:author="DM" w:date="2014-05-28T08:15:00Z">
        <w:r w:rsidRPr="008B6691">
          <w:rPr>
            <w:rFonts w:ascii="Arial" w:hAnsi="Arial" w:cs="Arial"/>
            <w:color w:val="000000"/>
            <w:sz w:val="22"/>
            <w:szCs w:val="22"/>
          </w:rPr>
          <w:t>Je-li porušení pravidel uvedených v</w:t>
        </w:r>
      </w:ins>
      <w:ins w:id="431" w:author="DM" w:date="2014-05-28T08:22:00Z">
        <w:r w:rsidR="00CD57E6" w:rsidRPr="008B6691">
          <w:rPr>
            <w:rFonts w:ascii="Arial" w:hAnsi="Arial" w:cs="Arial"/>
            <w:color w:val="000000"/>
            <w:sz w:val="22"/>
            <w:szCs w:val="22"/>
          </w:rPr>
          <w:t xml:space="preserve"> tomto Doplňujícím výkladu a Postupech </w:t>
        </w:r>
      </w:ins>
      <w:ins w:id="432" w:author="DM" w:date="2014-05-28T08:15:00Z">
        <w:r w:rsidRPr="008B6691">
          <w:rPr>
            <w:rFonts w:ascii="Arial" w:hAnsi="Arial" w:cs="Arial"/>
            <w:color w:val="000000"/>
            <w:sz w:val="22"/>
            <w:szCs w:val="22"/>
          </w:rPr>
          <w:t xml:space="preserve">pouze formální povahy bez skutečného nebo potenciálního finančního dopadu, nebude provedena žádná oprava. </w:t>
        </w:r>
      </w:ins>
    </w:p>
    <w:p w:rsidR="00E93999" w:rsidRDefault="00FA2318" w:rsidP="00243AED">
      <w:pPr>
        <w:numPr>
          <w:ilvl w:val="0"/>
          <w:numId w:val="5"/>
        </w:numPr>
        <w:tabs>
          <w:tab w:val="clear" w:pos="1780"/>
          <w:tab w:val="num" w:pos="993"/>
        </w:tabs>
        <w:autoSpaceDE w:val="0"/>
        <w:autoSpaceDN w:val="0"/>
        <w:adjustRightInd w:val="0"/>
        <w:spacing w:after="254"/>
        <w:ind w:left="993" w:hanging="567"/>
        <w:jc w:val="both"/>
        <w:rPr>
          <w:ins w:id="433" w:author="DM" w:date="2014-05-28T08:15:00Z"/>
          <w:rFonts w:ascii="Arial" w:hAnsi="Arial" w:cs="Arial"/>
          <w:color w:val="000000"/>
          <w:sz w:val="22"/>
          <w:szCs w:val="22"/>
        </w:rPr>
      </w:pPr>
      <w:ins w:id="434" w:author="DM" w:date="2014-05-28T08:15:00Z">
        <w:r w:rsidRPr="00FA2318">
          <w:rPr>
            <w:rFonts w:ascii="Arial" w:hAnsi="Arial" w:cs="Arial"/>
            <w:color w:val="000000"/>
            <w:sz w:val="22"/>
            <w:szCs w:val="22"/>
          </w:rPr>
          <w:t>Vyskytne-li se v jednom výběrovém řízení více porušení pravidel uvedených v těchto Závazných postupech, sazby oprav se nesčítají, ale zohlední se při rozhodování o sazbě opravy (5 %, 10 %, 25 % nebo 100 %) nejzávažnější porušení</w:t>
        </w:r>
      </w:ins>
      <w:ins w:id="435" w:author="DM" w:date="2014-05-28T08:23:00Z">
        <w:r w:rsidR="00CD57E6">
          <w:rPr>
            <w:rStyle w:val="Znakapoznpodarou"/>
            <w:rFonts w:ascii="Arial" w:hAnsi="Arial" w:cs="Arial"/>
            <w:color w:val="000000"/>
            <w:sz w:val="22"/>
            <w:szCs w:val="22"/>
          </w:rPr>
          <w:footnoteReference w:id="23"/>
        </w:r>
      </w:ins>
      <w:ins w:id="437" w:author="DM" w:date="2014-05-28T08:15:00Z">
        <w:r w:rsidRPr="00FA2318">
          <w:rPr>
            <w:rFonts w:ascii="Arial" w:hAnsi="Arial" w:cs="Arial"/>
            <w:color w:val="000000"/>
            <w:sz w:val="22"/>
            <w:szCs w:val="22"/>
          </w:rPr>
          <w:t xml:space="preserve">. </w:t>
        </w:r>
      </w:ins>
    </w:p>
    <w:p w:rsidR="00E93999" w:rsidRDefault="00FA2318" w:rsidP="00243AED">
      <w:pPr>
        <w:numPr>
          <w:ilvl w:val="0"/>
          <w:numId w:val="5"/>
        </w:numPr>
        <w:tabs>
          <w:tab w:val="clear" w:pos="1780"/>
          <w:tab w:val="num" w:pos="993"/>
        </w:tabs>
        <w:autoSpaceDE w:val="0"/>
        <w:autoSpaceDN w:val="0"/>
        <w:adjustRightInd w:val="0"/>
        <w:spacing w:after="254"/>
        <w:ind w:left="993" w:hanging="567"/>
        <w:jc w:val="both"/>
        <w:rPr>
          <w:ins w:id="438" w:author="DM" w:date="2014-05-28T08:15:00Z"/>
          <w:rFonts w:ascii="Arial" w:hAnsi="Arial" w:cs="Arial"/>
          <w:color w:val="000000"/>
          <w:sz w:val="22"/>
          <w:szCs w:val="22"/>
        </w:rPr>
      </w:pPr>
      <w:ins w:id="439" w:author="DM" w:date="2014-05-28T08:15:00Z">
        <w:r w:rsidRPr="00FA2318">
          <w:rPr>
            <w:rFonts w:ascii="Arial" w:hAnsi="Arial" w:cs="Arial"/>
            <w:color w:val="000000"/>
            <w:sz w:val="22"/>
            <w:szCs w:val="22"/>
          </w:rPr>
          <w:t>Finanční opravu ve výši 100 % je možné uplatnit v nejzávažnějších případech, kdy nesrovnalost zvýhodňuje určité uchazeče/</w:t>
        </w:r>
      </w:ins>
      <w:ins w:id="440" w:author="DM" w:date="2014-05-28T08:24:00Z">
        <w:r w:rsidR="0086110B" w:rsidRPr="0086110B">
          <w:rPr>
            <w:rFonts w:ascii="Arial" w:hAnsi="Arial" w:cs="Arial"/>
            <w:color w:val="000000"/>
            <w:sz w:val="22"/>
            <w:szCs w:val="22"/>
          </w:rPr>
          <w:t xml:space="preserve"> </w:t>
        </w:r>
        <w:r w:rsidR="00CD57E6" w:rsidRPr="00CD57E6">
          <w:rPr>
            <w:rFonts w:ascii="Arial" w:hAnsi="Arial" w:cs="Arial"/>
            <w:color w:val="000000"/>
            <w:sz w:val="22"/>
            <w:szCs w:val="22"/>
          </w:rPr>
          <w:t>zájemce nebo kdy se nesrovnalost týká podvodu, jak určí příslušný soud.</w:t>
        </w:r>
      </w:ins>
    </w:p>
    <w:p w:rsidR="00DC77E7" w:rsidRPr="00E343DD" w:rsidRDefault="00DC77E7" w:rsidP="00243AED">
      <w:pPr>
        <w:pStyle w:val="CharChar1CharCharChar"/>
        <w:jc w:val="both"/>
        <w:rPr>
          <w:ins w:id="441" w:author="DM" w:date="2014-05-27T11:27:00Z"/>
          <w:rFonts w:ascii="Arial" w:hAnsi="Arial" w:cs="Arial"/>
          <w:sz w:val="22"/>
          <w:szCs w:val="22"/>
          <w:lang w:val="cs-CZ"/>
        </w:rPr>
      </w:pPr>
    </w:p>
    <w:p w:rsidR="005074A1" w:rsidRPr="00E343DD" w:rsidRDefault="0086110B" w:rsidP="00243AED">
      <w:pPr>
        <w:pStyle w:val="CharChar1CharCharChar"/>
        <w:jc w:val="both"/>
        <w:rPr>
          <w:ins w:id="442" w:author="DM" w:date="2014-05-26T17:33:00Z"/>
          <w:rFonts w:ascii="Arial" w:hAnsi="Arial" w:cs="Arial"/>
          <w:sz w:val="22"/>
          <w:szCs w:val="22"/>
          <w:lang w:val="cs-CZ"/>
        </w:rPr>
      </w:pPr>
      <w:r w:rsidRPr="0086110B">
        <w:rPr>
          <w:rFonts w:ascii="Arial" w:hAnsi="Arial" w:cs="Arial"/>
          <w:sz w:val="22"/>
          <w:szCs w:val="22"/>
          <w:lang w:val="cs-CZ"/>
        </w:rPr>
        <w:t>Tabulka 1: Přehled pochybení v rámci realizace výběrových řízení a rozsah finančních oprav za tato pochybení provedených</w:t>
      </w:r>
    </w:p>
    <w:p w:rsidR="00250063" w:rsidRPr="00250063" w:rsidRDefault="0086110B" w:rsidP="00243AED">
      <w:pPr>
        <w:pStyle w:val="CharChar1CharCharChar"/>
        <w:jc w:val="both"/>
        <w:rPr>
          <w:rFonts w:ascii="Arial" w:hAnsi="Arial" w:cs="Arial"/>
          <w:b/>
          <w:sz w:val="22"/>
          <w:szCs w:val="22"/>
          <w:lang w:val="cs-CZ"/>
        </w:rPr>
      </w:pPr>
      <w:ins w:id="443" w:author="DM" w:date="2014-05-26T17:33:00Z">
        <w:r w:rsidRPr="0086110B">
          <w:rPr>
            <w:rFonts w:ascii="Arial" w:hAnsi="Arial" w:cs="Arial"/>
            <w:b/>
            <w:sz w:val="22"/>
            <w:szCs w:val="22"/>
            <w:lang w:val="cs-CZ"/>
          </w:rPr>
          <w:t>1.1 Zadávací podmínky</w:t>
        </w:r>
      </w:ins>
    </w:p>
    <w:tbl>
      <w:tblPr>
        <w:tblW w:w="9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4"/>
        <w:gridCol w:w="1994"/>
        <w:gridCol w:w="4536"/>
        <w:gridCol w:w="1276"/>
        <w:gridCol w:w="1297"/>
      </w:tblGrid>
      <w:tr w:rsidR="0086604A" w:rsidRPr="00DC77E7" w:rsidTr="002322EF">
        <w:trPr>
          <w:trHeight w:val="810"/>
        </w:trPr>
        <w:tc>
          <w:tcPr>
            <w:tcW w:w="524" w:type="dxa"/>
            <w:vAlign w:val="center"/>
          </w:tcPr>
          <w:p w:rsidR="0086604A" w:rsidRPr="00DC77E7" w:rsidRDefault="0086110B" w:rsidP="00243AED">
            <w:pPr>
              <w:pStyle w:val="CharChar1CharCharChar"/>
              <w:jc w:val="center"/>
              <w:rPr>
                <w:rFonts w:ascii="Arial" w:hAnsi="Arial" w:cs="Arial"/>
                <w:b/>
                <w:bCs/>
                <w:sz w:val="22"/>
                <w:szCs w:val="22"/>
                <w:lang w:val="cs-CZ"/>
              </w:rPr>
            </w:pPr>
            <w:r w:rsidRPr="0086110B">
              <w:rPr>
                <w:rFonts w:ascii="Arial" w:hAnsi="Arial" w:cs="Arial"/>
                <w:b/>
                <w:bCs/>
                <w:sz w:val="22"/>
                <w:szCs w:val="22"/>
                <w:lang w:val="cs-CZ"/>
              </w:rPr>
              <w:t>Č.</w:t>
            </w:r>
          </w:p>
        </w:tc>
        <w:tc>
          <w:tcPr>
            <w:tcW w:w="1994" w:type="dxa"/>
            <w:vAlign w:val="center"/>
          </w:tcPr>
          <w:p w:rsidR="0086604A" w:rsidRPr="00DC77E7" w:rsidRDefault="0086110B" w:rsidP="00243AED">
            <w:pPr>
              <w:pStyle w:val="CharChar1CharCharChar"/>
              <w:jc w:val="center"/>
              <w:rPr>
                <w:rFonts w:ascii="Arial" w:hAnsi="Arial" w:cs="Arial"/>
                <w:b/>
                <w:bCs/>
                <w:sz w:val="22"/>
                <w:szCs w:val="22"/>
                <w:lang w:val="cs-CZ"/>
              </w:rPr>
            </w:pPr>
            <w:r w:rsidRPr="0086110B">
              <w:rPr>
                <w:rFonts w:ascii="Arial" w:hAnsi="Arial" w:cs="Arial"/>
                <w:b/>
                <w:bCs/>
                <w:sz w:val="22"/>
                <w:szCs w:val="22"/>
                <w:lang w:val="cs-CZ"/>
              </w:rPr>
              <w:t>Porušení</w:t>
            </w:r>
          </w:p>
        </w:tc>
        <w:tc>
          <w:tcPr>
            <w:tcW w:w="4536" w:type="dxa"/>
            <w:vAlign w:val="center"/>
          </w:tcPr>
          <w:p w:rsidR="0086604A" w:rsidRPr="00DC77E7" w:rsidRDefault="0086110B" w:rsidP="00243AED">
            <w:pPr>
              <w:pStyle w:val="CharChar1CharCharChar"/>
              <w:jc w:val="center"/>
              <w:rPr>
                <w:rFonts w:ascii="Arial" w:hAnsi="Arial" w:cs="Arial"/>
                <w:b/>
                <w:bCs/>
                <w:sz w:val="22"/>
                <w:szCs w:val="22"/>
                <w:lang w:val="cs-CZ"/>
              </w:rPr>
            </w:pPr>
            <w:r w:rsidRPr="0086110B">
              <w:rPr>
                <w:rFonts w:ascii="Arial" w:hAnsi="Arial" w:cs="Arial"/>
                <w:b/>
                <w:bCs/>
                <w:sz w:val="22"/>
                <w:szCs w:val="22"/>
                <w:lang w:val="cs-CZ"/>
              </w:rPr>
              <w:t>Popis</w:t>
            </w:r>
          </w:p>
        </w:tc>
        <w:tc>
          <w:tcPr>
            <w:tcW w:w="2573" w:type="dxa"/>
            <w:gridSpan w:val="2"/>
            <w:vAlign w:val="center"/>
          </w:tcPr>
          <w:p w:rsidR="00E93999" w:rsidRDefault="0086110B" w:rsidP="00243AED">
            <w:pPr>
              <w:pStyle w:val="CharChar1CharCharChar"/>
              <w:rPr>
                <w:del w:id="444" w:author="DM" w:date="2014-05-26T17:40:00Z"/>
                <w:rFonts w:ascii="Arial" w:hAnsi="Arial" w:cs="Arial"/>
                <w:b/>
                <w:bCs/>
                <w:sz w:val="22"/>
                <w:szCs w:val="22"/>
                <w:lang w:val="cs-CZ"/>
              </w:rPr>
            </w:pPr>
            <w:r w:rsidRPr="0086110B">
              <w:rPr>
                <w:rFonts w:ascii="Arial" w:hAnsi="Arial" w:cs="Arial"/>
                <w:b/>
                <w:bCs/>
                <w:sz w:val="22"/>
                <w:szCs w:val="22"/>
                <w:lang w:val="cs-CZ"/>
              </w:rPr>
              <w:t>Sazba finanční opravy</w:t>
            </w:r>
            <w:del w:id="445" w:author="DM" w:date="2014-05-26T17:44:00Z">
              <w:r w:rsidRPr="0086110B">
                <w:rPr>
                  <w:rStyle w:val="Znakapoznpodarou"/>
                  <w:rFonts w:ascii="Arial" w:hAnsi="Arial" w:cs="Arial"/>
                  <w:b/>
                  <w:bCs/>
                  <w:sz w:val="22"/>
                  <w:szCs w:val="22"/>
                  <w:lang w:val="cs-CZ"/>
                </w:rPr>
                <w:footnoteReference w:id="24"/>
              </w:r>
            </w:del>
          </w:p>
          <w:p w:rsidR="00E93999" w:rsidRDefault="0086110B" w:rsidP="00243AED">
            <w:pPr>
              <w:pStyle w:val="CharChar1CharCharChar"/>
              <w:rPr>
                <w:del w:id="448" w:author="DM" w:date="2014-05-26T17:28:00Z"/>
                <w:rFonts w:ascii="Arial" w:hAnsi="Arial" w:cs="Arial"/>
                <w:sz w:val="22"/>
                <w:szCs w:val="22"/>
                <w:lang w:val="cs-CZ"/>
              </w:rPr>
            </w:pPr>
            <w:del w:id="449" w:author="DM" w:date="2014-05-26T17:28:00Z">
              <w:r w:rsidRPr="0086110B">
                <w:rPr>
                  <w:rFonts w:ascii="Arial" w:hAnsi="Arial" w:cs="Arial"/>
                  <w:sz w:val="22"/>
                  <w:szCs w:val="22"/>
                  <w:lang w:val="cs-CZ"/>
                </w:rPr>
                <w:delText>Spodní hranice procentního rozmezí</w:delText>
              </w:r>
            </w:del>
          </w:p>
          <w:p w:rsidR="00E93999" w:rsidRDefault="0086110B" w:rsidP="00243AED">
            <w:pPr>
              <w:pStyle w:val="CharChar1CharCharChar"/>
              <w:rPr>
                <w:rFonts w:ascii="Arial" w:hAnsi="Arial" w:cs="Arial"/>
                <w:b/>
                <w:bCs/>
                <w:sz w:val="22"/>
                <w:szCs w:val="22"/>
                <w:lang w:val="cs-CZ"/>
              </w:rPr>
            </w:pPr>
            <w:del w:id="450" w:author="DM" w:date="2014-05-26T17:28:00Z">
              <w:r w:rsidRPr="0086110B">
                <w:rPr>
                  <w:rFonts w:ascii="Arial" w:hAnsi="Arial" w:cs="Arial"/>
                  <w:sz w:val="22"/>
                  <w:szCs w:val="22"/>
                  <w:lang w:val="cs-CZ"/>
                </w:rPr>
                <w:delText>Horní hranice procentního rozmezí</w:delText>
              </w:r>
            </w:del>
          </w:p>
        </w:tc>
      </w:tr>
      <w:tr w:rsidR="0086604A" w:rsidRPr="00DC77E7" w:rsidTr="002322EF">
        <w:tc>
          <w:tcPr>
            <w:tcW w:w="524" w:type="dxa"/>
          </w:tcPr>
          <w:p w:rsidR="0086604A" w:rsidRPr="00DC77E7" w:rsidRDefault="0086110B" w:rsidP="00243AED">
            <w:pPr>
              <w:pStyle w:val="CharChar1CharCharChar"/>
              <w:jc w:val="center"/>
              <w:rPr>
                <w:rFonts w:ascii="Arial" w:hAnsi="Arial" w:cs="Arial"/>
                <w:sz w:val="22"/>
                <w:szCs w:val="22"/>
                <w:lang w:val="cs-CZ"/>
              </w:rPr>
            </w:pPr>
            <w:r w:rsidRPr="0086110B">
              <w:rPr>
                <w:rFonts w:ascii="Arial" w:hAnsi="Arial" w:cs="Arial"/>
                <w:sz w:val="22"/>
                <w:szCs w:val="22"/>
                <w:lang w:val="cs-CZ"/>
              </w:rPr>
              <w:t>1</w:t>
            </w:r>
          </w:p>
        </w:tc>
        <w:tc>
          <w:tcPr>
            <w:tcW w:w="1994" w:type="dxa"/>
          </w:tcPr>
          <w:p w:rsidR="0086604A" w:rsidRPr="00DC77E7" w:rsidRDefault="0086110B" w:rsidP="00243AED">
            <w:pPr>
              <w:pStyle w:val="CharChar1CharCharChar"/>
              <w:rPr>
                <w:rFonts w:ascii="Arial" w:hAnsi="Arial" w:cs="Arial"/>
                <w:sz w:val="22"/>
                <w:szCs w:val="22"/>
                <w:lang w:val="cs-CZ"/>
              </w:rPr>
            </w:pPr>
            <w:ins w:id="451" w:author="DM" w:date="2014-05-26T17:27:00Z">
              <w:r w:rsidRPr="0086110B">
                <w:rPr>
                  <w:rFonts w:ascii="Arial" w:hAnsi="Arial" w:cs="Arial"/>
                  <w:sz w:val="22"/>
                  <w:szCs w:val="22"/>
                  <w:lang w:val="cs-CZ"/>
                </w:rPr>
                <w:t xml:space="preserve">Nedodržení požadovaného způsobu zahájení </w:t>
              </w:r>
              <w:r w:rsidRPr="0086110B">
                <w:rPr>
                  <w:rFonts w:ascii="Arial" w:hAnsi="Arial" w:cs="Arial"/>
                  <w:sz w:val="22"/>
                  <w:szCs w:val="22"/>
                  <w:lang w:val="cs-CZ"/>
                </w:rPr>
                <w:lastRenderedPageBreak/>
                <w:t xml:space="preserve">výběrového řízení </w:t>
              </w:r>
            </w:ins>
            <w:del w:id="452" w:author="DM" w:date="2014-05-26T17:27:00Z">
              <w:r w:rsidRPr="0086110B">
                <w:rPr>
                  <w:rFonts w:ascii="Arial" w:hAnsi="Arial" w:cs="Arial"/>
                  <w:sz w:val="22"/>
                  <w:szCs w:val="22"/>
                  <w:lang w:val="cs-CZ"/>
                </w:rPr>
                <w:delText>Nedodržení požadovaného způsobu zahájení výběrového řízení (v relevantních případech)</w:delText>
              </w:r>
            </w:del>
          </w:p>
        </w:tc>
        <w:tc>
          <w:tcPr>
            <w:tcW w:w="4536" w:type="dxa"/>
          </w:tcPr>
          <w:p w:rsidR="00A503DB" w:rsidRDefault="0086110B" w:rsidP="00A503DB">
            <w:pPr>
              <w:pStyle w:val="CharChar1CharCharChar"/>
              <w:rPr>
                <w:del w:id="453" w:author="DM" w:date="2014-05-26T17:27:00Z"/>
                <w:rFonts w:ascii="Arial" w:hAnsi="Arial" w:cs="Arial"/>
                <w:sz w:val="22"/>
                <w:szCs w:val="22"/>
                <w:lang w:val="cs-CZ"/>
              </w:rPr>
              <w:pPrChange w:id="454" w:author="berver" w:date="2014-05-30T20:41:00Z">
                <w:pPr>
                  <w:pStyle w:val="CharChar1CharCharChar"/>
                  <w:tabs>
                    <w:tab w:val="num" w:pos="121"/>
                  </w:tabs>
                  <w:ind w:left="121" w:hanging="141"/>
                </w:pPr>
              </w:pPrChange>
            </w:pPr>
            <w:ins w:id="455" w:author="DM" w:date="2014-05-26T17:42:00Z">
              <w:r w:rsidRPr="0086110B">
                <w:rPr>
                  <w:rFonts w:ascii="Arial" w:hAnsi="Arial" w:cs="Arial"/>
                  <w:sz w:val="22"/>
                  <w:szCs w:val="22"/>
                  <w:lang w:val="cs-CZ"/>
                </w:rPr>
                <w:lastRenderedPageBreak/>
                <w:t xml:space="preserve"> </w:t>
              </w:r>
            </w:ins>
            <w:ins w:id="456" w:author="DM" w:date="2014-05-26T17:27:00Z">
              <w:r w:rsidRPr="0086110B">
                <w:rPr>
                  <w:rFonts w:ascii="Arial" w:hAnsi="Arial" w:cs="Arial"/>
                  <w:sz w:val="22"/>
                  <w:szCs w:val="22"/>
                  <w:lang w:val="cs-CZ"/>
                </w:rPr>
                <w:t xml:space="preserve">Zakázka byla zadána, aniž by bylo výběrové řízení zahájeno v souladu s bodem </w:t>
              </w:r>
            </w:ins>
            <w:ins w:id="457" w:author="DM" w:date="2014-05-26T17:39:00Z">
              <w:r w:rsidRPr="0086110B">
                <w:rPr>
                  <w:rFonts w:ascii="Arial" w:hAnsi="Arial" w:cs="Arial"/>
                  <w:sz w:val="22"/>
                  <w:szCs w:val="22"/>
                  <w:lang w:val="cs-CZ"/>
                </w:rPr>
                <w:t>4</w:t>
              </w:r>
            </w:ins>
            <w:ins w:id="458" w:author="DM" w:date="2014-05-26T17:27:00Z">
              <w:r w:rsidRPr="0086110B">
                <w:rPr>
                  <w:rFonts w:ascii="Arial" w:hAnsi="Arial" w:cs="Arial"/>
                  <w:sz w:val="22"/>
                  <w:szCs w:val="22"/>
                  <w:lang w:val="cs-CZ"/>
                </w:rPr>
                <w:t xml:space="preserve">.5. </w:t>
              </w:r>
            </w:ins>
            <w:del w:id="459" w:author="DM" w:date="2014-05-26T17:27:00Z">
              <w:r w:rsidRPr="0086110B">
                <w:rPr>
                  <w:rFonts w:ascii="Arial" w:hAnsi="Arial" w:cs="Arial"/>
                  <w:sz w:val="22"/>
                  <w:szCs w:val="22"/>
                  <w:lang w:val="cs-CZ"/>
                </w:rPr>
                <w:delText>- Zadavatel neuveřejnil oznámení o zahájení výběrového řízení požadovaným způsobem a ani neodeslal výzvu k podání nabídky konkrétních zájemců požadovaným způsobem, s výjimkou aplikace pro zakázku malého rozsahu 1. kategorie (viz Postupy pro zadávání zakázek malého rozsahu).</w:delText>
              </w:r>
            </w:del>
          </w:p>
          <w:p w:rsidR="00E93999" w:rsidRDefault="0086110B" w:rsidP="00243AED">
            <w:pPr>
              <w:pStyle w:val="CharChar1CharCharChar"/>
              <w:rPr>
                <w:rFonts w:ascii="Arial" w:hAnsi="Arial" w:cs="Arial"/>
                <w:sz w:val="22"/>
                <w:szCs w:val="22"/>
                <w:lang w:val="cs-CZ"/>
              </w:rPr>
            </w:pPr>
            <w:del w:id="460" w:author="DM" w:date="2014-05-26T17:27:00Z">
              <w:r w:rsidRPr="0086110B">
                <w:rPr>
                  <w:rFonts w:ascii="Arial" w:hAnsi="Arial" w:cs="Arial"/>
                  <w:sz w:val="22"/>
                  <w:szCs w:val="22"/>
                  <w:lang w:val="cs-CZ"/>
                </w:rPr>
                <w:delText>Zadavatel neuveřejnil oznámení o zahájení výběrového řízení požadovaným způsobem nebo neodeslal výzvu k podání nabídky konkrétním zájemcům požadovaným způsobem, současně však jeho postup umožnil ve výběrovém řízení účast uchazečů.</w:delText>
              </w:r>
            </w:del>
          </w:p>
        </w:tc>
        <w:tc>
          <w:tcPr>
            <w:tcW w:w="2573" w:type="dxa"/>
            <w:gridSpan w:val="2"/>
          </w:tcPr>
          <w:p w:rsidR="0086604A" w:rsidRPr="00DC77E7" w:rsidRDefault="0086110B" w:rsidP="00243AED">
            <w:pPr>
              <w:pStyle w:val="Default"/>
              <w:rPr>
                <w:ins w:id="461" w:author="DM" w:date="2014-05-26T17:27:00Z"/>
                <w:sz w:val="22"/>
                <w:szCs w:val="22"/>
              </w:rPr>
            </w:pPr>
            <w:ins w:id="462" w:author="DM" w:date="2014-05-26T17:27:00Z">
              <w:r w:rsidRPr="0086110B">
                <w:rPr>
                  <w:sz w:val="22"/>
                  <w:szCs w:val="22"/>
                </w:rPr>
                <w:t xml:space="preserve">100 % nebo </w:t>
              </w:r>
            </w:ins>
          </w:p>
          <w:p w:rsidR="00E93999" w:rsidRDefault="0086110B" w:rsidP="00243AED">
            <w:pPr>
              <w:pStyle w:val="CharChar1CharCharChar"/>
              <w:rPr>
                <w:del w:id="463" w:author="DM" w:date="2014-05-26T17:27:00Z"/>
                <w:rFonts w:ascii="Arial" w:hAnsi="Arial" w:cs="Arial"/>
                <w:sz w:val="22"/>
                <w:szCs w:val="22"/>
                <w:lang w:val="cs-CZ"/>
              </w:rPr>
            </w:pPr>
            <w:ins w:id="464" w:author="DM" w:date="2014-05-26T17:27:00Z">
              <w:r w:rsidRPr="0086110B">
                <w:rPr>
                  <w:rFonts w:ascii="Arial" w:hAnsi="Arial" w:cs="Arial"/>
                  <w:sz w:val="22"/>
                  <w:szCs w:val="22"/>
                  <w:lang w:val="cs-CZ"/>
                </w:rPr>
                <w:t>min. 25 % pokud byla dodržena určitá míra</w:t>
              </w:r>
            </w:ins>
            <w:ins w:id="465" w:author="DM" w:date="2014-05-27T11:27:00Z">
              <w:r w:rsidRPr="0086110B">
                <w:rPr>
                  <w:rFonts w:ascii="Arial" w:hAnsi="Arial" w:cs="Arial"/>
                  <w:sz w:val="22"/>
                  <w:szCs w:val="22"/>
                  <w:lang w:val="cs-CZ"/>
                </w:rPr>
                <w:t xml:space="preserve"> </w:t>
              </w:r>
            </w:ins>
            <w:ins w:id="466" w:author="DM" w:date="2014-05-26T17:27:00Z">
              <w:r w:rsidRPr="0086110B">
                <w:rPr>
                  <w:rFonts w:ascii="Arial" w:hAnsi="Arial" w:cs="Arial"/>
                  <w:sz w:val="22"/>
                  <w:szCs w:val="22"/>
                  <w:lang w:val="cs-CZ"/>
                </w:rPr>
                <w:lastRenderedPageBreak/>
                <w:t xml:space="preserve">uveřejnění </w:t>
              </w:r>
            </w:ins>
            <w:del w:id="467" w:author="DM" w:date="2014-05-26T17:27:00Z">
              <w:r w:rsidRPr="0086110B">
                <w:rPr>
                  <w:rFonts w:ascii="Arial" w:hAnsi="Arial" w:cs="Arial"/>
                  <w:sz w:val="22"/>
                  <w:szCs w:val="22"/>
                  <w:lang w:val="cs-CZ"/>
                </w:rPr>
                <w:delText>25 %</w:delText>
              </w:r>
            </w:del>
          </w:p>
          <w:p w:rsidR="00E93999" w:rsidRDefault="00E93999" w:rsidP="00243AED">
            <w:pPr>
              <w:pStyle w:val="CharChar1CharCharChar"/>
              <w:rPr>
                <w:del w:id="468" w:author="DM" w:date="2014-05-26T17:27:00Z"/>
                <w:rFonts w:ascii="Arial" w:hAnsi="Arial" w:cs="Arial"/>
                <w:sz w:val="22"/>
                <w:szCs w:val="22"/>
                <w:lang w:val="cs-CZ"/>
              </w:rPr>
            </w:pPr>
          </w:p>
          <w:p w:rsidR="00E93999" w:rsidRDefault="00E93999" w:rsidP="00243AED">
            <w:pPr>
              <w:pStyle w:val="CharChar1CharCharChar"/>
              <w:rPr>
                <w:del w:id="469" w:author="DM" w:date="2014-05-26T17:27:00Z"/>
                <w:rFonts w:ascii="Arial" w:hAnsi="Arial" w:cs="Arial"/>
                <w:sz w:val="22"/>
                <w:szCs w:val="22"/>
                <w:lang w:val="cs-CZ"/>
              </w:rPr>
            </w:pPr>
          </w:p>
          <w:p w:rsidR="00E93999" w:rsidRDefault="00E93999" w:rsidP="00243AED">
            <w:pPr>
              <w:pStyle w:val="CharChar1CharCharChar"/>
              <w:rPr>
                <w:del w:id="470" w:author="DM" w:date="2014-05-26T17:27:00Z"/>
                <w:rFonts w:ascii="Arial" w:hAnsi="Arial" w:cs="Arial"/>
                <w:sz w:val="22"/>
                <w:szCs w:val="22"/>
                <w:lang w:val="cs-CZ"/>
              </w:rPr>
            </w:pPr>
          </w:p>
          <w:p w:rsidR="00E93999" w:rsidRDefault="00E93999" w:rsidP="00243AED">
            <w:pPr>
              <w:pStyle w:val="CharChar1CharCharChar"/>
              <w:rPr>
                <w:del w:id="471" w:author="DM" w:date="2014-05-26T17:27:00Z"/>
                <w:rFonts w:ascii="Arial" w:hAnsi="Arial" w:cs="Arial"/>
                <w:sz w:val="22"/>
                <w:szCs w:val="22"/>
                <w:lang w:val="cs-CZ"/>
              </w:rPr>
            </w:pPr>
          </w:p>
          <w:p w:rsidR="00E93999" w:rsidRDefault="00E93999" w:rsidP="00243AED">
            <w:pPr>
              <w:pStyle w:val="CharChar1CharCharChar"/>
              <w:rPr>
                <w:del w:id="472" w:author="DM" w:date="2014-05-26T17:27:00Z"/>
                <w:rFonts w:ascii="Arial" w:hAnsi="Arial" w:cs="Arial"/>
                <w:sz w:val="22"/>
                <w:szCs w:val="22"/>
                <w:lang w:val="cs-CZ"/>
              </w:rPr>
            </w:pPr>
          </w:p>
          <w:p w:rsidR="00E93999" w:rsidRDefault="0086110B" w:rsidP="00243AED">
            <w:pPr>
              <w:pStyle w:val="CharChar1CharCharChar"/>
              <w:rPr>
                <w:rFonts w:ascii="Arial" w:hAnsi="Arial" w:cs="Arial"/>
                <w:sz w:val="22"/>
                <w:szCs w:val="22"/>
                <w:lang w:val="cs-CZ"/>
              </w:rPr>
            </w:pPr>
            <w:del w:id="473" w:author="DM" w:date="2014-05-26T17:27:00Z">
              <w:r w:rsidRPr="0086110B">
                <w:rPr>
                  <w:rFonts w:ascii="Arial" w:hAnsi="Arial" w:cs="Arial"/>
                  <w:sz w:val="22"/>
                  <w:szCs w:val="22"/>
                  <w:lang w:val="cs-CZ"/>
                </w:rPr>
                <w:delText>25 %</w:delText>
              </w:r>
            </w:del>
          </w:p>
          <w:p w:rsidR="00E93999" w:rsidRDefault="0086110B" w:rsidP="00243AED">
            <w:pPr>
              <w:pStyle w:val="CharChar1CharCharChar"/>
              <w:rPr>
                <w:del w:id="474" w:author="DM" w:date="2014-05-26T17:27:00Z"/>
                <w:rFonts w:ascii="Arial" w:hAnsi="Arial" w:cs="Arial"/>
                <w:sz w:val="22"/>
                <w:szCs w:val="22"/>
                <w:lang w:val="cs-CZ"/>
              </w:rPr>
            </w:pPr>
            <w:del w:id="475" w:author="DM" w:date="2014-05-26T17:27:00Z">
              <w:r w:rsidRPr="0086110B">
                <w:rPr>
                  <w:rFonts w:ascii="Arial" w:hAnsi="Arial" w:cs="Arial"/>
                  <w:sz w:val="22"/>
                  <w:szCs w:val="22"/>
                  <w:lang w:val="cs-CZ"/>
                </w:rPr>
                <w:delText>100 %</w:delText>
              </w:r>
            </w:del>
          </w:p>
          <w:p w:rsidR="00E93999" w:rsidRDefault="00E93999" w:rsidP="00243AED">
            <w:pPr>
              <w:pStyle w:val="CharChar1CharCharChar"/>
              <w:rPr>
                <w:del w:id="476" w:author="DM" w:date="2014-05-26T17:27:00Z"/>
                <w:rFonts w:ascii="Arial" w:hAnsi="Arial" w:cs="Arial"/>
                <w:sz w:val="22"/>
                <w:szCs w:val="22"/>
                <w:lang w:val="cs-CZ"/>
              </w:rPr>
            </w:pPr>
          </w:p>
          <w:p w:rsidR="00E93999" w:rsidRDefault="00E93999" w:rsidP="00243AED">
            <w:pPr>
              <w:pStyle w:val="CharChar1CharCharChar"/>
              <w:rPr>
                <w:del w:id="477" w:author="DM" w:date="2014-05-26T17:27:00Z"/>
                <w:rFonts w:ascii="Arial" w:hAnsi="Arial" w:cs="Arial"/>
                <w:sz w:val="22"/>
                <w:szCs w:val="22"/>
                <w:lang w:val="cs-CZ"/>
              </w:rPr>
            </w:pPr>
          </w:p>
          <w:p w:rsidR="00E93999" w:rsidRDefault="00E93999" w:rsidP="00243AED">
            <w:pPr>
              <w:pStyle w:val="CharChar1CharCharChar"/>
              <w:rPr>
                <w:del w:id="478" w:author="DM" w:date="2014-05-26T17:27:00Z"/>
                <w:rFonts w:ascii="Arial" w:hAnsi="Arial" w:cs="Arial"/>
                <w:sz w:val="22"/>
                <w:szCs w:val="22"/>
                <w:lang w:val="cs-CZ"/>
              </w:rPr>
            </w:pPr>
          </w:p>
          <w:p w:rsidR="00E93999" w:rsidRDefault="00E93999" w:rsidP="00243AED">
            <w:pPr>
              <w:pStyle w:val="CharChar1CharCharChar"/>
              <w:rPr>
                <w:del w:id="479" w:author="DM" w:date="2014-05-26T17:27:00Z"/>
                <w:rFonts w:ascii="Arial" w:hAnsi="Arial" w:cs="Arial"/>
                <w:sz w:val="22"/>
                <w:szCs w:val="22"/>
                <w:lang w:val="cs-CZ"/>
              </w:rPr>
            </w:pPr>
          </w:p>
          <w:p w:rsidR="00E93999" w:rsidRDefault="00E93999" w:rsidP="00243AED">
            <w:pPr>
              <w:pStyle w:val="CharChar1CharCharChar"/>
              <w:rPr>
                <w:del w:id="480" w:author="DM" w:date="2014-05-26T17:27:00Z"/>
                <w:rFonts w:ascii="Arial" w:hAnsi="Arial" w:cs="Arial"/>
                <w:sz w:val="22"/>
                <w:szCs w:val="22"/>
                <w:lang w:val="cs-CZ"/>
              </w:rPr>
            </w:pPr>
          </w:p>
          <w:p w:rsidR="00E93999" w:rsidRDefault="0086110B" w:rsidP="00243AED">
            <w:pPr>
              <w:pStyle w:val="CharChar1CharCharChar"/>
              <w:rPr>
                <w:rFonts w:ascii="Arial" w:hAnsi="Arial" w:cs="Arial"/>
                <w:sz w:val="22"/>
                <w:szCs w:val="22"/>
                <w:lang w:val="cs-CZ"/>
              </w:rPr>
            </w:pPr>
            <w:del w:id="481" w:author="DM" w:date="2014-05-26T17:27:00Z">
              <w:r w:rsidRPr="0086110B">
                <w:rPr>
                  <w:rFonts w:ascii="Arial" w:hAnsi="Arial" w:cs="Arial"/>
                  <w:sz w:val="22"/>
                  <w:szCs w:val="22"/>
                  <w:lang w:val="cs-CZ"/>
                </w:rPr>
                <w:delText>40 %</w:delText>
              </w:r>
            </w:del>
          </w:p>
        </w:tc>
      </w:tr>
      <w:tr w:rsidR="0086604A" w:rsidRPr="00DC77E7" w:rsidTr="002322EF">
        <w:tc>
          <w:tcPr>
            <w:tcW w:w="524" w:type="dxa"/>
          </w:tcPr>
          <w:p w:rsidR="0086604A" w:rsidRPr="00DC77E7" w:rsidRDefault="0086110B" w:rsidP="00243AED">
            <w:pPr>
              <w:pStyle w:val="CharChar1CharCharChar"/>
              <w:rPr>
                <w:rFonts w:ascii="Arial" w:hAnsi="Arial" w:cs="Arial"/>
                <w:sz w:val="22"/>
                <w:szCs w:val="22"/>
                <w:lang w:val="cs-CZ"/>
              </w:rPr>
            </w:pPr>
            <w:r w:rsidRPr="0086110B">
              <w:rPr>
                <w:rFonts w:ascii="Arial" w:hAnsi="Arial" w:cs="Arial"/>
                <w:sz w:val="22"/>
                <w:szCs w:val="22"/>
                <w:lang w:val="cs-CZ"/>
              </w:rPr>
              <w:lastRenderedPageBreak/>
              <w:t>2</w:t>
            </w:r>
          </w:p>
        </w:tc>
        <w:tc>
          <w:tcPr>
            <w:tcW w:w="1994" w:type="dxa"/>
          </w:tcPr>
          <w:p w:rsidR="0086604A" w:rsidRPr="00DC77E7" w:rsidRDefault="0086110B" w:rsidP="00243AED">
            <w:pPr>
              <w:pStyle w:val="CharChar1CharCharChar"/>
              <w:rPr>
                <w:rFonts w:ascii="Arial" w:hAnsi="Arial" w:cs="Arial"/>
                <w:sz w:val="22"/>
                <w:szCs w:val="22"/>
                <w:lang w:val="cs-CZ"/>
              </w:rPr>
            </w:pPr>
            <w:ins w:id="482" w:author="DM" w:date="2014-05-26T17:29:00Z">
              <w:r w:rsidRPr="0086110B">
                <w:rPr>
                  <w:rFonts w:ascii="Arial" w:hAnsi="Arial" w:cs="Arial"/>
                  <w:sz w:val="22"/>
                  <w:szCs w:val="22"/>
                  <w:lang w:val="cs-CZ"/>
                </w:rPr>
                <w:t xml:space="preserve">Umělé rozdělení předmětu zakázky </w:t>
              </w:r>
            </w:ins>
            <w:del w:id="483" w:author="DM" w:date="2014-05-26T17:29:00Z">
              <w:r w:rsidRPr="0086110B">
                <w:rPr>
                  <w:rFonts w:ascii="Arial" w:hAnsi="Arial" w:cs="Arial"/>
                  <w:sz w:val="22"/>
                  <w:szCs w:val="22"/>
                  <w:lang w:val="cs-CZ"/>
                </w:rPr>
                <w:delText>Diskriminační definice předmětu zakázky</w:delText>
              </w:r>
            </w:del>
          </w:p>
        </w:tc>
        <w:tc>
          <w:tcPr>
            <w:tcW w:w="4536" w:type="dxa"/>
          </w:tcPr>
          <w:p w:rsidR="00E93999" w:rsidRDefault="0086110B" w:rsidP="00243AED">
            <w:pPr>
              <w:pStyle w:val="CharChar1CharCharChar"/>
              <w:tabs>
                <w:tab w:val="num" w:pos="420"/>
              </w:tabs>
              <w:ind w:left="121"/>
              <w:rPr>
                <w:rFonts w:ascii="Arial" w:hAnsi="Arial" w:cs="Arial"/>
                <w:color w:val="000000"/>
                <w:sz w:val="22"/>
                <w:szCs w:val="22"/>
                <w:lang w:val="cs-CZ"/>
              </w:rPr>
            </w:pPr>
            <w:ins w:id="484" w:author="DM" w:date="2014-05-26T17:29:00Z">
              <w:r w:rsidRPr="0086110B">
                <w:rPr>
                  <w:rFonts w:ascii="Arial" w:hAnsi="Arial" w:cs="Arial"/>
                  <w:sz w:val="22"/>
                  <w:szCs w:val="22"/>
                  <w:lang w:val="cs-CZ"/>
                </w:rPr>
                <w:t>Předmět zakázky je rozdělen tak, aby došlo ke snížení předpokládané hodnoty pod limity stanovené</w:t>
              </w:r>
            </w:ins>
            <w:ins w:id="485" w:author="DM" w:date="2014-05-27T11:28:00Z">
              <w:r w:rsidRPr="0086110B">
                <w:rPr>
                  <w:rFonts w:ascii="Arial" w:hAnsi="Arial" w:cs="Arial"/>
                  <w:sz w:val="22"/>
                  <w:szCs w:val="22"/>
                  <w:lang w:val="cs-CZ"/>
                </w:rPr>
                <w:t xml:space="preserve"> jednotlivými režimy </w:t>
              </w:r>
            </w:ins>
            <w:ins w:id="486" w:author="DM" w:date="2014-05-26T17:29:00Z">
              <w:r w:rsidRPr="0086110B">
                <w:rPr>
                  <w:rFonts w:ascii="Arial" w:hAnsi="Arial" w:cs="Arial"/>
                  <w:sz w:val="22"/>
                  <w:szCs w:val="22"/>
                  <w:lang w:val="cs-CZ"/>
                </w:rPr>
                <w:t xml:space="preserve">a jeho zadání v mírnějším režimu, než je stanoven pro předmět zakázky před jejím rozdělením. </w:t>
              </w:r>
            </w:ins>
            <w:del w:id="487" w:author="DM" w:date="2014-05-26T17:29:00Z">
              <w:r w:rsidRPr="0086110B">
                <w:rPr>
                  <w:rFonts w:ascii="Arial" w:hAnsi="Arial" w:cs="Arial"/>
                  <w:sz w:val="22"/>
                  <w:szCs w:val="22"/>
                  <w:lang w:val="cs-CZ"/>
                </w:rPr>
                <w:delText>Diskriminační stanovení předmětu zakázky (</w:delText>
              </w:r>
              <w:r w:rsidRPr="0086110B">
                <w:rPr>
                  <w:rFonts w:ascii="Arial" w:hAnsi="Arial" w:cs="Arial"/>
                  <w:color w:val="000000"/>
                  <w:sz w:val="22"/>
                  <w:szCs w:val="22"/>
                  <w:lang w:val="cs-CZ"/>
                </w:rPr>
                <w:delText>postup v rozporu s bodem 4.2.).</w:delText>
              </w:r>
            </w:del>
          </w:p>
        </w:tc>
        <w:tc>
          <w:tcPr>
            <w:tcW w:w="2573" w:type="dxa"/>
            <w:gridSpan w:val="2"/>
          </w:tcPr>
          <w:p w:rsidR="0086604A" w:rsidRPr="00DC77E7" w:rsidRDefault="0086110B" w:rsidP="00243AED">
            <w:pPr>
              <w:pStyle w:val="Default"/>
              <w:rPr>
                <w:ins w:id="488" w:author="DM" w:date="2014-05-26T17:29:00Z"/>
                <w:sz w:val="22"/>
                <w:szCs w:val="22"/>
              </w:rPr>
            </w:pPr>
            <w:ins w:id="489" w:author="DM" w:date="2014-05-26T17:29:00Z">
              <w:r w:rsidRPr="0086110B">
                <w:rPr>
                  <w:sz w:val="22"/>
                  <w:szCs w:val="22"/>
                </w:rPr>
                <w:t xml:space="preserve">100 % nebo </w:t>
              </w:r>
            </w:ins>
          </w:p>
          <w:p w:rsidR="00E93999" w:rsidRDefault="0086110B" w:rsidP="00243AED">
            <w:pPr>
              <w:pStyle w:val="CharChar1CharCharChar"/>
              <w:rPr>
                <w:del w:id="490" w:author="DM" w:date="2014-05-26T17:29:00Z"/>
                <w:rFonts w:ascii="Arial" w:hAnsi="Arial" w:cs="Arial"/>
                <w:sz w:val="22"/>
                <w:szCs w:val="22"/>
                <w:lang w:val="cs-CZ"/>
              </w:rPr>
            </w:pPr>
            <w:ins w:id="491" w:author="DM" w:date="2014-05-26T17:29:00Z">
              <w:r w:rsidRPr="0086110B">
                <w:rPr>
                  <w:rFonts w:ascii="Arial" w:hAnsi="Arial" w:cs="Arial"/>
                  <w:sz w:val="22"/>
                  <w:szCs w:val="22"/>
                  <w:lang w:val="cs-CZ"/>
                </w:rPr>
                <w:t xml:space="preserve">min. 25 % pokud byla dodržena určitá míra uveřejnění a zadavatel umožnil podávat nabídky i dodavatelům, které k podání nabídky nevyzval </w:t>
              </w:r>
            </w:ins>
            <w:del w:id="492" w:author="DM" w:date="2014-05-26T17:29:00Z">
              <w:r w:rsidRPr="0086110B">
                <w:rPr>
                  <w:rFonts w:ascii="Arial" w:hAnsi="Arial" w:cs="Arial"/>
                  <w:sz w:val="22"/>
                  <w:szCs w:val="22"/>
                  <w:lang w:val="cs-CZ"/>
                </w:rPr>
                <w:delText>5 %</w:delText>
              </w:r>
            </w:del>
          </w:p>
          <w:p w:rsidR="00E93999" w:rsidRDefault="0086110B" w:rsidP="00243AED">
            <w:pPr>
              <w:pStyle w:val="CharChar1CharCharChar"/>
              <w:rPr>
                <w:del w:id="493" w:author="DM" w:date="2014-05-26T17:29:00Z"/>
                <w:rFonts w:ascii="Arial" w:hAnsi="Arial" w:cs="Arial"/>
                <w:sz w:val="22"/>
                <w:szCs w:val="22"/>
                <w:lang w:val="cs-CZ"/>
              </w:rPr>
            </w:pPr>
            <w:del w:id="494" w:author="DM" w:date="2014-05-26T17:29:00Z">
              <w:r w:rsidRPr="0086110B">
                <w:rPr>
                  <w:rFonts w:ascii="Arial" w:hAnsi="Arial" w:cs="Arial"/>
                  <w:sz w:val="22"/>
                  <w:szCs w:val="22"/>
                  <w:lang w:val="cs-CZ"/>
                </w:rPr>
                <w:delText>25 %</w:delText>
              </w:r>
            </w:del>
          </w:p>
          <w:p w:rsidR="00E93999" w:rsidRDefault="0086110B" w:rsidP="00243AED">
            <w:pPr>
              <w:pStyle w:val="CharChar1CharCharChar"/>
              <w:rPr>
                <w:del w:id="495" w:author="DM" w:date="2014-05-26T17:29:00Z"/>
                <w:rFonts w:ascii="Arial" w:hAnsi="Arial" w:cs="Arial"/>
                <w:sz w:val="22"/>
                <w:szCs w:val="22"/>
                <w:lang w:val="cs-CZ"/>
              </w:rPr>
            </w:pPr>
            <w:del w:id="496" w:author="DM" w:date="2014-05-26T17:29:00Z">
              <w:r w:rsidRPr="0086110B">
                <w:rPr>
                  <w:rFonts w:ascii="Arial" w:hAnsi="Arial" w:cs="Arial"/>
                  <w:sz w:val="22"/>
                  <w:szCs w:val="22"/>
                  <w:lang w:val="cs-CZ"/>
                </w:rPr>
                <w:delText>25 %</w:delText>
              </w:r>
            </w:del>
          </w:p>
          <w:p w:rsidR="00E93999" w:rsidRDefault="0086110B" w:rsidP="00243AED">
            <w:pPr>
              <w:pStyle w:val="CharChar1CharCharChar"/>
              <w:rPr>
                <w:del w:id="497" w:author="DM" w:date="2014-05-26T17:29:00Z"/>
                <w:rFonts w:ascii="Arial" w:hAnsi="Arial" w:cs="Arial"/>
                <w:sz w:val="22"/>
                <w:szCs w:val="22"/>
                <w:lang w:val="cs-CZ"/>
              </w:rPr>
            </w:pPr>
            <w:del w:id="498" w:author="DM" w:date="2014-05-26T17:29:00Z">
              <w:r w:rsidRPr="0086110B">
                <w:rPr>
                  <w:rFonts w:ascii="Arial" w:hAnsi="Arial" w:cs="Arial"/>
                  <w:sz w:val="22"/>
                  <w:szCs w:val="22"/>
                  <w:lang w:val="cs-CZ"/>
                </w:rPr>
                <w:delText>40 %</w:delText>
              </w:r>
            </w:del>
          </w:p>
          <w:p w:rsidR="00E93999" w:rsidRDefault="0086110B" w:rsidP="00243AED">
            <w:pPr>
              <w:pStyle w:val="CharChar1CharCharChar"/>
              <w:rPr>
                <w:del w:id="499" w:author="DM" w:date="2014-05-26T17:29:00Z"/>
                <w:rFonts w:ascii="Arial" w:hAnsi="Arial" w:cs="Arial"/>
                <w:sz w:val="22"/>
                <w:szCs w:val="22"/>
                <w:lang w:val="cs-CZ"/>
              </w:rPr>
            </w:pPr>
            <w:del w:id="500" w:author="DM" w:date="2014-05-26T17:29:00Z">
              <w:r w:rsidRPr="0086110B">
                <w:rPr>
                  <w:rFonts w:ascii="Arial" w:hAnsi="Arial" w:cs="Arial"/>
                  <w:sz w:val="22"/>
                  <w:szCs w:val="22"/>
                  <w:lang w:val="cs-CZ"/>
                </w:rPr>
                <w:delText xml:space="preserve">5 % </w:delText>
              </w:r>
            </w:del>
          </w:p>
          <w:p w:rsidR="00E93999" w:rsidRDefault="0086110B" w:rsidP="00243AED">
            <w:pPr>
              <w:pStyle w:val="CharChar1CharCharChar"/>
              <w:rPr>
                <w:rFonts w:ascii="Arial" w:hAnsi="Arial" w:cs="Arial"/>
                <w:sz w:val="22"/>
                <w:szCs w:val="22"/>
                <w:lang w:val="cs-CZ"/>
              </w:rPr>
            </w:pPr>
            <w:del w:id="501" w:author="DM" w:date="2014-05-26T17:29:00Z">
              <w:r w:rsidRPr="0086110B">
                <w:rPr>
                  <w:rFonts w:ascii="Arial" w:hAnsi="Arial" w:cs="Arial"/>
                  <w:sz w:val="22"/>
                  <w:szCs w:val="22"/>
                  <w:lang w:val="cs-CZ"/>
                </w:rPr>
                <w:delText>25 %</w:delText>
              </w:r>
            </w:del>
          </w:p>
        </w:tc>
      </w:tr>
      <w:tr w:rsidR="0086604A" w:rsidRPr="00DC77E7" w:rsidTr="002322EF">
        <w:tc>
          <w:tcPr>
            <w:tcW w:w="524" w:type="dxa"/>
          </w:tcPr>
          <w:p w:rsidR="0086604A" w:rsidRPr="00DC77E7" w:rsidRDefault="0086110B" w:rsidP="00243AED">
            <w:pPr>
              <w:pStyle w:val="CharChar1CharCharChar"/>
              <w:jc w:val="center"/>
              <w:rPr>
                <w:rFonts w:ascii="Arial" w:hAnsi="Arial" w:cs="Arial"/>
                <w:sz w:val="22"/>
                <w:szCs w:val="22"/>
                <w:lang w:val="cs-CZ"/>
              </w:rPr>
            </w:pPr>
            <w:r w:rsidRPr="0086110B">
              <w:rPr>
                <w:rFonts w:ascii="Arial" w:hAnsi="Arial" w:cs="Arial"/>
                <w:sz w:val="22"/>
                <w:szCs w:val="22"/>
                <w:lang w:val="cs-CZ"/>
              </w:rPr>
              <w:t>3</w:t>
            </w:r>
          </w:p>
        </w:tc>
        <w:tc>
          <w:tcPr>
            <w:tcW w:w="1994" w:type="dxa"/>
          </w:tcPr>
          <w:p w:rsidR="0086604A" w:rsidRPr="00DC77E7" w:rsidRDefault="0086110B" w:rsidP="00243AED">
            <w:pPr>
              <w:pStyle w:val="CharChar1CharCharChar"/>
              <w:rPr>
                <w:rFonts w:ascii="Arial" w:hAnsi="Arial" w:cs="Arial"/>
                <w:sz w:val="22"/>
                <w:szCs w:val="22"/>
                <w:lang w:val="cs-CZ"/>
              </w:rPr>
            </w:pPr>
            <w:ins w:id="502" w:author="DM" w:date="2014-05-26T17:29:00Z">
              <w:r w:rsidRPr="0086110B">
                <w:rPr>
                  <w:rFonts w:ascii="Arial" w:hAnsi="Arial" w:cs="Arial"/>
                  <w:sz w:val="22"/>
                  <w:szCs w:val="22"/>
                  <w:lang w:val="cs-CZ"/>
                </w:rPr>
                <w:t xml:space="preserve">Nedodržení minimální délky lhůty pro podání nabídek </w:t>
              </w:r>
            </w:ins>
            <w:del w:id="503" w:author="DM" w:date="2014-05-26T17:29:00Z">
              <w:r w:rsidRPr="0086110B">
                <w:rPr>
                  <w:rFonts w:ascii="Arial" w:hAnsi="Arial" w:cs="Arial"/>
                  <w:sz w:val="22"/>
                  <w:szCs w:val="22"/>
                  <w:lang w:val="cs-CZ"/>
                </w:rPr>
                <w:delText>Dělení předmětu zakázky</w:delText>
              </w:r>
            </w:del>
          </w:p>
        </w:tc>
        <w:tc>
          <w:tcPr>
            <w:tcW w:w="4536" w:type="dxa"/>
          </w:tcPr>
          <w:p w:rsidR="0086604A" w:rsidRPr="00CD57E6" w:rsidRDefault="0086110B" w:rsidP="00243AED">
            <w:pPr>
              <w:pStyle w:val="CharChar1CharCharChar"/>
              <w:tabs>
                <w:tab w:val="num" w:pos="121"/>
              </w:tabs>
              <w:ind w:left="121" w:hanging="141"/>
              <w:rPr>
                <w:rFonts w:ascii="Arial" w:hAnsi="Arial" w:cs="Arial"/>
                <w:sz w:val="22"/>
                <w:szCs w:val="22"/>
                <w:lang w:val="cs-CZ"/>
              </w:rPr>
            </w:pPr>
            <w:ins w:id="504" w:author="DM" w:date="2014-05-26T17:29:00Z">
              <w:r w:rsidRPr="0086110B">
                <w:rPr>
                  <w:rFonts w:ascii="Arial" w:hAnsi="Arial" w:cs="Arial"/>
                  <w:sz w:val="22"/>
                  <w:szCs w:val="22"/>
                  <w:lang w:val="cs-CZ"/>
                </w:rPr>
                <w:t>Lhůty pro podání nabídek byly kratší než lhůty uvedené v</w:t>
              </w:r>
            </w:ins>
            <w:ins w:id="505" w:author="DM" w:date="2014-05-27T11:29:00Z">
              <w:r w:rsidRPr="0086110B">
                <w:rPr>
                  <w:rFonts w:ascii="Arial" w:hAnsi="Arial" w:cs="Arial"/>
                  <w:sz w:val="22"/>
                  <w:szCs w:val="22"/>
                  <w:lang w:val="cs-CZ"/>
                </w:rPr>
                <w:t> </w:t>
              </w:r>
            </w:ins>
            <w:ins w:id="506" w:author="DM" w:date="2014-05-28T08:29:00Z">
              <w:r w:rsidR="00840A11">
                <w:rPr>
                  <w:rFonts w:ascii="Arial" w:hAnsi="Arial" w:cs="Arial"/>
                  <w:sz w:val="22"/>
                  <w:szCs w:val="22"/>
                  <w:lang w:val="cs-CZ"/>
                </w:rPr>
                <w:t>D</w:t>
              </w:r>
            </w:ins>
            <w:ins w:id="507" w:author="DM" w:date="2014-05-27T11:29:00Z">
              <w:r w:rsidRPr="0086110B">
                <w:rPr>
                  <w:rFonts w:ascii="Arial" w:hAnsi="Arial" w:cs="Arial"/>
                  <w:sz w:val="22"/>
                  <w:szCs w:val="22"/>
                  <w:lang w:val="cs-CZ"/>
                </w:rPr>
                <w:t xml:space="preserve">oplňujícím </w:t>
              </w:r>
            </w:ins>
            <w:ins w:id="508" w:author="DM" w:date="2014-05-28T08:29:00Z">
              <w:r w:rsidR="00840A11">
                <w:rPr>
                  <w:rFonts w:ascii="Arial" w:hAnsi="Arial" w:cs="Arial"/>
                  <w:sz w:val="22"/>
                  <w:szCs w:val="22"/>
                  <w:lang w:val="cs-CZ"/>
                </w:rPr>
                <w:t>výkladu a Pos</w:t>
              </w:r>
            </w:ins>
            <w:ins w:id="509" w:author="DM" w:date="2014-05-27T11:29:00Z">
              <w:r w:rsidRPr="0086110B">
                <w:rPr>
                  <w:rFonts w:ascii="Arial" w:hAnsi="Arial" w:cs="Arial"/>
                  <w:sz w:val="22"/>
                  <w:szCs w:val="22"/>
                  <w:lang w:val="cs-CZ"/>
                </w:rPr>
                <w:t>tupu</w:t>
              </w:r>
            </w:ins>
            <w:ins w:id="510" w:author="DM" w:date="2014-05-26T17:29:00Z">
              <w:r w:rsidRPr="0086110B">
                <w:rPr>
                  <w:rFonts w:ascii="Arial" w:hAnsi="Arial" w:cs="Arial"/>
                  <w:sz w:val="22"/>
                  <w:szCs w:val="22"/>
                  <w:lang w:val="cs-CZ"/>
                </w:rPr>
                <w:t xml:space="preserve">. </w:t>
              </w:r>
            </w:ins>
            <w:del w:id="511" w:author="DM" w:date="2014-05-26T17:29:00Z">
              <w:r w:rsidRPr="0086110B">
                <w:rPr>
                  <w:rFonts w:ascii="Arial" w:hAnsi="Arial" w:cs="Arial"/>
                  <w:sz w:val="22"/>
                  <w:szCs w:val="22"/>
                  <w:lang w:val="cs-CZ"/>
                </w:rPr>
                <w:delText xml:space="preserve">Zadavatel nepostupoval v souladu s body 4.4.1. a 4.4.4. a rozdělil předmět zakázky tak, aby tím došlo ke snížení předpokládané hodnoty zakázky pod finanční limity stanovené v Postupech. </w:delText>
              </w:r>
            </w:del>
          </w:p>
        </w:tc>
        <w:tc>
          <w:tcPr>
            <w:tcW w:w="2573" w:type="dxa"/>
            <w:gridSpan w:val="2"/>
          </w:tcPr>
          <w:p w:rsidR="0086604A" w:rsidRPr="00CD57E6" w:rsidRDefault="0086110B" w:rsidP="00243AED">
            <w:pPr>
              <w:pStyle w:val="Default"/>
              <w:rPr>
                <w:ins w:id="512" w:author="DM" w:date="2014-05-26T17:29:00Z"/>
                <w:sz w:val="22"/>
                <w:szCs w:val="22"/>
              </w:rPr>
            </w:pPr>
            <w:ins w:id="513" w:author="DM" w:date="2014-05-26T17:29:00Z">
              <w:r w:rsidRPr="0086110B">
                <w:rPr>
                  <w:sz w:val="22"/>
                  <w:szCs w:val="22"/>
                </w:rPr>
                <w:t>min. 25 %, pokud je délka lhůty kratší alespoň o 50 % její délky stanovené</w:t>
              </w:r>
            </w:ins>
            <w:ins w:id="514" w:author="DM" w:date="2014-05-27T11:30:00Z">
              <w:r w:rsidR="00DC77E7" w:rsidRPr="00CD57E6">
                <w:rPr>
                  <w:sz w:val="22"/>
                  <w:szCs w:val="22"/>
                </w:rPr>
                <w:t xml:space="preserve"> v Doplňujícím </w:t>
              </w:r>
            </w:ins>
            <w:ins w:id="515" w:author="DM" w:date="2014-05-28T08:25:00Z">
              <w:r w:rsidR="00CD57E6">
                <w:rPr>
                  <w:sz w:val="22"/>
                  <w:szCs w:val="22"/>
                </w:rPr>
                <w:t>výkladu a P</w:t>
              </w:r>
            </w:ins>
            <w:ins w:id="516" w:author="DM" w:date="2014-05-27T11:30:00Z">
              <w:r w:rsidR="00DC77E7" w:rsidRPr="00CD57E6">
                <w:rPr>
                  <w:sz w:val="22"/>
                  <w:szCs w:val="22"/>
                </w:rPr>
                <w:t>ostupu</w:t>
              </w:r>
            </w:ins>
            <w:ins w:id="517" w:author="DM" w:date="2014-05-28T08:24:00Z">
              <w:r w:rsidR="00CD57E6">
                <w:rPr>
                  <w:sz w:val="22"/>
                  <w:szCs w:val="22"/>
                </w:rPr>
                <w:t xml:space="preserve"> a </w:t>
              </w:r>
            </w:ins>
            <w:ins w:id="518" w:author="DM" w:date="2014-05-26T17:29:00Z">
              <w:r w:rsidRPr="0086110B">
                <w:rPr>
                  <w:sz w:val="22"/>
                  <w:szCs w:val="22"/>
                </w:rPr>
                <w:t xml:space="preserve"> nebo </w:t>
              </w:r>
            </w:ins>
          </w:p>
          <w:p w:rsidR="0086604A" w:rsidRPr="00DC77E7" w:rsidRDefault="0086110B" w:rsidP="00243AED">
            <w:pPr>
              <w:pStyle w:val="Default"/>
              <w:rPr>
                <w:ins w:id="519" w:author="DM" w:date="2014-05-26T17:29:00Z"/>
                <w:sz w:val="22"/>
                <w:szCs w:val="22"/>
              </w:rPr>
            </w:pPr>
            <w:ins w:id="520" w:author="DM" w:date="2014-05-26T17:29:00Z">
              <w:r w:rsidRPr="0086110B">
                <w:rPr>
                  <w:sz w:val="22"/>
                  <w:szCs w:val="22"/>
                </w:rPr>
                <w:t xml:space="preserve">min. 10 %, pokud je délka lhůty kratší alespoň o 30 % její délky stanovené </w:t>
              </w:r>
            </w:ins>
            <w:ins w:id="521" w:author="DM" w:date="2014-05-27T11:30:00Z">
              <w:r w:rsidR="00DC77E7" w:rsidRPr="00CD57E6">
                <w:rPr>
                  <w:sz w:val="22"/>
                  <w:szCs w:val="22"/>
                </w:rPr>
                <w:t>v Doplňujícím</w:t>
              </w:r>
            </w:ins>
            <w:ins w:id="522" w:author="DM" w:date="2014-05-26T17:29:00Z">
              <w:r w:rsidRPr="0086110B">
                <w:rPr>
                  <w:sz w:val="22"/>
                  <w:szCs w:val="22"/>
                </w:rPr>
                <w:t xml:space="preserve"> </w:t>
              </w:r>
            </w:ins>
            <w:ins w:id="523" w:author="DM" w:date="2014-05-28T08:25:00Z">
              <w:r w:rsidR="00CD57E6">
                <w:rPr>
                  <w:sz w:val="22"/>
                  <w:szCs w:val="22"/>
                </w:rPr>
                <w:t>výkladu a P</w:t>
              </w:r>
            </w:ins>
            <w:ins w:id="524" w:author="DM" w:date="2014-05-26T17:29:00Z">
              <w:r w:rsidRPr="0086110B">
                <w:rPr>
                  <w:sz w:val="22"/>
                  <w:szCs w:val="22"/>
                </w:rPr>
                <w:t xml:space="preserve">ostup nebo </w:t>
              </w:r>
            </w:ins>
          </w:p>
          <w:p w:rsidR="00E93999" w:rsidRDefault="0086110B" w:rsidP="00243AED">
            <w:pPr>
              <w:pStyle w:val="CharChar1CharCharChar"/>
              <w:rPr>
                <w:rFonts w:ascii="Arial" w:hAnsi="Arial" w:cs="Arial"/>
                <w:sz w:val="22"/>
                <w:szCs w:val="22"/>
                <w:lang w:val="cs-CZ"/>
              </w:rPr>
            </w:pPr>
            <w:ins w:id="525" w:author="DM" w:date="2014-05-26T17:29:00Z">
              <w:r w:rsidRPr="0086110B">
                <w:rPr>
                  <w:rFonts w:ascii="Arial" w:hAnsi="Arial" w:cs="Arial"/>
                  <w:sz w:val="22"/>
                  <w:szCs w:val="22"/>
                  <w:lang w:val="cs-CZ"/>
                </w:rPr>
                <w:t xml:space="preserve">2 - 5 %, v případě jiného zkrácení lhůty pro podání nabídek </w:t>
              </w:r>
            </w:ins>
          </w:p>
        </w:tc>
      </w:tr>
      <w:tr w:rsidR="0086604A" w:rsidRPr="00DC77E7" w:rsidTr="002322EF">
        <w:tc>
          <w:tcPr>
            <w:tcW w:w="524" w:type="dxa"/>
          </w:tcPr>
          <w:p w:rsidR="0086604A" w:rsidRPr="00DC77E7" w:rsidRDefault="0086110B" w:rsidP="00243AED">
            <w:pPr>
              <w:pStyle w:val="CharChar1CharCharChar"/>
              <w:jc w:val="center"/>
              <w:rPr>
                <w:rFonts w:ascii="Arial" w:hAnsi="Arial" w:cs="Arial"/>
                <w:sz w:val="22"/>
                <w:szCs w:val="22"/>
                <w:lang w:val="cs-CZ"/>
              </w:rPr>
            </w:pPr>
            <w:r w:rsidRPr="0086110B">
              <w:rPr>
                <w:rFonts w:ascii="Arial" w:hAnsi="Arial" w:cs="Arial"/>
                <w:sz w:val="22"/>
                <w:szCs w:val="22"/>
                <w:lang w:val="cs-CZ"/>
              </w:rPr>
              <w:t>4</w:t>
            </w:r>
          </w:p>
        </w:tc>
        <w:tc>
          <w:tcPr>
            <w:tcW w:w="1994" w:type="dxa"/>
            <w:vAlign w:val="center"/>
          </w:tcPr>
          <w:p w:rsidR="0086604A" w:rsidRPr="00DC77E7" w:rsidRDefault="0086110B" w:rsidP="00243AED">
            <w:pPr>
              <w:pStyle w:val="CharChar1CharCharChar"/>
              <w:rPr>
                <w:rFonts w:ascii="Arial" w:hAnsi="Arial" w:cs="Arial"/>
                <w:sz w:val="22"/>
                <w:szCs w:val="22"/>
                <w:lang w:val="cs-CZ"/>
              </w:rPr>
            </w:pPr>
            <w:ins w:id="526" w:author="DM" w:date="2014-05-26T17:30:00Z">
              <w:r w:rsidRPr="0086110B">
                <w:rPr>
                  <w:rFonts w:ascii="Arial" w:hAnsi="Arial" w:cs="Arial"/>
                  <w:sz w:val="22"/>
                  <w:szCs w:val="22"/>
                  <w:lang w:val="cs-CZ"/>
                </w:rPr>
                <w:t xml:space="preserve">Nedostatečná doba k opatření zadávací dokumentace </w:t>
              </w:r>
            </w:ins>
            <w:del w:id="527" w:author="DM" w:date="2014-05-26T17:30:00Z">
              <w:r w:rsidRPr="0086110B">
                <w:rPr>
                  <w:rFonts w:ascii="Arial" w:hAnsi="Arial" w:cs="Arial"/>
                  <w:sz w:val="22"/>
                  <w:szCs w:val="22"/>
                  <w:lang w:val="cs-CZ"/>
                </w:rPr>
                <w:delText xml:space="preserve">Nedostatečný rozsah oznámení o zahájení výběrového řízení nebo výzvy k podání nabídky </w:delText>
              </w:r>
            </w:del>
          </w:p>
        </w:tc>
        <w:tc>
          <w:tcPr>
            <w:tcW w:w="4536" w:type="dxa"/>
            <w:vAlign w:val="center"/>
          </w:tcPr>
          <w:p w:rsidR="00E93999" w:rsidRDefault="0086110B" w:rsidP="00243AED">
            <w:pPr>
              <w:pStyle w:val="CharChar1CharCharChar"/>
              <w:ind w:left="60"/>
              <w:rPr>
                <w:rFonts w:ascii="Arial" w:hAnsi="Arial" w:cs="Arial"/>
                <w:sz w:val="22"/>
                <w:szCs w:val="22"/>
                <w:lang w:val="cs-CZ"/>
              </w:rPr>
            </w:pPr>
            <w:ins w:id="528" w:author="DM" w:date="2014-05-26T17:30:00Z">
              <w:r w:rsidRPr="0086110B">
                <w:rPr>
                  <w:rFonts w:ascii="Arial" w:hAnsi="Arial" w:cs="Arial"/>
                  <w:sz w:val="22"/>
                  <w:szCs w:val="22"/>
                  <w:lang w:val="cs-CZ"/>
                </w:rPr>
                <w:t xml:space="preserve">Doba k tomu, aby si dodavatelé opatřili zadávací dokumentaci, je příliš krátká, a vytváří tak neodůvodněnou překážku pro otevření veřejné zakázky hospodářské soutěži. </w:t>
              </w:r>
            </w:ins>
            <w:del w:id="529" w:author="DM" w:date="2014-05-26T17:30:00Z">
              <w:r w:rsidRPr="0086110B">
                <w:rPr>
                  <w:rFonts w:ascii="Arial" w:hAnsi="Arial" w:cs="Arial"/>
                  <w:sz w:val="22"/>
                  <w:szCs w:val="22"/>
                  <w:lang w:val="cs-CZ"/>
                </w:rPr>
                <w:delText>Rozsah informací uvedených v oznámení o zahájení výběrového řízení nebo ve výzvě k podání nabídky neobsahuje údaje dle bodu 4.5.3. písm. a) – e).</w:delText>
              </w:r>
            </w:del>
          </w:p>
        </w:tc>
        <w:tc>
          <w:tcPr>
            <w:tcW w:w="2573" w:type="dxa"/>
            <w:gridSpan w:val="2"/>
            <w:vAlign w:val="center"/>
          </w:tcPr>
          <w:p w:rsidR="0086604A" w:rsidRPr="00DC77E7" w:rsidRDefault="0086110B" w:rsidP="00243AED">
            <w:pPr>
              <w:pStyle w:val="Default"/>
              <w:rPr>
                <w:ins w:id="530" w:author="DM" w:date="2014-05-26T17:30:00Z"/>
                <w:sz w:val="22"/>
                <w:szCs w:val="22"/>
              </w:rPr>
            </w:pPr>
            <w:ins w:id="531" w:author="DM" w:date="2014-05-26T17:30:00Z">
              <w:r w:rsidRPr="0086110B">
                <w:rPr>
                  <w:sz w:val="22"/>
                  <w:szCs w:val="22"/>
                </w:rPr>
                <w:t xml:space="preserve">min. 25 %, je-li doba, do kdy si dodavatelé musí opatřit zadávací dokumentaci, kratší než 50 % lhůty pro doručení nabídek. </w:t>
              </w:r>
            </w:ins>
          </w:p>
          <w:p w:rsidR="0086604A" w:rsidRPr="00DC77E7" w:rsidRDefault="0086110B" w:rsidP="00243AED">
            <w:pPr>
              <w:pStyle w:val="Default"/>
              <w:rPr>
                <w:ins w:id="532" w:author="DM" w:date="2014-05-26T17:30:00Z"/>
                <w:sz w:val="22"/>
                <w:szCs w:val="22"/>
              </w:rPr>
            </w:pPr>
            <w:ins w:id="533" w:author="DM" w:date="2014-05-26T17:30:00Z">
              <w:r w:rsidRPr="0086110B">
                <w:rPr>
                  <w:sz w:val="22"/>
                  <w:szCs w:val="22"/>
                </w:rPr>
                <w:t xml:space="preserve">min. 10 %, je-li doba, do kdy si dodavatelé musí opatřit zadávací dokumentaci, kratší než 60 % lhůty pro doručení nabídek </w:t>
              </w:r>
            </w:ins>
          </w:p>
          <w:p w:rsidR="0086604A" w:rsidRPr="00DC77E7" w:rsidRDefault="0086110B" w:rsidP="00243AED">
            <w:pPr>
              <w:pStyle w:val="Default"/>
              <w:rPr>
                <w:ins w:id="534" w:author="DM" w:date="2014-05-26T17:30:00Z"/>
                <w:sz w:val="22"/>
                <w:szCs w:val="22"/>
              </w:rPr>
            </w:pPr>
            <w:ins w:id="535" w:author="DM" w:date="2014-05-26T17:30:00Z">
              <w:r w:rsidRPr="0086110B">
                <w:rPr>
                  <w:sz w:val="22"/>
                  <w:szCs w:val="22"/>
                </w:rPr>
                <w:t xml:space="preserve">min. 5 %, je-li doba, do kdy si dodavatelé musí opatřit </w:t>
              </w:r>
            </w:ins>
          </w:p>
          <w:p w:rsidR="00E93999" w:rsidRDefault="0086110B" w:rsidP="00243AED">
            <w:pPr>
              <w:pStyle w:val="CharChar1CharCharChar"/>
              <w:rPr>
                <w:rFonts w:ascii="Arial" w:hAnsi="Arial" w:cs="Arial"/>
                <w:sz w:val="22"/>
                <w:szCs w:val="22"/>
                <w:lang w:val="cs-CZ"/>
              </w:rPr>
            </w:pPr>
            <w:ins w:id="536" w:author="DM" w:date="2014-05-26T17:30:00Z">
              <w:r w:rsidRPr="0086110B">
                <w:rPr>
                  <w:rFonts w:ascii="Arial" w:hAnsi="Arial" w:cs="Arial"/>
                  <w:sz w:val="22"/>
                  <w:szCs w:val="22"/>
                  <w:lang w:val="cs-CZ"/>
                </w:rPr>
                <w:t xml:space="preserve">zadávací dokumentaci, kratší než 80 % lhůty pro doručení nabídek </w:t>
              </w:r>
            </w:ins>
          </w:p>
        </w:tc>
      </w:tr>
      <w:tr w:rsidR="0086604A" w:rsidRPr="00DC77E7" w:rsidTr="002322EF">
        <w:trPr>
          <w:trHeight w:val="416"/>
        </w:trPr>
        <w:tc>
          <w:tcPr>
            <w:tcW w:w="524" w:type="dxa"/>
          </w:tcPr>
          <w:p w:rsidR="0086604A" w:rsidRPr="00DC77E7" w:rsidRDefault="0086110B" w:rsidP="00243AED">
            <w:pPr>
              <w:pStyle w:val="CharChar1CharCharChar"/>
              <w:jc w:val="center"/>
              <w:rPr>
                <w:rFonts w:ascii="Arial" w:hAnsi="Arial" w:cs="Arial"/>
                <w:sz w:val="22"/>
                <w:szCs w:val="22"/>
                <w:lang w:val="cs-CZ"/>
              </w:rPr>
            </w:pPr>
            <w:r w:rsidRPr="0086110B">
              <w:rPr>
                <w:rFonts w:ascii="Arial" w:hAnsi="Arial" w:cs="Arial"/>
                <w:sz w:val="22"/>
                <w:szCs w:val="22"/>
                <w:lang w:val="cs-CZ"/>
              </w:rPr>
              <w:t>5</w:t>
            </w:r>
          </w:p>
        </w:tc>
        <w:tc>
          <w:tcPr>
            <w:tcW w:w="1994" w:type="dxa"/>
            <w:vAlign w:val="center"/>
          </w:tcPr>
          <w:p w:rsidR="0086604A" w:rsidRPr="00DC77E7" w:rsidRDefault="0086110B" w:rsidP="00243AED">
            <w:pPr>
              <w:pStyle w:val="CharChar1CharCharChar"/>
              <w:rPr>
                <w:rFonts w:ascii="Arial" w:hAnsi="Arial" w:cs="Arial"/>
                <w:sz w:val="22"/>
                <w:szCs w:val="22"/>
                <w:lang w:val="cs-CZ"/>
              </w:rPr>
            </w:pPr>
            <w:ins w:id="537" w:author="DM" w:date="2014-05-26T17:30:00Z">
              <w:r w:rsidRPr="0086110B">
                <w:rPr>
                  <w:rFonts w:ascii="Arial" w:hAnsi="Arial" w:cs="Arial"/>
                  <w:sz w:val="22"/>
                  <w:szCs w:val="22"/>
                  <w:lang w:val="cs-CZ"/>
                </w:rPr>
                <w:t xml:space="preserve">Neuveřejnění informací o prodloužení lhůty pro podání nabídek </w:t>
              </w:r>
            </w:ins>
            <w:del w:id="538" w:author="DM" w:date="2014-05-26T17:30:00Z">
              <w:r w:rsidRPr="0086110B">
                <w:rPr>
                  <w:rFonts w:ascii="Arial" w:hAnsi="Arial" w:cs="Arial"/>
                  <w:sz w:val="22"/>
                  <w:szCs w:val="22"/>
                  <w:lang w:val="cs-CZ"/>
                </w:rPr>
                <w:delText xml:space="preserve">Použití nevhodných kvalifikačních předpokladů či hodnotících kritérií </w:delText>
              </w:r>
            </w:del>
          </w:p>
        </w:tc>
        <w:tc>
          <w:tcPr>
            <w:tcW w:w="4536" w:type="dxa"/>
            <w:vAlign w:val="center"/>
          </w:tcPr>
          <w:p w:rsidR="00A503DB" w:rsidRDefault="0086110B" w:rsidP="00A503DB">
            <w:pPr>
              <w:pStyle w:val="CharChar1CharCharChar"/>
              <w:numPr>
                <w:ilvl w:val="0"/>
                <w:numId w:val="7"/>
              </w:numPr>
              <w:tabs>
                <w:tab w:val="clear" w:pos="420"/>
                <w:tab w:val="num" w:pos="121"/>
              </w:tabs>
              <w:ind w:left="121" w:hanging="141"/>
              <w:rPr>
                <w:del w:id="539" w:author="DM" w:date="2014-05-26T17:30:00Z"/>
                <w:rFonts w:ascii="Arial" w:hAnsi="Arial" w:cs="Arial"/>
                <w:sz w:val="22"/>
                <w:szCs w:val="22"/>
                <w:lang w:val="cs-CZ"/>
              </w:rPr>
              <w:pPrChange w:id="540" w:author="berver" w:date="2014-05-30T20:41:00Z">
                <w:pPr>
                  <w:pStyle w:val="CharChar1CharCharChar"/>
                  <w:numPr>
                    <w:numId w:val="7"/>
                  </w:numPr>
                  <w:tabs>
                    <w:tab w:val="num" w:pos="121"/>
                    <w:tab w:val="num" w:pos="420"/>
                  </w:tabs>
                  <w:ind w:left="121" w:hanging="141"/>
                </w:pPr>
              </w:pPrChange>
            </w:pPr>
            <w:ins w:id="541" w:author="DM" w:date="2014-05-26T17:30:00Z">
              <w:r w:rsidRPr="0086110B">
                <w:rPr>
                  <w:rFonts w:ascii="Arial" w:hAnsi="Arial" w:cs="Arial"/>
                  <w:sz w:val="22"/>
                  <w:szCs w:val="22"/>
                  <w:lang w:val="cs-CZ"/>
                </w:rPr>
                <w:t xml:space="preserve">Došlo k prodloužení lhůty pro podání nabídek, ale toto prodloužení nebylo uveřejněno/odesláno stejným způsobem, jakým bylo zahájeno výběrové řízení. </w:t>
              </w:r>
            </w:ins>
            <w:del w:id="542" w:author="DM" w:date="2014-05-26T17:30:00Z">
              <w:r w:rsidRPr="0086110B">
                <w:rPr>
                  <w:rFonts w:ascii="Arial" w:hAnsi="Arial" w:cs="Arial"/>
                  <w:sz w:val="22"/>
                  <w:szCs w:val="22"/>
                  <w:lang w:val="cs-CZ"/>
                </w:rPr>
                <w:delText>Diskriminační kvalifikační předpoklady</w:delText>
              </w:r>
            </w:del>
          </w:p>
          <w:p w:rsidR="00A503DB" w:rsidRDefault="0086110B">
            <w:pPr>
              <w:pStyle w:val="CharChar1CharCharChar"/>
              <w:numPr>
                <w:ilvl w:val="0"/>
                <w:numId w:val="7"/>
              </w:numPr>
              <w:tabs>
                <w:tab w:val="num" w:pos="121"/>
              </w:tabs>
              <w:ind w:left="121" w:hanging="141"/>
              <w:rPr>
                <w:del w:id="543" w:author="DM" w:date="2014-05-26T17:30:00Z"/>
                <w:rFonts w:ascii="Arial" w:hAnsi="Arial" w:cs="Arial"/>
                <w:sz w:val="22"/>
                <w:szCs w:val="22"/>
                <w:lang w:val="cs-CZ"/>
              </w:rPr>
            </w:pPr>
            <w:del w:id="544" w:author="DM" w:date="2014-05-26T17:30:00Z">
              <w:r w:rsidRPr="0086110B">
                <w:rPr>
                  <w:rFonts w:ascii="Arial" w:hAnsi="Arial" w:cs="Arial"/>
                  <w:sz w:val="22"/>
                  <w:szCs w:val="22"/>
                  <w:lang w:val="cs-CZ"/>
                </w:rPr>
                <w:delText xml:space="preserve">Postup hodnocení proveden v rozporu s hodnotícími kritérii stanovenými zadavatelem v oznámení o zahájení výběrového řízení, ve výzvě k podání nabídky nebo zadávací dokumentaci. </w:delText>
              </w:r>
            </w:del>
          </w:p>
          <w:p w:rsidR="0086604A" w:rsidRPr="00DC77E7" w:rsidRDefault="0086110B" w:rsidP="00243AED">
            <w:pPr>
              <w:pStyle w:val="CharChar1CharCharChar"/>
              <w:tabs>
                <w:tab w:val="num" w:pos="121"/>
              </w:tabs>
              <w:ind w:left="121" w:hanging="141"/>
              <w:rPr>
                <w:rFonts w:ascii="Arial" w:hAnsi="Arial" w:cs="Arial"/>
                <w:sz w:val="22"/>
                <w:szCs w:val="22"/>
                <w:lang w:val="cs-CZ"/>
              </w:rPr>
            </w:pPr>
            <w:del w:id="545" w:author="DM" w:date="2014-05-26T17:30:00Z">
              <w:r w:rsidRPr="0086110B">
                <w:rPr>
                  <w:rFonts w:ascii="Arial" w:hAnsi="Arial" w:cs="Arial"/>
                  <w:sz w:val="22"/>
                  <w:szCs w:val="22"/>
                  <w:lang w:val="cs-CZ"/>
                </w:rPr>
                <w:delText>Stanovení hodnotících kritérií, která se nevztahují k předmětu zakázky.</w:delText>
              </w:r>
            </w:del>
          </w:p>
        </w:tc>
        <w:tc>
          <w:tcPr>
            <w:tcW w:w="2573" w:type="dxa"/>
            <w:gridSpan w:val="2"/>
            <w:vAlign w:val="center"/>
          </w:tcPr>
          <w:p w:rsidR="0086604A" w:rsidRPr="00DC77E7" w:rsidRDefault="0086110B" w:rsidP="00243AED">
            <w:pPr>
              <w:pStyle w:val="Default"/>
              <w:rPr>
                <w:ins w:id="546" w:author="DM" w:date="2014-05-26T17:30:00Z"/>
                <w:sz w:val="22"/>
                <w:szCs w:val="22"/>
              </w:rPr>
            </w:pPr>
            <w:ins w:id="547" w:author="DM" w:date="2014-05-26T17:30:00Z">
              <w:r w:rsidRPr="0086110B">
                <w:rPr>
                  <w:sz w:val="22"/>
                  <w:szCs w:val="22"/>
                </w:rPr>
                <w:t xml:space="preserve">min. 10 % nebo </w:t>
              </w:r>
            </w:ins>
          </w:p>
          <w:p w:rsidR="00E93999" w:rsidRDefault="0086110B" w:rsidP="00243AED">
            <w:pPr>
              <w:pStyle w:val="CharChar1CharCharChar"/>
              <w:rPr>
                <w:del w:id="548" w:author="DM" w:date="2014-05-26T17:30:00Z"/>
                <w:rFonts w:ascii="Arial" w:hAnsi="Arial" w:cs="Arial"/>
                <w:sz w:val="22"/>
                <w:szCs w:val="22"/>
                <w:lang w:val="cs-CZ"/>
              </w:rPr>
            </w:pPr>
            <w:ins w:id="549" w:author="DM" w:date="2014-05-26T17:30:00Z">
              <w:r w:rsidRPr="0086110B">
                <w:rPr>
                  <w:rFonts w:ascii="Arial" w:hAnsi="Arial" w:cs="Arial"/>
                  <w:sz w:val="22"/>
                  <w:szCs w:val="22"/>
                  <w:lang w:val="cs-CZ"/>
                </w:rPr>
                <w:t xml:space="preserve">min. 5 % s ohledem na závažnost porušení </w:t>
              </w:r>
            </w:ins>
            <w:del w:id="550" w:author="DM" w:date="2014-05-26T17:30:00Z">
              <w:r w:rsidRPr="0086110B">
                <w:rPr>
                  <w:rFonts w:ascii="Arial" w:hAnsi="Arial" w:cs="Arial"/>
                  <w:sz w:val="22"/>
                  <w:szCs w:val="22"/>
                  <w:lang w:val="cs-CZ"/>
                </w:rPr>
                <w:delText>5 %</w:delText>
              </w:r>
            </w:del>
          </w:p>
          <w:p w:rsidR="00E93999" w:rsidRDefault="00E93999" w:rsidP="00243AED">
            <w:pPr>
              <w:pStyle w:val="CharChar1CharCharChar"/>
              <w:rPr>
                <w:del w:id="551" w:author="DM" w:date="2014-05-26T17:30:00Z"/>
                <w:rFonts w:ascii="Arial" w:hAnsi="Arial" w:cs="Arial"/>
                <w:sz w:val="22"/>
                <w:szCs w:val="22"/>
                <w:lang w:val="cs-CZ"/>
              </w:rPr>
            </w:pPr>
          </w:p>
          <w:p w:rsidR="00E93999" w:rsidRDefault="0086110B" w:rsidP="00243AED">
            <w:pPr>
              <w:pStyle w:val="CharChar1CharCharChar"/>
              <w:rPr>
                <w:del w:id="552" w:author="DM" w:date="2014-05-26T17:30:00Z"/>
                <w:rFonts w:ascii="Arial" w:hAnsi="Arial" w:cs="Arial"/>
                <w:sz w:val="22"/>
                <w:szCs w:val="22"/>
                <w:lang w:val="cs-CZ"/>
              </w:rPr>
            </w:pPr>
            <w:del w:id="553" w:author="DM" w:date="2014-05-26T17:30:00Z">
              <w:r w:rsidRPr="0086110B">
                <w:rPr>
                  <w:rFonts w:ascii="Arial" w:hAnsi="Arial" w:cs="Arial"/>
                  <w:sz w:val="22"/>
                  <w:szCs w:val="22"/>
                  <w:lang w:val="cs-CZ"/>
                </w:rPr>
                <w:delText>10 %</w:delText>
              </w:r>
            </w:del>
          </w:p>
          <w:p w:rsidR="00E93999" w:rsidRDefault="00E93999" w:rsidP="00243AED">
            <w:pPr>
              <w:pStyle w:val="CharChar1CharCharChar"/>
              <w:rPr>
                <w:del w:id="554" w:author="DM" w:date="2014-05-26T17:30:00Z"/>
                <w:rFonts w:ascii="Arial" w:hAnsi="Arial" w:cs="Arial"/>
                <w:sz w:val="22"/>
                <w:szCs w:val="22"/>
                <w:lang w:val="cs-CZ"/>
              </w:rPr>
            </w:pPr>
          </w:p>
          <w:p w:rsidR="00E93999" w:rsidRDefault="00E93999" w:rsidP="00243AED">
            <w:pPr>
              <w:pStyle w:val="CharChar1CharCharChar"/>
              <w:rPr>
                <w:del w:id="555" w:author="DM" w:date="2014-05-26T17:30:00Z"/>
                <w:rFonts w:ascii="Arial" w:hAnsi="Arial" w:cs="Arial"/>
                <w:sz w:val="22"/>
                <w:szCs w:val="22"/>
                <w:lang w:val="cs-CZ"/>
              </w:rPr>
            </w:pPr>
          </w:p>
          <w:p w:rsidR="00E93999" w:rsidRDefault="00E93999" w:rsidP="00243AED">
            <w:pPr>
              <w:pStyle w:val="CharChar1CharCharChar"/>
              <w:rPr>
                <w:del w:id="556" w:author="DM" w:date="2014-05-26T17:30:00Z"/>
                <w:rFonts w:ascii="Arial" w:hAnsi="Arial" w:cs="Arial"/>
                <w:sz w:val="22"/>
                <w:szCs w:val="22"/>
                <w:lang w:val="cs-CZ"/>
              </w:rPr>
            </w:pPr>
          </w:p>
          <w:p w:rsidR="00E93999" w:rsidRDefault="0086110B" w:rsidP="00243AED">
            <w:pPr>
              <w:pStyle w:val="CharChar1CharCharChar"/>
              <w:rPr>
                <w:del w:id="557" w:author="DM" w:date="2014-05-26T17:30:00Z"/>
                <w:rFonts w:ascii="Arial" w:hAnsi="Arial" w:cs="Arial"/>
                <w:sz w:val="22"/>
                <w:szCs w:val="22"/>
                <w:lang w:val="cs-CZ"/>
              </w:rPr>
            </w:pPr>
            <w:del w:id="558" w:author="DM" w:date="2014-05-26T17:30:00Z">
              <w:r w:rsidRPr="0086110B">
                <w:rPr>
                  <w:rFonts w:ascii="Arial" w:hAnsi="Arial" w:cs="Arial"/>
                  <w:sz w:val="22"/>
                  <w:szCs w:val="22"/>
                  <w:lang w:val="cs-CZ"/>
                </w:rPr>
                <w:delText>5 %</w:delText>
              </w:r>
            </w:del>
          </w:p>
          <w:p w:rsidR="00E93999" w:rsidRDefault="0086110B" w:rsidP="00243AED">
            <w:pPr>
              <w:pStyle w:val="CharChar1CharCharChar"/>
              <w:rPr>
                <w:del w:id="559" w:author="DM" w:date="2014-05-26T17:30:00Z"/>
                <w:rFonts w:ascii="Arial" w:hAnsi="Arial" w:cs="Arial"/>
                <w:sz w:val="22"/>
                <w:szCs w:val="22"/>
                <w:lang w:val="cs-CZ"/>
              </w:rPr>
            </w:pPr>
            <w:del w:id="560" w:author="DM" w:date="2014-05-26T17:30:00Z">
              <w:r w:rsidRPr="0086110B">
                <w:rPr>
                  <w:rFonts w:ascii="Arial" w:hAnsi="Arial" w:cs="Arial"/>
                  <w:sz w:val="22"/>
                  <w:szCs w:val="22"/>
                  <w:lang w:val="cs-CZ"/>
                </w:rPr>
                <w:delText>25 %</w:delText>
              </w:r>
            </w:del>
          </w:p>
          <w:p w:rsidR="00E93999" w:rsidRDefault="00E93999" w:rsidP="00243AED">
            <w:pPr>
              <w:pStyle w:val="CharChar1CharCharChar"/>
              <w:rPr>
                <w:del w:id="561" w:author="DM" w:date="2014-05-26T17:30:00Z"/>
                <w:rFonts w:ascii="Arial" w:hAnsi="Arial" w:cs="Arial"/>
                <w:sz w:val="22"/>
                <w:szCs w:val="22"/>
                <w:lang w:val="cs-CZ"/>
              </w:rPr>
            </w:pPr>
          </w:p>
          <w:p w:rsidR="00E93999" w:rsidRDefault="0086110B" w:rsidP="00243AED">
            <w:pPr>
              <w:pStyle w:val="CharChar1CharCharChar"/>
              <w:rPr>
                <w:del w:id="562" w:author="DM" w:date="2014-05-26T17:30:00Z"/>
                <w:rFonts w:ascii="Arial" w:hAnsi="Arial" w:cs="Arial"/>
                <w:sz w:val="22"/>
                <w:szCs w:val="22"/>
                <w:lang w:val="cs-CZ"/>
              </w:rPr>
            </w:pPr>
            <w:del w:id="563" w:author="DM" w:date="2014-05-26T17:30:00Z">
              <w:r w:rsidRPr="0086110B">
                <w:rPr>
                  <w:rFonts w:ascii="Arial" w:hAnsi="Arial" w:cs="Arial"/>
                  <w:sz w:val="22"/>
                  <w:szCs w:val="22"/>
                  <w:lang w:val="cs-CZ"/>
                </w:rPr>
                <w:delText>25 %</w:delText>
              </w:r>
            </w:del>
          </w:p>
          <w:p w:rsidR="00E93999" w:rsidRDefault="00E93999" w:rsidP="00243AED">
            <w:pPr>
              <w:pStyle w:val="CharChar1CharCharChar"/>
              <w:rPr>
                <w:del w:id="564" w:author="DM" w:date="2014-05-26T17:30:00Z"/>
                <w:rFonts w:ascii="Arial" w:hAnsi="Arial" w:cs="Arial"/>
                <w:sz w:val="22"/>
                <w:szCs w:val="22"/>
                <w:lang w:val="cs-CZ"/>
              </w:rPr>
            </w:pPr>
          </w:p>
          <w:p w:rsidR="00E93999" w:rsidRDefault="00E93999" w:rsidP="00243AED">
            <w:pPr>
              <w:pStyle w:val="CharChar1CharCharChar"/>
              <w:rPr>
                <w:del w:id="565" w:author="DM" w:date="2014-05-26T17:30:00Z"/>
                <w:rFonts w:ascii="Arial" w:hAnsi="Arial" w:cs="Arial"/>
                <w:sz w:val="22"/>
                <w:szCs w:val="22"/>
                <w:lang w:val="cs-CZ"/>
              </w:rPr>
            </w:pPr>
          </w:p>
          <w:p w:rsidR="00E93999" w:rsidRDefault="00E93999" w:rsidP="00243AED">
            <w:pPr>
              <w:pStyle w:val="CharChar1CharCharChar"/>
              <w:rPr>
                <w:del w:id="566" w:author="DM" w:date="2014-05-26T17:30:00Z"/>
                <w:rFonts w:ascii="Arial" w:hAnsi="Arial" w:cs="Arial"/>
                <w:sz w:val="22"/>
                <w:szCs w:val="22"/>
                <w:lang w:val="cs-CZ"/>
              </w:rPr>
            </w:pPr>
          </w:p>
          <w:p w:rsidR="00E93999" w:rsidRDefault="0086110B" w:rsidP="00243AED">
            <w:pPr>
              <w:pStyle w:val="CharChar1CharCharChar"/>
              <w:rPr>
                <w:del w:id="567" w:author="DM" w:date="2014-05-26T17:30:00Z"/>
                <w:rFonts w:ascii="Arial" w:hAnsi="Arial" w:cs="Arial"/>
                <w:sz w:val="22"/>
                <w:szCs w:val="22"/>
                <w:lang w:val="cs-CZ"/>
              </w:rPr>
            </w:pPr>
            <w:del w:id="568" w:author="DM" w:date="2014-05-26T17:30:00Z">
              <w:r w:rsidRPr="0086110B">
                <w:rPr>
                  <w:rFonts w:ascii="Arial" w:hAnsi="Arial" w:cs="Arial"/>
                  <w:sz w:val="22"/>
                  <w:szCs w:val="22"/>
                  <w:lang w:val="cs-CZ"/>
                </w:rPr>
                <w:delText>25 %</w:delText>
              </w:r>
            </w:del>
          </w:p>
          <w:p w:rsidR="00E93999" w:rsidRDefault="0086110B" w:rsidP="00243AED">
            <w:pPr>
              <w:pStyle w:val="CharChar1CharCharChar"/>
              <w:rPr>
                <w:del w:id="569" w:author="DM" w:date="2014-05-26T17:30:00Z"/>
                <w:rFonts w:ascii="Arial" w:hAnsi="Arial" w:cs="Arial"/>
                <w:sz w:val="22"/>
                <w:szCs w:val="22"/>
                <w:lang w:val="cs-CZ"/>
              </w:rPr>
            </w:pPr>
            <w:del w:id="570" w:author="DM" w:date="2014-05-26T17:30:00Z">
              <w:r w:rsidRPr="0086110B">
                <w:rPr>
                  <w:rFonts w:ascii="Arial" w:hAnsi="Arial" w:cs="Arial"/>
                  <w:sz w:val="22"/>
                  <w:szCs w:val="22"/>
                  <w:lang w:val="cs-CZ"/>
                </w:rPr>
                <w:delText>5 %</w:delText>
              </w:r>
            </w:del>
          </w:p>
          <w:p w:rsidR="00E93999" w:rsidRDefault="00E93999" w:rsidP="00243AED">
            <w:pPr>
              <w:pStyle w:val="CharChar1CharCharChar"/>
              <w:rPr>
                <w:del w:id="571" w:author="DM" w:date="2014-05-26T17:30:00Z"/>
                <w:rFonts w:ascii="Arial" w:hAnsi="Arial" w:cs="Arial"/>
                <w:sz w:val="22"/>
                <w:szCs w:val="22"/>
                <w:lang w:val="cs-CZ"/>
              </w:rPr>
            </w:pPr>
          </w:p>
          <w:p w:rsidR="00E93999" w:rsidRDefault="0086110B" w:rsidP="00243AED">
            <w:pPr>
              <w:pStyle w:val="CharChar1CharCharChar"/>
              <w:rPr>
                <w:del w:id="572" w:author="DM" w:date="2014-05-26T17:30:00Z"/>
                <w:rFonts w:ascii="Arial" w:hAnsi="Arial" w:cs="Arial"/>
                <w:sz w:val="22"/>
                <w:szCs w:val="22"/>
                <w:lang w:val="cs-CZ"/>
              </w:rPr>
            </w:pPr>
            <w:del w:id="573" w:author="DM" w:date="2014-05-26T17:30:00Z">
              <w:r w:rsidRPr="0086110B">
                <w:rPr>
                  <w:rFonts w:ascii="Arial" w:hAnsi="Arial" w:cs="Arial"/>
                  <w:sz w:val="22"/>
                  <w:szCs w:val="22"/>
                  <w:lang w:val="cs-CZ"/>
                </w:rPr>
                <w:delText>10 %</w:delText>
              </w:r>
            </w:del>
          </w:p>
          <w:p w:rsidR="00E93999" w:rsidRDefault="0086110B" w:rsidP="00243AED">
            <w:pPr>
              <w:pStyle w:val="CharChar1CharCharChar"/>
              <w:rPr>
                <w:del w:id="574" w:author="DM" w:date="2014-05-26T17:30:00Z"/>
                <w:rFonts w:ascii="Arial" w:hAnsi="Arial" w:cs="Arial"/>
                <w:sz w:val="22"/>
                <w:szCs w:val="22"/>
                <w:lang w:val="cs-CZ"/>
              </w:rPr>
            </w:pPr>
            <w:del w:id="575" w:author="DM" w:date="2014-05-26T17:30:00Z">
              <w:r w:rsidRPr="0086110B">
                <w:rPr>
                  <w:rFonts w:ascii="Arial" w:hAnsi="Arial" w:cs="Arial"/>
                  <w:sz w:val="22"/>
                  <w:szCs w:val="22"/>
                  <w:lang w:val="cs-CZ"/>
                </w:rPr>
                <w:delText>20 %</w:delText>
              </w:r>
            </w:del>
          </w:p>
          <w:p w:rsidR="00E93999" w:rsidRDefault="00E93999" w:rsidP="00243AED">
            <w:pPr>
              <w:pStyle w:val="CharChar1CharCharChar"/>
              <w:rPr>
                <w:del w:id="576" w:author="DM" w:date="2014-05-26T17:30:00Z"/>
                <w:rFonts w:ascii="Arial" w:hAnsi="Arial" w:cs="Arial"/>
                <w:sz w:val="22"/>
                <w:szCs w:val="22"/>
                <w:lang w:val="cs-CZ"/>
              </w:rPr>
            </w:pPr>
          </w:p>
          <w:p w:rsidR="00E93999" w:rsidRDefault="0086110B" w:rsidP="00243AED">
            <w:pPr>
              <w:pStyle w:val="CharChar1CharCharChar"/>
              <w:rPr>
                <w:del w:id="577" w:author="DM" w:date="2014-05-26T17:30:00Z"/>
                <w:rFonts w:ascii="Arial" w:hAnsi="Arial" w:cs="Arial"/>
                <w:sz w:val="22"/>
                <w:szCs w:val="22"/>
                <w:lang w:val="cs-CZ"/>
              </w:rPr>
            </w:pPr>
            <w:del w:id="578" w:author="DM" w:date="2014-05-26T17:30:00Z">
              <w:r w:rsidRPr="0086110B">
                <w:rPr>
                  <w:rFonts w:ascii="Arial" w:hAnsi="Arial" w:cs="Arial"/>
                  <w:sz w:val="22"/>
                  <w:szCs w:val="22"/>
                  <w:lang w:val="cs-CZ"/>
                </w:rPr>
                <w:delText>25 %</w:delText>
              </w:r>
            </w:del>
          </w:p>
          <w:p w:rsidR="00E93999" w:rsidRDefault="0086110B" w:rsidP="00243AED">
            <w:pPr>
              <w:pStyle w:val="CharChar1CharCharChar"/>
              <w:rPr>
                <w:del w:id="579" w:author="DM" w:date="2014-05-26T17:30:00Z"/>
                <w:rFonts w:ascii="Arial" w:hAnsi="Arial" w:cs="Arial"/>
                <w:sz w:val="22"/>
                <w:szCs w:val="22"/>
                <w:lang w:val="cs-CZ"/>
              </w:rPr>
            </w:pPr>
            <w:del w:id="580" w:author="DM" w:date="2014-05-26T17:30:00Z">
              <w:r w:rsidRPr="0086110B">
                <w:rPr>
                  <w:rFonts w:ascii="Arial" w:hAnsi="Arial" w:cs="Arial"/>
                  <w:sz w:val="22"/>
                  <w:szCs w:val="22"/>
                  <w:lang w:val="cs-CZ"/>
                </w:rPr>
                <w:delText>5 %</w:delText>
              </w:r>
            </w:del>
          </w:p>
          <w:p w:rsidR="00E93999" w:rsidRDefault="0086110B" w:rsidP="00243AED">
            <w:pPr>
              <w:pStyle w:val="CharChar1CharCharChar"/>
              <w:rPr>
                <w:del w:id="581" w:author="DM" w:date="2014-05-26T17:30:00Z"/>
                <w:rFonts w:ascii="Arial" w:hAnsi="Arial" w:cs="Arial"/>
                <w:sz w:val="22"/>
                <w:szCs w:val="22"/>
                <w:lang w:val="cs-CZ"/>
              </w:rPr>
            </w:pPr>
            <w:del w:id="582" w:author="DM" w:date="2014-05-26T17:30:00Z">
              <w:r w:rsidRPr="0086110B">
                <w:rPr>
                  <w:rFonts w:ascii="Arial" w:hAnsi="Arial" w:cs="Arial"/>
                  <w:sz w:val="22"/>
                  <w:szCs w:val="22"/>
                  <w:lang w:val="cs-CZ"/>
                </w:rPr>
                <w:delText>20 %</w:delText>
              </w:r>
            </w:del>
          </w:p>
          <w:p w:rsidR="00E93999" w:rsidRDefault="0086110B" w:rsidP="00243AED">
            <w:pPr>
              <w:pStyle w:val="CharChar1CharCharChar"/>
              <w:rPr>
                <w:del w:id="583" w:author="DM" w:date="2014-05-26T17:30:00Z"/>
                <w:rFonts w:ascii="Arial" w:hAnsi="Arial" w:cs="Arial"/>
                <w:sz w:val="22"/>
                <w:szCs w:val="22"/>
                <w:lang w:val="cs-CZ"/>
              </w:rPr>
            </w:pPr>
            <w:del w:id="584" w:author="DM" w:date="2014-05-26T17:30:00Z">
              <w:r w:rsidRPr="0086110B">
                <w:rPr>
                  <w:rFonts w:ascii="Arial" w:hAnsi="Arial" w:cs="Arial"/>
                  <w:sz w:val="22"/>
                  <w:szCs w:val="22"/>
                  <w:lang w:val="cs-CZ"/>
                </w:rPr>
                <w:delText>25 %</w:delText>
              </w:r>
            </w:del>
          </w:p>
          <w:p w:rsidR="00E93999" w:rsidRDefault="0086110B" w:rsidP="00243AED">
            <w:pPr>
              <w:pStyle w:val="CharChar1CharCharChar"/>
              <w:rPr>
                <w:del w:id="585" w:author="DM" w:date="2014-05-26T17:30:00Z"/>
                <w:rFonts w:ascii="Arial" w:hAnsi="Arial" w:cs="Arial"/>
                <w:sz w:val="22"/>
                <w:szCs w:val="22"/>
                <w:lang w:val="cs-CZ"/>
              </w:rPr>
            </w:pPr>
            <w:del w:id="586" w:author="DM" w:date="2014-05-26T17:30:00Z">
              <w:r w:rsidRPr="0086110B">
                <w:rPr>
                  <w:rFonts w:ascii="Arial" w:hAnsi="Arial" w:cs="Arial"/>
                  <w:sz w:val="22"/>
                  <w:szCs w:val="22"/>
                  <w:lang w:val="cs-CZ"/>
                </w:rPr>
                <w:delText>40 %</w:delText>
              </w:r>
            </w:del>
          </w:p>
          <w:p w:rsidR="00E93999" w:rsidRDefault="0086110B" w:rsidP="00243AED">
            <w:pPr>
              <w:pStyle w:val="CharChar1CharCharChar"/>
              <w:rPr>
                <w:del w:id="587" w:author="DM" w:date="2014-05-26T17:30:00Z"/>
                <w:rFonts w:ascii="Arial" w:hAnsi="Arial" w:cs="Arial"/>
                <w:b/>
                <w:bCs/>
                <w:smallCaps/>
                <w:sz w:val="22"/>
                <w:szCs w:val="22"/>
                <w:u w:val="single"/>
                <w:lang w:val="cs-CZ"/>
              </w:rPr>
            </w:pPr>
            <w:del w:id="588" w:author="DM" w:date="2014-05-26T17:30:00Z">
              <w:r w:rsidRPr="0086110B">
                <w:rPr>
                  <w:rFonts w:ascii="Arial" w:hAnsi="Arial" w:cs="Arial"/>
                  <w:sz w:val="22"/>
                  <w:szCs w:val="22"/>
                  <w:lang w:val="cs-CZ"/>
                </w:rPr>
                <w:delText>5 %</w:delText>
              </w:r>
            </w:del>
          </w:p>
          <w:p w:rsidR="00E93999" w:rsidRDefault="00E93999" w:rsidP="00243AED">
            <w:pPr>
              <w:pStyle w:val="CharChar1CharCharChar"/>
              <w:rPr>
                <w:del w:id="589" w:author="DM" w:date="2014-05-26T17:30:00Z"/>
                <w:rFonts w:ascii="Arial" w:hAnsi="Arial" w:cs="Arial"/>
                <w:sz w:val="22"/>
                <w:szCs w:val="22"/>
                <w:lang w:val="cs-CZ"/>
              </w:rPr>
            </w:pPr>
          </w:p>
          <w:p w:rsidR="00E93999" w:rsidRDefault="00E93999" w:rsidP="00243AED">
            <w:pPr>
              <w:pStyle w:val="CharChar1CharCharChar"/>
              <w:rPr>
                <w:del w:id="590" w:author="DM" w:date="2014-05-26T17:30:00Z"/>
                <w:rFonts w:ascii="Arial" w:hAnsi="Arial" w:cs="Arial"/>
                <w:sz w:val="22"/>
                <w:szCs w:val="22"/>
                <w:lang w:val="cs-CZ"/>
              </w:rPr>
            </w:pPr>
          </w:p>
          <w:p w:rsidR="00E93999" w:rsidRDefault="00E93999" w:rsidP="00243AED">
            <w:pPr>
              <w:pStyle w:val="CharChar1CharCharChar"/>
              <w:rPr>
                <w:del w:id="591" w:author="DM" w:date="2014-05-26T17:30:00Z"/>
                <w:rFonts w:ascii="Arial" w:hAnsi="Arial" w:cs="Arial"/>
                <w:sz w:val="22"/>
                <w:szCs w:val="22"/>
                <w:lang w:val="cs-CZ"/>
              </w:rPr>
            </w:pPr>
          </w:p>
          <w:p w:rsidR="00E93999" w:rsidRDefault="0086110B" w:rsidP="00243AED">
            <w:pPr>
              <w:pStyle w:val="CharChar1CharCharChar"/>
              <w:rPr>
                <w:del w:id="592" w:author="DM" w:date="2014-05-26T17:30:00Z"/>
                <w:rFonts w:ascii="Arial" w:hAnsi="Arial" w:cs="Arial"/>
                <w:sz w:val="22"/>
                <w:szCs w:val="22"/>
                <w:lang w:val="cs-CZ"/>
              </w:rPr>
            </w:pPr>
            <w:del w:id="593" w:author="DM" w:date="2014-05-26T17:30:00Z">
              <w:r w:rsidRPr="0086110B">
                <w:rPr>
                  <w:rFonts w:ascii="Arial" w:hAnsi="Arial" w:cs="Arial"/>
                  <w:sz w:val="22"/>
                  <w:szCs w:val="22"/>
                  <w:lang w:val="cs-CZ"/>
                </w:rPr>
                <w:delText>5 %</w:delText>
              </w:r>
            </w:del>
          </w:p>
          <w:p w:rsidR="00E93999" w:rsidRDefault="00E93999" w:rsidP="00243AED">
            <w:pPr>
              <w:pStyle w:val="CharChar1CharCharChar"/>
              <w:rPr>
                <w:del w:id="594" w:author="DM" w:date="2014-05-26T17:30:00Z"/>
                <w:rFonts w:ascii="Arial" w:hAnsi="Arial" w:cs="Arial"/>
                <w:sz w:val="22"/>
                <w:szCs w:val="22"/>
                <w:lang w:val="cs-CZ"/>
              </w:rPr>
            </w:pPr>
          </w:p>
          <w:p w:rsidR="00E93999" w:rsidRDefault="00E93999" w:rsidP="00243AED">
            <w:pPr>
              <w:pStyle w:val="CharChar1CharCharChar"/>
              <w:rPr>
                <w:del w:id="595" w:author="DM" w:date="2014-05-26T17:30:00Z"/>
                <w:rFonts w:ascii="Arial" w:hAnsi="Arial" w:cs="Arial"/>
                <w:sz w:val="22"/>
                <w:szCs w:val="22"/>
                <w:lang w:val="cs-CZ"/>
              </w:rPr>
            </w:pPr>
          </w:p>
          <w:p w:rsidR="00E93999" w:rsidRDefault="00E93999" w:rsidP="00243AED">
            <w:pPr>
              <w:pStyle w:val="CharChar1CharCharChar"/>
              <w:rPr>
                <w:del w:id="596" w:author="DM" w:date="2014-05-26T17:30:00Z"/>
                <w:rFonts w:ascii="Arial" w:hAnsi="Arial" w:cs="Arial"/>
                <w:sz w:val="22"/>
                <w:szCs w:val="22"/>
                <w:lang w:val="cs-CZ"/>
              </w:rPr>
            </w:pPr>
          </w:p>
          <w:p w:rsidR="00E93999" w:rsidRDefault="0086110B" w:rsidP="00243AED">
            <w:pPr>
              <w:pStyle w:val="CharChar1CharCharChar"/>
              <w:rPr>
                <w:del w:id="597" w:author="DM" w:date="2014-05-26T17:30:00Z"/>
                <w:rFonts w:ascii="Arial" w:hAnsi="Arial" w:cs="Arial"/>
                <w:sz w:val="22"/>
                <w:szCs w:val="22"/>
                <w:lang w:val="cs-CZ"/>
              </w:rPr>
            </w:pPr>
            <w:del w:id="598" w:author="DM" w:date="2014-05-26T17:30:00Z">
              <w:r w:rsidRPr="0086110B">
                <w:rPr>
                  <w:rFonts w:ascii="Arial" w:hAnsi="Arial" w:cs="Arial"/>
                  <w:sz w:val="22"/>
                  <w:szCs w:val="22"/>
                  <w:lang w:val="cs-CZ"/>
                </w:rPr>
                <w:delText>10 %</w:delText>
              </w:r>
            </w:del>
          </w:p>
          <w:p w:rsidR="00E93999" w:rsidRDefault="00E93999" w:rsidP="00243AED">
            <w:pPr>
              <w:pStyle w:val="CharChar1CharCharChar"/>
              <w:rPr>
                <w:del w:id="599" w:author="DM" w:date="2014-05-26T17:30:00Z"/>
                <w:rFonts w:ascii="Arial" w:hAnsi="Arial" w:cs="Arial"/>
                <w:sz w:val="22"/>
                <w:szCs w:val="22"/>
                <w:lang w:val="cs-CZ"/>
              </w:rPr>
            </w:pPr>
          </w:p>
          <w:p w:rsidR="00E93999" w:rsidRDefault="0086110B" w:rsidP="00243AED">
            <w:pPr>
              <w:pStyle w:val="CharChar1CharCharChar"/>
              <w:rPr>
                <w:del w:id="600" w:author="DM" w:date="2014-05-26T17:30:00Z"/>
                <w:rFonts w:ascii="Arial" w:hAnsi="Arial" w:cs="Arial"/>
                <w:sz w:val="22"/>
                <w:szCs w:val="22"/>
                <w:lang w:val="cs-CZ"/>
              </w:rPr>
            </w:pPr>
            <w:del w:id="601" w:author="DM" w:date="2014-05-26T17:30:00Z">
              <w:r w:rsidRPr="0086110B">
                <w:rPr>
                  <w:rFonts w:ascii="Arial" w:hAnsi="Arial" w:cs="Arial"/>
                  <w:sz w:val="22"/>
                  <w:szCs w:val="22"/>
                  <w:lang w:val="cs-CZ"/>
                </w:rPr>
                <w:delText>5 %</w:delText>
              </w:r>
            </w:del>
          </w:p>
          <w:p w:rsidR="00E93999" w:rsidRDefault="0086110B" w:rsidP="00243AED">
            <w:pPr>
              <w:pStyle w:val="CharChar1CharCharChar"/>
              <w:rPr>
                <w:del w:id="602" w:author="DM" w:date="2014-05-26T17:30:00Z"/>
                <w:rFonts w:ascii="Arial" w:hAnsi="Arial" w:cs="Arial"/>
                <w:b/>
                <w:bCs/>
                <w:smallCaps/>
                <w:sz w:val="22"/>
                <w:szCs w:val="22"/>
                <w:u w:val="single"/>
                <w:lang w:val="cs-CZ"/>
              </w:rPr>
            </w:pPr>
            <w:del w:id="603" w:author="DM" w:date="2014-05-26T17:30:00Z">
              <w:r w:rsidRPr="0086110B">
                <w:rPr>
                  <w:rFonts w:ascii="Arial" w:hAnsi="Arial" w:cs="Arial"/>
                  <w:sz w:val="22"/>
                  <w:szCs w:val="22"/>
                  <w:lang w:val="cs-CZ"/>
                </w:rPr>
                <w:delText>20 %</w:delText>
              </w:r>
            </w:del>
          </w:p>
          <w:p w:rsidR="00E93999" w:rsidRDefault="00E93999" w:rsidP="00243AED">
            <w:pPr>
              <w:pStyle w:val="CharChar1CharCharChar"/>
              <w:rPr>
                <w:del w:id="604" w:author="DM" w:date="2014-05-26T17:30:00Z"/>
                <w:rFonts w:ascii="Arial" w:hAnsi="Arial" w:cs="Arial"/>
                <w:sz w:val="22"/>
                <w:szCs w:val="22"/>
                <w:lang w:val="cs-CZ"/>
              </w:rPr>
            </w:pPr>
          </w:p>
          <w:p w:rsidR="00E93999" w:rsidRDefault="00E93999" w:rsidP="00243AED">
            <w:pPr>
              <w:pStyle w:val="CharChar1CharCharChar"/>
              <w:rPr>
                <w:del w:id="605" w:author="DM" w:date="2014-05-26T17:30:00Z"/>
                <w:rFonts w:ascii="Arial" w:hAnsi="Arial" w:cs="Arial"/>
                <w:sz w:val="22"/>
                <w:szCs w:val="22"/>
                <w:lang w:val="cs-CZ"/>
              </w:rPr>
            </w:pPr>
          </w:p>
          <w:p w:rsidR="00E93999" w:rsidRDefault="00E93999" w:rsidP="00243AED">
            <w:pPr>
              <w:pStyle w:val="CharChar1CharCharChar"/>
              <w:rPr>
                <w:del w:id="606" w:author="DM" w:date="2014-05-26T17:30:00Z"/>
                <w:rFonts w:ascii="Arial" w:hAnsi="Arial" w:cs="Arial"/>
                <w:sz w:val="22"/>
                <w:szCs w:val="22"/>
                <w:lang w:val="cs-CZ"/>
              </w:rPr>
            </w:pPr>
          </w:p>
          <w:p w:rsidR="00E93999" w:rsidRDefault="0086110B" w:rsidP="00243AED">
            <w:pPr>
              <w:pStyle w:val="CharChar1CharCharChar"/>
              <w:rPr>
                <w:del w:id="607" w:author="DM" w:date="2014-05-26T17:30:00Z"/>
                <w:rFonts w:ascii="Arial" w:hAnsi="Arial" w:cs="Arial"/>
                <w:sz w:val="22"/>
                <w:szCs w:val="22"/>
                <w:lang w:val="cs-CZ"/>
              </w:rPr>
            </w:pPr>
            <w:del w:id="608" w:author="DM" w:date="2014-05-26T17:30:00Z">
              <w:r w:rsidRPr="0086110B">
                <w:rPr>
                  <w:rFonts w:ascii="Arial" w:hAnsi="Arial" w:cs="Arial"/>
                  <w:sz w:val="22"/>
                  <w:szCs w:val="22"/>
                  <w:lang w:val="cs-CZ"/>
                </w:rPr>
                <w:delText>20 %</w:delText>
              </w:r>
            </w:del>
          </w:p>
          <w:p w:rsidR="00E93999" w:rsidRDefault="00E93999" w:rsidP="00243AED">
            <w:pPr>
              <w:pStyle w:val="CharChar1CharCharChar"/>
              <w:rPr>
                <w:del w:id="609" w:author="DM" w:date="2014-05-26T17:30:00Z"/>
                <w:rFonts w:ascii="Arial" w:hAnsi="Arial" w:cs="Arial"/>
                <w:sz w:val="22"/>
                <w:szCs w:val="22"/>
                <w:lang w:val="cs-CZ"/>
              </w:rPr>
            </w:pPr>
          </w:p>
          <w:p w:rsidR="00E93999" w:rsidRDefault="00E93999" w:rsidP="00243AED">
            <w:pPr>
              <w:pStyle w:val="CharChar1CharCharChar"/>
              <w:rPr>
                <w:del w:id="610" w:author="DM" w:date="2014-05-26T17:30:00Z"/>
                <w:rFonts w:ascii="Arial" w:hAnsi="Arial" w:cs="Arial"/>
                <w:sz w:val="22"/>
                <w:szCs w:val="22"/>
                <w:lang w:val="cs-CZ"/>
              </w:rPr>
            </w:pPr>
          </w:p>
          <w:p w:rsidR="00E93999" w:rsidRDefault="00E93999" w:rsidP="00243AED">
            <w:pPr>
              <w:pStyle w:val="CharChar1CharCharChar"/>
              <w:rPr>
                <w:del w:id="611" w:author="DM" w:date="2014-05-26T17:30:00Z"/>
                <w:rFonts w:ascii="Arial" w:hAnsi="Arial" w:cs="Arial"/>
                <w:sz w:val="22"/>
                <w:szCs w:val="22"/>
                <w:lang w:val="cs-CZ"/>
              </w:rPr>
            </w:pPr>
          </w:p>
          <w:p w:rsidR="00E93999" w:rsidRDefault="0086110B" w:rsidP="00243AED">
            <w:pPr>
              <w:pStyle w:val="CharChar1CharCharChar"/>
              <w:rPr>
                <w:del w:id="612" w:author="DM" w:date="2014-05-26T17:30:00Z"/>
                <w:rFonts w:ascii="Arial" w:hAnsi="Arial" w:cs="Arial"/>
                <w:sz w:val="22"/>
                <w:szCs w:val="22"/>
                <w:lang w:val="cs-CZ"/>
              </w:rPr>
            </w:pPr>
            <w:del w:id="613" w:author="DM" w:date="2014-05-26T17:30:00Z">
              <w:r w:rsidRPr="0086110B">
                <w:rPr>
                  <w:rFonts w:ascii="Arial" w:hAnsi="Arial" w:cs="Arial"/>
                  <w:sz w:val="22"/>
                  <w:szCs w:val="22"/>
                  <w:lang w:val="cs-CZ"/>
                </w:rPr>
                <w:delText>25 %</w:delText>
              </w:r>
            </w:del>
          </w:p>
          <w:p w:rsidR="00E93999" w:rsidRDefault="00E93999" w:rsidP="00243AED">
            <w:pPr>
              <w:pStyle w:val="CharChar1CharCharChar"/>
              <w:rPr>
                <w:del w:id="614" w:author="DM" w:date="2014-05-26T17:30:00Z"/>
                <w:rFonts w:ascii="Arial" w:hAnsi="Arial" w:cs="Arial"/>
                <w:sz w:val="22"/>
                <w:szCs w:val="22"/>
                <w:lang w:val="cs-CZ"/>
              </w:rPr>
            </w:pPr>
          </w:p>
          <w:p w:rsidR="00E93999" w:rsidRDefault="0086110B" w:rsidP="00243AED">
            <w:pPr>
              <w:pStyle w:val="CharChar1CharCharChar"/>
              <w:rPr>
                <w:rFonts w:ascii="Arial" w:hAnsi="Arial" w:cs="Arial"/>
                <w:sz w:val="22"/>
                <w:szCs w:val="22"/>
                <w:lang w:val="cs-CZ"/>
              </w:rPr>
            </w:pPr>
            <w:del w:id="615" w:author="DM" w:date="2014-05-26T17:30:00Z">
              <w:r w:rsidRPr="0086110B">
                <w:rPr>
                  <w:rFonts w:ascii="Arial" w:hAnsi="Arial" w:cs="Arial"/>
                  <w:sz w:val="22"/>
                  <w:szCs w:val="22"/>
                  <w:lang w:val="cs-CZ"/>
                </w:rPr>
                <w:delText>20 %</w:delText>
              </w:r>
            </w:del>
          </w:p>
        </w:tc>
      </w:tr>
      <w:tr w:rsidR="0086604A" w:rsidRPr="00DC77E7" w:rsidTr="002322EF">
        <w:tc>
          <w:tcPr>
            <w:tcW w:w="524" w:type="dxa"/>
          </w:tcPr>
          <w:p w:rsidR="0086604A" w:rsidRPr="00DC77E7" w:rsidRDefault="0086110B" w:rsidP="00243AED">
            <w:pPr>
              <w:pStyle w:val="CharChar1CharCharChar"/>
              <w:jc w:val="center"/>
              <w:rPr>
                <w:rFonts w:ascii="Arial" w:hAnsi="Arial" w:cs="Arial"/>
                <w:sz w:val="22"/>
                <w:szCs w:val="22"/>
                <w:lang w:val="cs-CZ"/>
              </w:rPr>
            </w:pPr>
            <w:r w:rsidRPr="0086110B">
              <w:rPr>
                <w:rFonts w:ascii="Arial" w:hAnsi="Arial" w:cs="Arial"/>
                <w:sz w:val="22"/>
                <w:szCs w:val="22"/>
                <w:lang w:val="cs-CZ"/>
              </w:rPr>
              <w:t>6</w:t>
            </w:r>
          </w:p>
        </w:tc>
        <w:tc>
          <w:tcPr>
            <w:tcW w:w="1994" w:type="dxa"/>
            <w:vAlign w:val="center"/>
          </w:tcPr>
          <w:p w:rsidR="0086604A" w:rsidRPr="00DC77E7" w:rsidRDefault="0086110B" w:rsidP="00243AED">
            <w:pPr>
              <w:pStyle w:val="CharChar1CharCharChar"/>
              <w:rPr>
                <w:rFonts w:ascii="Arial" w:hAnsi="Arial" w:cs="Arial"/>
                <w:sz w:val="22"/>
                <w:szCs w:val="22"/>
                <w:lang w:val="cs-CZ"/>
              </w:rPr>
            </w:pPr>
            <w:ins w:id="616" w:author="DM" w:date="2014-05-26T17:31:00Z">
              <w:r w:rsidRPr="0086110B">
                <w:rPr>
                  <w:rFonts w:ascii="Arial" w:hAnsi="Arial" w:cs="Arial"/>
                  <w:sz w:val="22"/>
                  <w:szCs w:val="22"/>
                  <w:lang w:val="cs-CZ"/>
                </w:rPr>
                <w:t xml:space="preserve">Neuvedení hodnotících kritérií v zadávacích </w:t>
              </w:r>
              <w:r w:rsidRPr="0086110B">
                <w:rPr>
                  <w:rFonts w:ascii="Arial" w:hAnsi="Arial" w:cs="Arial"/>
                  <w:sz w:val="22"/>
                  <w:szCs w:val="22"/>
                  <w:lang w:val="cs-CZ"/>
                </w:rPr>
                <w:lastRenderedPageBreak/>
                <w:t xml:space="preserve">podmínkách </w:t>
              </w:r>
            </w:ins>
            <w:del w:id="617" w:author="DM" w:date="2014-05-26T17:31:00Z">
              <w:r w:rsidRPr="0086110B">
                <w:rPr>
                  <w:rFonts w:ascii="Arial" w:hAnsi="Arial" w:cs="Arial"/>
                  <w:sz w:val="22"/>
                  <w:szCs w:val="22"/>
                  <w:lang w:val="cs-CZ"/>
                </w:rPr>
                <w:delText xml:space="preserve">Výběrové řízení bylo provedeno v rozporu s požadavky uvedenými v Postupech </w:delText>
              </w:r>
            </w:del>
          </w:p>
        </w:tc>
        <w:tc>
          <w:tcPr>
            <w:tcW w:w="4536" w:type="dxa"/>
            <w:vAlign w:val="center"/>
          </w:tcPr>
          <w:p w:rsidR="00E93999" w:rsidRDefault="0086110B" w:rsidP="00243AED">
            <w:pPr>
              <w:pStyle w:val="CharChar1CharCharChar"/>
              <w:ind w:left="121"/>
              <w:rPr>
                <w:del w:id="618" w:author="DM" w:date="2014-05-26T17:31:00Z"/>
                <w:rFonts w:ascii="Arial" w:hAnsi="Arial" w:cs="Arial"/>
                <w:sz w:val="22"/>
                <w:szCs w:val="22"/>
                <w:lang w:val="cs-CZ"/>
              </w:rPr>
            </w:pPr>
            <w:ins w:id="619" w:author="DM" w:date="2014-05-26T17:31:00Z">
              <w:r w:rsidRPr="0086110B">
                <w:rPr>
                  <w:rFonts w:ascii="Arial" w:hAnsi="Arial" w:cs="Arial"/>
                  <w:sz w:val="22"/>
                  <w:szCs w:val="22"/>
                  <w:lang w:val="cs-CZ"/>
                </w:rPr>
                <w:lastRenderedPageBreak/>
                <w:t xml:space="preserve">Hodnotící kritéria, případně jejich podrobná specifikace nejsou uvedena v zadávacích podmínkách. </w:t>
              </w:r>
            </w:ins>
            <w:del w:id="620" w:author="DM" w:date="2014-05-26T17:31:00Z">
              <w:r w:rsidRPr="0086110B">
                <w:rPr>
                  <w:rFonts w:ascii="Arial" w:hAnsi="Arial" w:cs="Arial"/>
                  <w:sz w:val="22"/>
                  <w:szCs w:val="22"/>
                  <w:lang w:val="cs-CZ"/>
                </w:rPr>
                <w:delText xml:space="preserve">Zadavatel nedodržel minimální lhůtu pro podání nabídky uvedenou v Postupech </w:delText>
              </w:r>
            </w:del>
          </w:p>
          <w:p w:rsidR="00E93999" w:rsidRDefault="0086110B" w:rsidP="00243AED">
            <w:pPr>
              <w:pStyle w:val="CharChar1CharCharChar"/>
              <w:ind w:left="121"/>
              <w:rPr>
                <w:rFonts w:ascii="Arial" w:hAnsi="Arial" w:cs="Arial"/>
                <w:sz w:val="22"/>
                <w:szCs w:val="22"/>
                <w:lang w:val="cs-CZ"/>
              </w:rPr>
            </w:pPr>
            <w:del w:id="621" w:author="DM" w:date="2014-05-26T17:31:00Z">
              <w:r w:rsidRPr="0086110B">
                <w:rPr>
                  <w:rFonts w:ascii="Arial" w:hAnsi="Arial" w:cs="Arial"/>
                  <w:sz w:val="22"/>
                  <w:szCs w:val="22"/>
                  <w:lang w:val="cs-CZ"/>
                </w:rPr>
                <w:delText>Zadavatel neprovedl hodnocení nabídek dle požadavků uvedených v Postupech, či v souladu s čl. 5.</w:delText>
              </w:r>
            </w:del>
          </w:p>
        </w:tc>
        <w:tc>
          <w:tcPr>
            <w:tcW w:w="2573" w:type="dxa"/>
            <w:gridSpan w:val="2"/>
            <w:vAlign w:val="center"/>
          </w:tcPr>
          <w:p w:rsidR="0086604A" w:rsidRPr="00DC77E7" w:rsidRDefault="0086110B" w:rsidP="00243AED">
            <w:pPr>
              <w:pStyle w:val="Default"/>
              <w:rPr>
                <w:ins w:id="622" w:author="DM" w:date="2014-05-26T17:31:00Z"/>
                <w:sz w:val="22"/>
                <w:szCs w:val="22"/>
              </w:rPr>
            </w:pPr>
            <w:ins w:id="623" w:author="DM" w:date="2014-05-26T17:31:00Z">
              <w:r w:rsidRPr="0086110B">
                <w:rPr>
                  <w:sz w:val="22"/>
                  <w:szCs w:val="22"/>
                </w:rPr>
                <w:t xml:space="preserve">min. 25 % nebo </w:t>
              </w:r>
            </w:ins>
          </w:p>
          <w:p w:rsidR="00E93999" w:rsidRDefault="0086110B" w:rsidP="00243AED">
            <w:pPr>
              <w:pStyle w:val="CharChar1CharCharChar"/>
              <w:rPr>
                <w:rFonts w:ascii="Arial" w:hAnsi="Arial" w:cs="Arial"/>
                <w:sz w:val="22"/>
                <w:szCs w:val="22"/>
                <w:lang w:val="cs-CZ"/>
              </w:rPr>
            </w:pPr>
            <w:ins w:id="624" w:author="DM" w:date="2014-05-26T17:31:00Z">
              <w:r w:rsidRPr="0086110B">
                <w:rPr>
                  <w:rFonts w:ascii="Arial" w:hAnsi="Arial" w:cs="Arial"/>
                  <w:sz w:val="22"/>
                  <w:szCs w:val="22"/>
                  <w:lang w:val="cs-CZ"/>
                </w:rPr>
                <w:t xml:space="preserve">min. 10 % nebo 5 % pokud byla hodnotící kritéria v zadávacích </w:t>
              </w:r>
              <w:r w:rsidRPr="0086110B">
                <w:rPr>
                  <w:rFonts w:ascii="Arial" w:hAnsi="Arial" w:cs="Arial"/>
                  <w:sz w:val="22"/>
                  <w:szCs w:val="22"/>
                  <w:lang w:val="cs-CZ"/>
                </w:rPr>
                <w:lastRenderedPageBreak/>
                <w:t xml:space="preserve">podmínkách uvedena, ale nedostatečně podrobně popsána </w:t>
              </w:r>
            </w:ins>
          </w:p>
        </w:tc>
      </w:tr>
      <w:tr w:rsidR="00250063" w:rsidRPr="00DC77E7" w:rsidTr="002322EF">
        <w:tc>
          <w:tcPr>
            <w:tcW w:w="524" w:type="dxa"/>
          </w:tcPr>
          <w:p w:rsidR="00250063" w:rsidRPr="00DC77E7" w:rsidRDefault="0086110B" w:rsidP="00243AED">
            <w:pPr>
              <w:pStyle w:val="CharChar1CharCharChar"/>
              <w:jc w:val="center"/>
              <w:rPr>
                <w:rFonts w:ascii="Arial" w:hAnsi="Arial" w:cs="Arial"/>
                <w:sz w:val="22"/>
                <w:szCs w:val="22"/>
                <w:lang w:val="cs-CZ"/>
              </w:rPr>
            </w:pPr>
            <w:r w:rsidRPr="0086110B">
              <w:rPr>
                <w:rFonts w:ascii="Arial" w:hAnsi="Arial" w:cs="Arial"/>
                <w:sz w:val="22"/>
                <w:szCs w:val="22"/>
                <w:lang w:val="cs-CZ"/>
              </w:rPr>
              <w:lastRenderedPageBreak/>
              <w:t>7</w:t>
            </w:r>
          </w:p>
        </w:tc>
        <w:tc>
          <w:tcPr>
            <w:tcW w:w="1994" w:type="dxa"/>
            <w:vAlign w:val="center"/>
          </w:tcPr>
          <w:p w:rsidR="00250063" w:rsidRPr="00DC77E7" w:rsidRDefault="0086110B" w:rsidP="00243AED">
            <w:pPr>
              <w:pStyle w:val="CharChar1CharCharChar"/>
              <w:rPr>
                <w:rFonts w:ascii="Arial" w:hAnsi="Arial" w:cs="Arial"/>
                <w:sz w:val="22"/>
                <w:szCs w:val="22"/>
                <w:lang w:val="cs-CZ"/>
              </w:rPr>
            </w:pPr>
            <w:ins w:id="625" w:author="DM" w:date="2014-05-26T17:31:00Z">
              <w:r w:rsidRPr="0086110B">
                <w:rPr>
                  <w:rFonts w:ascii="Arial" w:hAnsi="Arial" w:cs="Arial"/>
                  <w:sz w:val="22"/>
                  <w:szCs w:val="22"/>
                  <w:lang w:val="cs-CZ"/>
                </w:rPr>
                <w:t xml:space="preserve">Diskriminační kvalifikační požadavky </w:t>
              </w:r>
            </w:ins>
            <w:del w:id="626" w:author="DM" w:date="2014-05-26T17:31:00Z">
              <w:r w:rsidRPr="0086110B">
                <w:rPr>
                  <w:rFonts w:ascii="Arial" w:hAnsi="Arial" w:cs="Arial"/>
                  <w:sz w:val="22"/>
                  <w:szCs w:val="22"/>
                  <w:lang w:val="cs-CZ"/>
                </w:rPr>
                <w:delText>Nedodržení zásady rovného zacházení či zákazu diskriminace</w:delText>
              </w:r>
            </w:del>
          </w:p>
        </w:tc>
        <w:tc>
          <w:tcPr>
            <w:tcW w:w="4536" w:type="dxa"/>
            <w:vAlign w:val="center"/>
          </w:tcPr>
          <w:p w:rsidR="00250063" w:rsidRPr="00DC77E7" w:rsidRDefault="0086110B" w:rsidP="00243AED">
            <w:pPr>
              <w:pStyle w:val="Default"/>
              <w:rPr>
                <w:ins w:id="627" w:author="DM" w:date="2014-05-26T17:31:00Z"/>
                <w:sz w:val="22"/>
                <w:szCs w:val="22"/>
              </w:rPr>
            </w:pPr>
            <w:ins w:id="628" w:author="DM" w:date="2014-05-26T17:31:00Z">
              <w:r w:rsidRPr="0086110B">
                <w:rPr>
                  <w:sz w:val="22"/>
                  <w:szCs w:val="22"/>
                </w:rPr>
                <w:t xml:space="preserve">Stanovení diskriminačních kvalifikačních požadavků. </w:t>
              </w:r>
            </w:ins>
          </w:p>
          <w:p w:rsidR="008255F0" w:rsidRPr="00DC77E7" w:rsidRDefault="0086110B" w:rsidP="00243AED">
            <w:pPr>
              <w:pStyle w:val="Default"/>
              <w:rPr>
                <w:ins w:id="629" w:author="DM" w:date="2014-05-26T17:42:00Z"/>
                <w:sz w:val="22"/>
                <w:szCs w:val="22"/>
              </w:rPr>
            </w:pPr>
            <w:ins w:id="630" w:author="DM" w:date="2014-05-26T17:31:00Z">
              <w:r w:rsidRPr="0086110B">
                <w:rPr>
                  <w:sz w:val="22"/>
                  <w:szCs w:val="22"/>
                </w:rPr>
                <w:t>Například:</w:t>
              </w:r>
            </w:ins>
          </w:p>
          <w:p w:rsidR="00250063" w:rsidRPr="00DC77E7" w:rsidRDefault="0086110B" w:rsidP="00243AED">
            <w:pPr>
              <w:pStyle w:val="Default"/>
              <w:rPr>
                <w:ins w:id="631" w:author="DM" w:date="2014-05-26T17:31:00Z"/>
                <w:sz w:val="22"/>
                <w:szCs w:val="22"/>
              </w:rPr>
            </w:pPr>
            <w:ins w:id="632" w:author="DM" w:date="2014-05-26T17:31:00Z">
              <w:r w:rsidRPr="0086110B">
                <w:rPr>
                  <w:sz w:val="22"/>
                  <w:szCs w:val="22"/>
                </w:rPr>
                <w:t xml:space="preserve"> - Povinnost mít provozovnu nebo zástupce v dané zemi nebo regionu; </w:t>
              </w:r>
            </w:ins>
          </w:p>
          <w:p w:rsidR="00E93999" w:rsidRDefault="0086110B" w:rsidP="00243AED">
            <w:pPr>
              <w:pStyle w:val="Default"/>
              <w:rPr>
                <w:ins w:id="633" w:author="DM" w:date="2014-05-26T17:31:00Z"/>
                <w:sz w:val="22"/>
                <w:szCs w:val="22"/>
              </w:rPr>
            </w:pPr>
            <w:ins w:id="634" w:author="DM" w:date="2014-05-26T17:31:00Z">
              <w:r w:rsidRPr="0086110B">
                <w:rPr>
                  <w:sz w:val="22"/>
                  <w:szCs w:val="22"/>
                </w:rPr>
                <w:t xml:space="preserve">- Povinnost uchazečů, mít zkušenosti v dané zemi nebo regionu; </w:t>
              </w:r>
            </w:ins>
          </w:p>
          <w:p w:rsidR="00E93999" w:rsidRDefault="0086110B" w:rsidP="00243AED">
            <w:pPr>
              <w:pStyle w:val="Default"/>
              <w:rPr>
                <w:sz w:val="22"/>
                <w:szCs w:val="22"/>
              </w:rPr>
            </w:pPr>
            <w:ins w:id="635" w:author="DM" w:date="2014-05-26T17:31:00Z">
              <w:r w:rsidRPr="0086110B">
                <w:rPr>
                  <w:sz w:val="22"/>
                  <w:szCs w:val="22"/>
                </w:rPr>
                <w:t xml:space="preserve">- Stanovení kvalifikačních předpokladů, které neodpovídají předmětu zadávané zakázky </w:t>
              </w:r>
            </w:ins>
            <w:del w:id="636" w:author="DM" w:date="2014-05-26T17:31:00Z">
              <w:r w:rsidRPr="0086110B">
                <w:rPr>
                  <w:sz w:val="22"/>
                  <w:szCs w:val="22"/>
                </w:rPr>
                <w:delText>Zakázka byla udělena v souladu s pravidly pro zahájení výběrového řízení, ale v průběhu realizace výběrového řízení nebyly dodrženy základní zásady, např. došlo k porušení bodu 8.1.</w:delText>
              </w:r>
            </w:del>
          </w:p>
        </w:tc>
        <w:tc>
          <w:tcPr>
            <w:tcW w:w="2573" w:type="dxa"/>
            <w:gridSpan w:val="2"/>
            <w:vAlign w:val="center"/>
          </w:tcPr>
          <w:p w:rsidR="00250063" w:rsidRPr="00DC77E7" w:rsidRDefault="0086110B" w:rsidP="00243AED">
            <w:pPr>
              <w:pStyle w:val="Default"/>
              <w:rPr>
                <w:ins w:id="637" w:author="DM" w:date="2014-05-26T17:31:00Z"/>
                <w:sz w:val="22"/>
                <w:szCs w:val="22"/>
              </w:rPr>
            </w:pPr>
            <w:ins w:id="638" w:author="DM" w:date="2014-05-26T17:31:00Z">
              <w:r w:rsidRPr="0086110B">
                <w:rPr>
                  <w:sz w:val="22"/>
                  <w:szCs w:val="22"/>
                </w:rPr>
                <w:t xml:space="preserve">min. 25 % nebo </w:t>
              </w:r>
            </w:ins>
          </w:p>
          <w:p w:rsidR="00E93999" w:rsidRDefault="0086110B" w:rsidP="00243AED">
            <w:pPr>
              <w:pStyle w:val="CharChar1CharCharChar"/>
              <w:rPr>
                <w:rFonts w:ascii="Arial" w:hAnsi="Arial" w:cs="Arial"/>
                <w:sz w:val="22"/>
                <w:szCs w:val="22"/>
                <w:lang w:val="cs-CZ"/>
              </w:rPr>
            </w:pPr>
            <w:ins w:id="639" w:author="DM" w:date="2014-05-26T17:31:00Z">
              <w:r w:rsidRPr="0086110B">
                <w:rPr>
                  <w:rFonts w:ascii="Arial" w:hAnsi="Arial" w:cs="Arial"/>
                  <w:sz w:val="22"/>
                  <w:szCs w:val="22"/>
                  <w:lang w:val="cs-CZ"/>
                </w:rPr>
                <w:t xml:space="preserve">min. 10 % nebo 5 % s ohledem na závažnost porušení </w:t>
              </w:r>
            </w:ins>
          </w:p>
        </w:tc>
      </w:tr>
      <w:tr w:rsidR="00250063" w:rsidRPr="00DC77E7" w:rsidTr="002322EF">
        <w:tc>
          <w:tcPr>
            <w:tcW w:w="524" w:type="dxa"/>
          </w:tcPr>
          <w:p w:rsidR="00250063" w:rsidRPr="00DC77E7" w:rsidRDefault="0086110B" w:rsidP="00243AED">
            <w:pPr>
              <w:pStyle w:val="CharChar1CharCharChar"/>
              <w:jc w:val="center"/>
              <w:rPr>
                <w:rFonts w:ascii="Arial" w:hAnsi="Arial" w:cs="Arial"/>
                <w:sz w:val="22"/>
                <w:szCs w:val="22"/>
                <w:lang w:val="cs-CZ"/>
              </w:rPr>
            </w:pPr>
            <w:r w:rsidRPr="0086110B">
              <w:rPr>
                <w:rFonts w:ascii="Arial" w:hAnsi="Arial" w:cs="Arial"/>
                <w:sz w:val="22"/>
                <w:szCs w:val="22"/>
                <w:lang w:val="cs-CZ"/>
              </w:rPr>
              <w:t>8</w:t>
            </w:r>
          </w:p>
        </w:tc>
        <w:tc>
          <w:tcPr>
            <w:tcW w:w="1994" w:type="dxa"/>
            <w:vAlign w:val="center"/>
          </w:tcPr>
          <w:p w:rsidR="00250063" w:rsidRPr="00DC77E7" w:rsidRDefault="0086110B" w:rsidP="00243AED">
            <w:pPr>
              <w:pStyle w:val="CharChar1CharCharChar"/>
              <w:rPr>
                <w:rFonts w:ascii="Arial" w:hAnsi="Arial" w:cs="Arial"/>
                <w:sz w:val="22"/>
                <w:szCs w:val="22"/>
                <w:lang w:val="cs-CZ"/>
              </w:rPr>
            </w:pPr>
            <w:ins w:id="640" w:author="DM" w:date="2014-05-26T17:32:00Z">
              <w:r w:rsidRPr="0086110B">
                <w:rPr>
                  <w:rFonts w:ascii="Arial" w:hAnsi="Arial" w:cs="Arial"/>
                  <w:color w:val="000000"/>
                  <w:sz w:val="22"/>
                  <w:szCs w:val="22"/>
                  <w:lang w:val="cs-CZ"/>
                </w:rPr>
                <w:t xml:space="preserve">Hodnotící kritéria stanovená v rozporu se zásadami bodů </w:t>
              </w:r>
            </w:ins>
            <w:ins w:id="641" w:author="DM" w:date="2014-05-26T17:39:00Z">
              <w:r w:rsidRPr="0086110B">
                <w:rPr>
                  <w:rFonts w:ascii="Arial" w:hAnsi="Arial" w:cs="Arial"/>
                  <w:color w:val="000000"/>
                  <w:sz w:val="22"/>
                  <w:szCs w:val="22"/>
                  <w:lang w:val="cs-CZ"/>
                </w:rPr>
                <w:t>2</w:t>
              </w:r>
            </w:ins>
            <w:ins w:id="642" w:author="DM" w:date="2014-05-26T17:32:00Z">
              <w:r w:rsidRPr="0086110B">
                <w:rPr>
                  <w:rFonts w:ascii="Arial" w:hAnsi="Arial" w:cs="Arial"/>
                  <w:color w:val="000000"/>
                  <w:sz w:val="22"/>
                  <w:szCs w:val="22"/>
                  <w:lang w:val="cs-CZ"/>
                </w:rPr>
                <w:t xml:space="preserve">.4 až </w:t>
              </w:r>
            </w:ins>
            <w:ins w:id="643" w:author="DM" w:date="2014-05-26T17:39:00Z">
              <w:r w:rsidRPr="0086110B">
                <w:rPr>
                  <w:rFonts w:ascii="Arial" w:hAnsi="Arial" w:cs="Arial"/>
                  <w:color w:val="000000"/>
                  <w:sz w:val="22"/>
                  <w:szCs w:val="22"/>
                  <w:lang w:val="cs-CZ"/>
                </w:rPr>
                <w:t>2</w:t>
              </w:r>
            </w:ins>
            <w:ins w:id="644" w:author="DM" w:date="2014-05-26T17:32:00Z">
              <w:r w:rsidRPr="0086110B">
                <w:rPr>
                  <w:rFonts w:ascii="Arial" w:hAnsi="Arial" w:cs="Arial"/>
                  <w:color w:val="000000"/>
                  <w:sz w:val="22"/>
                  <w:szCs w:val="22"/>
                  <w:lang w:val="cs-CZ"/>
                </w:rPr>
                <w:t xml:space="preserve">.6 a bodu </w:t>
              </w:r>
            </w:ins>
            <w:ins w:id="645" w:author="DM" w:date="2014-05-26T17:39:00Z">
              <w:r w:rsidRPr="0086110B">
                <w:rPr>
                  <w:rFonts w:ascii="Arial" w:hAnsi="Arial" w:cs="Arial"/>
                  <w:color w:val="000000"/>
                  <w:sz w:val="22"/>
                  <w:szCs w:val="22"/>
                  <w:lang w:val="cs-CZ"/>
                </w:rPr>
                <w:t>4</w:t>
              </w:r>
            </w:ins>
            <w:ins w:id="646" w:author="DM" w:date="2014-05-26T17:32:00Z">
              <w:r w:rsidRPr="0086110B">
                <w:rPr>
                  <w:rFonts w:ascii="Arial" w:hAnsi="Arial" w:cs="Arial"/>
                  <w:color w:val="000000"/>
                  <w:sz w:val="22"/>
                  <w:szCs w:val="22"/>
                  <w:lang w:val="cs-CZ"/>
                </w:rPr>
                <w:t>.5.</w:t>
              </w:r>
            </w:ins>
            <w:ins w:id="647" w:author="DM" w:date="2014-05-27T11:32:00Z">
              <w:r w:rsidR="00DC77E7">
                <w:rPr>
                  <w:rFonts w:ascii="Arial" w:hAnsi="Arial" w:cs="Arial"/>
                  <w:color w:val="000000"/>
                  <w:sz w:val="22"/>
                  <w:szCs w:val="22"/>
                  <w:lang w:val="cs-CZ"/>
                </w:rPr>
                <w:t>3</w:t>
              </w:r>
            </w:ins>
            <w:ins w:id="648" w:author="DM" w:date="2014-05-26T17:32:00Z">
              <w:r w:rsidRPr="0086110B">
                <w:rPr>
                  <w:rFonts w:ascii="Arial" w:hAnsi="Arial" w:cs="Arial"/>
                  <w:color w:val="000000"/>
                  <w:sz w:val="22"/>
                  <w:szCs w:val="22"/>
                  <w:lang w:val="cs-CZ"/>
                </w:rPr>
                <w:t xml:space="preserve"> písm. e) </w:t>
              </w:r>
            </w:ins>
            <w:del w:id="649" w:author="DM" w:date="2014-05-26T17:32:00Z">
              <w:r w:rsidRPr="0086110B">
                <w:rPr>
                  <w:rFonts w:ascii="Arial" w:hAnsi="Arial" w:cs="Arial"/>
                  <w:sz w:val="22"/>
                  <w:szCs w:val="22"/>
                  <w:lang w:val="cs-CZ"/>
                </w:rPr>
                <w:delText>Zadavatel nezrušil výběrové řízení, přestože byly naplněny podmínky bodu 9.3 písm. a – d</w:delText>
              </w:r>
            </w:del>
          </w:p>
        </w:tc>
        <w:tc>
          <w:tcPr>
            <w:tcW w:w="4536" w:type="dxa"/>
            <w:vAlign w:val="center"/>
          </w:tcPr>
          <w:p w:rsidR="00250063" w:rsidRPr="00DC77E7" w:rsidRDefault="0086110B" w:rsidP="00243AED">
            <w:pPr>
              <w:pStyle w:val="CharChar1CharCharChar"/>
              <w:tabs>
                <w:tab w:val="num" w:pos="121"/>
              </w:tabs>
              <w:ind w:left="121" w:hanging="141"/>
              <w:rPr>
                <w:rFonts w:ascii="Arial" w:hAnsi="Arial" w:cs="Arial"/>
                <w:sz w:val="22"/>
                <w:szCs w:val="22"/>
                <w:lang w:val="cs-CZ"/>
              </w:rPr>
            </w:pPr>
            <w:ins w:id="650" w:author="DM" w:date="2014-05-26T17:32:00Z">
              <w:r w:rsidRPr="0086110B">
                <w:rPr>
                  <w:rFonts w:ascii="Arial" w:hAnsi="Arial" w:cs="Arial"/>
                  <w:color w:val="000000"/>
                  <w:sz w:val="22"/>
                  <w:szCs w:val="22"/>
                  <w:lang w:val="cs-CZ"/>
                </w:rPr>
                <w:t xml:space="preserve">Stanovení hodnotících kritérií, která nevyjadřují vztah užitné hodnoty a ceny. </w:t>
              </w:r>
            </w:ins>
            <w:del w:id="651" w:author="DM" w:date="2014-05-26T17:32:00Z">
              <w:r w:rsidRPr="0086110B">
                <w:rPr>
                  <w:rFonts w:ascii="Arial" w:hAnsi="Arial" w:cs="Arial"/>
                  <w:sz w:val="22"/>
                  <w:szCs w:val="22"/>
                  <w:lang w:val="cs-CZ"/>
                </w:rPr>
                <w:delText>Zadavatel nezrušil výběrové řízení a uzavřel smlouvu, i když došlo k naplnění podmínek aplikace některého z písm. a – d bodu 9.3.</w:delText>
              </w:r>
            </w:del>
          </w:p>
        </w:tc>
        <w:tc>
          <w:tcPr>
            <w:tcW w:w="2573" w:type="dxa"/>
            <w:gridSpan w:val="2"/>
            <w:vAlign w:val="center"/>
          </w:tcPr>
          <w:p w:rsidR="00250063" w:rsidRPr="00DC77E7" w:rsidRDefault="0086110B" w:rsidP="00243AED">
            <w:pPr>
              <w:autoSpaceDE w:val="0"/>
              <w:autoSpaceDN w:val="0"/>
              <w:adjustRightInd w:val="0"/>
              <w:rPr>
                <w:ins w:id="652" w:author="DM" w:date="2014-05-26T17:32:00Z"/>
                <w:rFonts w:ascii="Arial" w:hAnsi="Arial" w:cs="Arial"/>
                <w:color w:val="000000"/>
                <w:sz w:val="22"/>
                <w:szCs w:val="22"/>
              </w:rPr>
            </w:pPr>
            <w:ins w:id="653" w:author="DM" w:date="2014-05-26T17:32:00Z">
              <w:r w:rsidRPr="0086110B">
                <w:rPr>
                  <w:rFonts w:ascii="Arial" w:hAnsi="Arial" w:cs="Arial"/>
                  <w:color w:val="000000"/>
                  <w:sz w:val="22"/>
                  <w:szCs w:val="22"/>
                </w:rPr>
                <w:t xml:space="preserve">min. 25 % nebo </w:t>
              </w:r>
            </w:ins>
          </w:p>
          <w:p w:rsidR="00E93999" w:rsidRDefault="0086110B" w:rsidP="00243AED">
            <w:pPr>
              <w:pStyle w:val="CharChar1CharCharChar"/>
              <w:rPr>
                <w:rFonts w:ascii="Arial" w:hAnsi="Arial" w:cs="Arial"/>
                <w:sz w:val="22"/>
                <w:szCs w:val="22"/>
                <w:lang w:val="cs-CZ"/>
              </w:rPr>
            </w:pPr>
            <w:ins w:id="654" w:author="DM" w:date="2014-05-26T17:32:00Z">
              <w:r w:rsidRPr="0086110B">
                <w:rPr>
                  <w:rFonts w:ascii="Arial" w:hAnsi="Arial" w:cs="Arial"/>
                  <w:color w:val="000000"/>
                  <w:sz w:val="22"/>
                  <w:szCs w:val="22"/>
                  <w:lang w:val="cs-CZ"/>
                </w:rPr>
                <w:t xml:space="preserve">min. 10 % nebo 5 % s ohledem na závažnost porušení </w:t>
              </w:r>
            </w:ins>
          </w:p>
        </w:tc>
      </w:tr>
      <w:tr w:rsidR="00250063" w:rsidRPr="00DC77E7" w:rsidTr="002322EF">
        <w:tc>
          <w:tcPr>
            <w:tcW w:w="524" w:type="dxa"/>
          </w:tcPr>
          <w:p w:rsidR="00250063" w:rsidRPr="00DC77E7" w:rsidRDefault="0086110B" w:rsidP="00243AED">
            <w:pPr>
              <w:pStyle w:val="CharChar1CharCharChar"/>
              <w:jc w:val="center"/>
              <w:rPr>
                <w:rFonts w:ascii="Arial" w:hAnsi="Arial" w:cs="Arial"/>
                <w:sz w:val="22"/>
                <w:szCs w:val="22"/>
                <w:lang w:val="cs-CZ"/>
              </w:rPr>
            </w:pPr>
            <w:r w:rsidRPr="0086110B">
              <w:rPr>
                <w:rFonts w:ascii="Arial" w:hAnsi="Arial" w:cs="Arial"/>
                <w:sz w:val="22"/>
                <w:szCs w:val="22"/>
                <w:lang w:val="cs-CZ"/>
              </w:rPr>
              <w:t>9</w:t>
            </w:r>
          </w:p>
        </w:tc>
        <w:tc>
          <w:tcPr>
            <w:tcW w:w="1994" w:type="dxa"/>
            <w:vAlign w:val="center"/>
          </w:tcPr>
          <w:p w:rsidR="00250063" w:rsidRPr="00DC77E7" w:rsidRDefault="0086110B" w:rsidP="00243AED">
            <w:pPr>
              <w:pStyle w:val="CharChar1CharCharChar"/>
              <w:rPr>
                <w:rFonts w:ascii="Arial" w:hAnsi="Arial" w:cs="Arial"/>
                <w:sz w:val="22"/>
                <w:szCs w:val="22"/>
                <w:lang w:val="cs-CZ"/>
              </w:rPr>
            </w:pPr>
            <w:ins w:id="655" w:author="DM" w:date="2014-05-26T17:32:00Z">
              <w:r w:rsidRPr="0086110B">
                <w:rPr>
                  <w:rFonts w:ascii="Arial" w:hAnsi="Arial" w:cs="Arial"/>
                  <w:color w:val="000000"/>
                  <w:sz w:val="22"/>
                  <w:szCs w:val="22"/>
                  <w:lang w:val="cs-CZ"/>
                </w:rPr>
                <w:t xml:space="preserve">Diskriminační vymezení předmětu zakázky </w:t>
              </w:r>
            </w:ins>
            <w:del w:id="656" w:author="DM" w:date="2014-05-26T17:32:00Z">
              <w:r w:rsidRPr="0086110B">
                <w:rPr>
                  <w:rFonts w:ascii="Arial" w:hAnsi="Arial" w:cs="Arial"/>
                  <w:sz w:val="22"/>
                  <w:szCs w:val="22"/>
                  <w:lang w:val="cs-CZ"/>
                </w:rPr>
                <w:delText>Zadavatel uzavřel smlouvu v rozporu s čl. 6.</w:delText>
              </w:r>
            </w:del>
          </w:p>
        </w:tc>
        <w:tc>
          <w:tcPr>
            <w:tcW w:w="4536" w:type="dxa"/>
            <w:vAlign w:val="center"/>
          </w:tcPr>
          <w:p w:rsidR="00E93999" w:rsidRDefault="0086110B" w:rsidP="00243AED">
            <w:pPr>
              <w:pStyle w:val="CharChar1CharCharChar"/>
              <w:ind w:left="121"/>
              <w:rPr>
                <w:del w:id="657" w:author="DM" w:date="2014-05-26T17:32:00Z"/>
                <w:rFonts w:ascii="Arial" w:hAnsi="Arial" w:cs="Arial"/>
                <w:sz w:val="22"/>
                <w:szCs w:val="22"/>
                <w:lang w:val="cs-CZ"/>
              </w:rPr>
            </w:pPr>
            <w:ins w:id="658" w:author="DM" w:date="2014-05-26T17:32:00Z">
              <w:r w:rsidRPr="0086110B">
                <w:rPr>
                  <w:rFonts w:ascii="Arial" w:hAnsi="Arial" w:cs="Arial"/>
                  <w:color w:val="000000"/>
                  <w:sz w:val="22"/>
                  <w:szCs w:val="22"/>
                  <w:lang w:val="cs-CZ"/>
                </w:rPr>
                <w:t xml:space="preserve">Předmět zakázky je v zadávacích podmínkách vymezen příliš konkrétně, tak že není zajištěn rovný přístup k jednotlivým dodavatelům, resp. někteří dodavatelé jsou takto vymezeným předmětem zakázky zvýhodněni. </w:t>
              </w:r>
            </w:ins>
            <w:del w:id="659" w:author="DM" w:date="2014-05-26T17:32:00Z">
              <w:r w:rsidRPr="0086110B">
                <w:rPr>
                  <w:rFonts w:ascii="Arial" w:hAnsi="Arial" w:cs="Arial"/>
                  <w:sz w:val="22"/>
                  <w:szCs w:val="22"/>
                  <w:lang w:val="cs-CZ"/>
                </w:rPr>
                <w:delText>Zadavatel uzavřel smlouvu v rozporu s postupem uvedeným v bodě 6.1 (zadavatel nedodržel ve vztahu k vybranému uchazeči min. lhůtu pro poskytnutí součinnosti a uzavřel smlouvu s dalším v pořadí).</w:delText>
              </w:r>
            </w:del>
          </w:p>
          <w:p w:rsidR="00E93999" w:rsidRDefault="0086110B" w:rsidP="00243AED">
            <w:pPr>
              <w:pStyle w:val="CharChar1CharCharChar"/>
              <w:ind w:left="121"/>
              <w:rPr>
                <w:del w:id="660" w:author="DM" w:date="2014-05-26T17:32:00Z"/>
                <w:rFonts w:ascii="Arial" w:hAnsi="Arial" w:cs="Arial"/>
                <w:sz w:val="22"/>
                <w:szCs w:val="22"/>
                <w:lang w:val="cs-CZ"/>
              </w:rPr>
            </w:pPr>
            <w:del w:id="661" w:author="DM" w:date="2014-05-26T17:32:00Z">
              <w:r w:rsidRPr="0086110B">
                <w:rPr>
                  <w:rFonts w:ascii="Arial" w:hAnsi="Arial" w:cs="Arial"/>
                  <w:sz w:val="22"/>
                  <w:szCs w:val="22"/>
                  <w:lang w:val="cs-CZ"/>
                </w:rPr>
                <w:delText>Smlouva není uzavřena ve shodě s podmínkami výběrového řízení a vybranou nabídkou a zároveň se jedná o změnu podstatnou ve smyslu bodu 6.4 věta druhá.</w:delText>
              </w:r>
            </w:del>
          </w:p>
          <w:p w:rsidR="00E93999" w:rsidRDefault="0086110B" w:rsidP="00243AED">
            <w:pPr>
              <w:pStyle w:val="CharChar1CharCharChar"/>
              <w:ind w:left="121"/>
              <w:rPr>
                <w:del w:id="662" w:author="DM" w:date="2014-05-26T17:32:00Z"/>
                <w:rFonts w:ascii="Arial" w:hAnsi="Arial" w:cs="Arial"/>
                <w:sz w:val="22"/>
                <w:szCs w:val="22"/>
                <w:lang w:val="cs-CZ"/>
              </w:rPr>
            </w:pPr>
            <w:del w:id="663" w:author="DM" w:date="2014-05-26T17:32:00Z">
              <w:r w:rsidRPr="0086110B">
                <w:rPr>
                  <w:rFonts w:ascii="Arial" w:hAnsi="Arial" w:cs="Arial"/>
                  <w:sz w:val="22"/>
                  <w:szCs w:val="22"/>
                  <w:lang w:val="cs-CZ"/>
                </w:rPr>
                <w:delText>Smlouva byla uzavřena s uchazečem, který prokazatelně naplňoval skutečnosti uvedené v bodě 6.2.</w:delText>
              </w:r>
            </w:del>
          </w:p>
          <w:p w:rsidR="00E93999" w:rsidRDefault="0086110B" w:rsidP="00243AED">
            <w:pPr>
              <w:pStyle w:val="CharChar1CharCharChar"/>
              <w:ind w:left="121"/>
              <w:rPr>
                <w:rFonts w:ascii="Arial" w:hAnsi="Arial" w:cs="Arial"/>
                <w:sz w:val="22"/>
                <w:szCs w:val="22"/>
                <w:lang w:val="cs-CZ"/>
              </w:rPr>
            </w:pPr>
            <w:del w:id="664" w:author="DM" w:date="2014-05-26T17:32:00Z">
              <w:r w:rsidRPr="0086110B">
                <w:rPr>
                  <w:rFonts w:ascii="Arial" w:hAnsi="Arial" w:cs="Arial"/>
                  <w:sz w:val="22"/>
                  <w:szCs w:val="22"/>
                  <w:lang w:val="cs-CZ"/>
                </w:rPr>
                <w:delText>Smlouva není zpracována minimálně v požadovaném rozsahu dle bodu 6.3.</w:delText>
              </w:r>
            </w:del>
          </w:p>
        </w:tc>
        <w:tc>
          <w:tcPr>
            <w:tcW w:w="2573" w:type="dxa"/>
            <w:gridSpan w:val="2"/>
            <w:vAlign w:val="center"/>
          </w:tcPr>
          <w:p w:rsidR="00250063" w:rsidRPr="00DC77E7" w:rsidRDefault="0086110B" w:rsidP="00243AED">
            <w:pPr>
              <w:autoSpaceDE w:val="0"/>
              <w:autoSpaceDN w:val="0"/>
              <w:adjustRightInd w:val="0"/>
              <w:rPr>
                <w:ins w:id="665" w:author="DM" w:date="2014-05-26T17:32:00Z"/>
                <w:rFonts w:ascii="Arial" w:hAnsi="Arial" w:cs="Arial"/>
                <w:color w:val="000000"/>
                <w:sz w:val="22"/>
                <w:szCs w:val="22"/>
              </w:rPr>
            </w:pPr>
            <w:ins w:id="666" w:author="DM" w:date="2014-05-26T17:32:00Z">
              <w:r w:rsidRPr="0086110B">
                <w:rPr>
                  <w:rFonts w:ascii="Arial" w:hAnsi="Arial" w:cs="Arial"/>
                  <w:color w:val="000000"/>
                  <w:sz w:val="22"/>
                  <w:szCs w:val="22"/>
                </w:rPr>
                <w:t xml:space="preserve">min. 25 % nebo </w:t>
              </w:r>
            </w:ins>
          </w:p>
          <w:p w:rsidR="00E93999" w:rsidRDefault="0086110B" w:rsidP="00243AED">
            <w:pPr>
              <w:pStyle w:val="CharChar1CharCharChar"/>
              <w:rPr>
                <w:rFonts w:ascii="Arial" w:hAnsi="Arial" w:cs="Arial"/>
                <w:sz w:val="22"/>
                <w:szCs w:val="22"/>
                <w:lang w:val="cs-CZ"/>
              </w:rPr>
            </w:pPr>
            <w:ins w:id="667" w:author="DM" w:date="2014-05-26T17:32:00Z">
              <w:r w:rsidRPr="0086110B">
                <w:rPr>
                  <w:rFonts w:ascii="Arial" w:hAnsi="Arial" w:cs="Arial"/>
                  <w:color w:val="000000"/>
                  <w:sz w:val="22"/>
                  <w:szCs w:val="22"/>
                  <w:lang w:val="cs-CZ"/>
                </w:rPr>
                <w:t xml:space="preserve">min. 10 % nebo 5 % s ohledem na závažnost porušení </w:t>
              </w:r>
            </w:ins>
          </w:p>
        </w:tc>
      </w:tr>
      <w:tr w:rsidR="00250063" w:rsidRPr="00DC77E7" w:rsidTr="002322EF">
        <w:tc>
          <w:tcPr>
            <w:tcW w:w="524" w:type="dxa"/>
          </w:tcPr>
          <w:p w:rsidR="00250063" w:rsidRPr="00DC77E7" w:rsidRDefault="0086110B" w:rsidP="00243AED">
            <w:pPr>
              <w:pStyle w:val="CharChar1CharCharChar"/>
              <w:rPr>
                <w:rFonts w:ascii="Arial" w:hAnsi="Arial" w:cs="Arial"/>
                <w:sz w:val="22"/>
                <w:szCs w:val="22"/>
                <w:lang w:val="cs-CZ"/>
              </w:rPr>
            </w:pPr>
            <w:r w:rsidRPr="0086110B">
              <w:rPr>
                <w:rFonts w:ascii="Arial" w:hAnsi="Arial" w:cs="Arial"/>
                <w:sz w:val="22"/>
                <w:szCs w:val="22"/>
                <w:lang w:val="cs-CZ"/>
              </w:rPr>
              <w:t>10</w:t>
            </w:r>
          </w:p>
        </w:tc>
        <w:tc>
          <w:tcPr>
            <w:tcW w:w="1994" w:type="dxa"/>
            <w:vAlign w:val="center"/>
          </w:tcPr>
          <w:p w:rsidR="00250063" w:rsidRPr="00DC77E7" w:rsidRDefault="0086110B" w:rsidP="00243AED">
            <w:pPr>
              <w:pStyle w:val="CharChar1CharCharChar"/>
              <w:rPr>
                <w:rFonts w:ascii="Arial" w:hAnsi="Arial" w:cs="Arial"/>
                <w:sz w:val="22"/>
                <w:szCs w:val="22"/>
                <w:lang w:val="cs-CZ"/>
              </w:rPr>
            </w:pPr>
            <w:ins w:id="668" w:author="DM" w:date="2014-05-26T17:32:00Z">
              <w:r w:rsidRPr="0086110B">
                <w:rPr>
                  <w:rFonts w:ascii="Arial" w:hAnsi="Arial" w:cs="Arial"/>
                  <w:color w:val="000000"/>
                  <w:sz w:val="22"/>
                  <w:szCs w:val="22"/>
                  <w:lang w:val="cs-CZ"/>
                </w:rPr>
                <w:t xml:space="preserve">Nedostatečné vymezení předmětu zakázky </w:t>
              </w:r>
            </w:ins>
            <w:del w:id="669" w:author="DM" w:date="2014-05-26T17:32:00Z">
              <w:r w:rsidRPr="0086110B">
                <w:rPr>
                  <w:rFonts w:ascii="Arial" w:hAnsi="Arial" w:cs="Arial"/>
                  <w:sz w:val="22"/>
                  <w:szCs w:val="22"/>
                  <w:lang w:val="cs-CZ"/>
                </w:rPr>
                <w:delText>Zadání dodatečných zakázek na stavební práce či služby při absenci nepředvídaných okolností</w:delText>
              </w:r>
            </w:del>
          </w:p>
        </w:tc>
        <w:tc>
          <w:tcPr>
            <w:tcW w:w="4536" w:type="dxa"/>
            <w:vAlign w:val="center"/>
          </w:tcPr>
          <w:p w:rsidR="00E93999" w:rsidRDefault="0086110B" w:rsidP="00243AED">
            <w:pPr>
              <w:pStyle w:val="CharChar1CharCharChar"/>
              <w:rPr>
                <w:rFonts w:ascii="Arial" w:hAnsi="Arial" w:cs="Arial"/>
                <w:sz w:val="22"/>
                <w:szCs w:val="22"/>
                <w:lang w:val="cs-CZ"/>
              </w:rPr>
            </w:pPr>
            <w:ins w:id="670" w:author="DM" w:date="2014-05-26T17:32:00Z">
              <w:r w:rsidRPr="0086110B">
                <w:rPr>
                  <w:rFonts w:ascii="Arial" w:hAnsi="Arial" w:cs="Arial"/>
                  <w:color w:val="000000"/>
                  <w:sz w:val="22"/>
                  <w:szCs w:val="22"/>
                  <w:lang w:val="cs-CZ"/>
                </w:rPr>
                <w:t xml:space="preserve">Předmět zakázky je v zadávacích podmínkách vymezen nedostatečně, tak že zadávací podmínky neobsahují veškeré informace podstatné pro zpracování nabídky. </w:t>
              </w:r>
            </w:ins>
            <w:del w:id="671" w:author="DM" w:date="2014-05-26T17:32:00Z">
              <w:r w:rsidRPr="0086110B">
                <w:rPr>
                  <w:rFonts w:ascii="Arial" w:hAnsi="Arial" w:cs="Arial"/>
                  <w:sz w:val="22"/>
                  <w:szCs w:val="22"/>
                  <w:lang w:val="cs-CZ"/>
                </w:rPr>
                <w:delText>Zadavatel zadal dodatečné zakázky na stavební práce či služby původnímu dodavateli, aniž by byla naplněna podmínka nepředvídanosti dodatečných prací či služeb.</w:delText>
              </w:r>
            </w:del>
          </w:p>
        </w:tc>
        <w:tc>
          <w:tcPr>
            <w:tcW w:w="2573" w:type="dxa"/>
            <w:gridSpan w:val="2"/>
            <w:vAlign w:val="center"/>
          </w:tcPr>
          <w:p w:rsidR="00250063" w:rsidRPr="00DC77E7" w:rsidRDefault="0086110B" w:rsidP="00243AED">
            <w:pPr>
              <w:autoSpaceDE w:val="0"/>
              <w:autoSpaceDN w:val="0"/>
              <w:adjustRightInd w:val="0"/>
              <w:rPr>
                <w:ins w:id="672" w:author="DM" w:date="2014-05-26T17:32:00Z"/>
                <w:rFonts w:ascii="Arial" w:hAnsi="Arial" w:cs="Arial"/>
                <w:color w:val="000000"/>
                <w:sz w:val="22"/>
                <w:szCs w:val="22"/>
              </w:rPr>
            </w:pPr>
            <w:ins w:id="673" w:author="DM" w:date="2014-05-26T17:32:00Z">
              <w:r w:rsidRPr="0086110B">
                <w:rPr>
                  <w:rFonts w:ascii="Arial" w:hAnsi="Arial" w:cs="Arial"/>
                  <w:color w:val="000000"/>
                  <w:sz w:val="22"/>
                  <w:szCs w:val="22"/>
                </w:rPr>
                <w:t xml:space="preserve">min. 10 % nebo </w:t>
              </w:r>
            </w:ins>
          </w:p>
          <w:p w:rsidR="00E93999" w:rsidRDefault="0086110B" w:rsidP="00243AED">
            <w:pPr>
              <w:pStyle w:val="CharChar1CharCharChar"/>
              <w:rPr>
                <w:rFonts w:ascii="Arial" w:hAnsi="Arial" w:cs="Arial"/>
                <w:sz w:val="22"/>
                <w:szCs w:val="22"/>
                <w:lang w:val="cs-CZ"/>
              </w:rPr>
            </w:pPr>
            <w:ins w:id="674" w:author="DM" w:date="2014-05-26T17:32:00Z">
              <w:r w:rsidRPr="0086110B">
                <w:rPr>
                  <w:rFonts w:ascii="Arial" w:hAnsi="Arial" w:cs="Arial"/>
                  <w:color w:val="000000"/>
                  <w:sz w:val="22"/>
                  <w:szCs w:val="22"/>
                  <w:lang w:val="cs-CZ"/>
                </w:rPr>
                <w:t xml:space="preserve">min. 5 % s ohledem na závažnost porušení </w:t>
              </w:r>
            </w:ins>
            <w:del w:id="675" w:author="DM" w:date="2014-05-26T17:32:00Z">
              <w:r w:rsidRPr="0086110B">
                <w:rPr>
                  <w:rFonts w:ascii="Arial" w:hAnsi="Arial" w:cs="Arial"/>
                  <w:sz w:val="22"/>
                  <w:szCs w:val="22"/>
                  <w:lang w:val="cs-CZ"/>
                </w:rPr>
                <w:delText>25 %</w:delText>
              </w:r>
            </w:del>
          </w:p>
          <w:p w:rsidR="00E93999" w:rsidRDefault="0086110B" w:rsidP="00243AED">
            <w:pPr>
              <w:pStyle w:val="CharChar1CharCharChar"/>
              <w:rPr>
                <w:rFonts w:ascii="Arial" w:hAnsi="Arial" w:cs="Arial"/>
                <w:sz w:val="22"/>
                <w:szCs w:val="22"/>
                <w:lang w:val="cs-CZ"/>
              </w:rPr>
            </w:pPr>
            <w:del w:id="676" w:author="DM" w:date="2014-05-26T17:32:00Z">
              <w:r w:rsidRPr="0086110B">
                <w:rPr>
                  <w:rFonts w:ascii="Arial" w:hAnsi="Arial" w:cs="Arial"/>
                  <w:sz w:val="22"/>
                  <w:szCs w:val="22"/>
                  <w:lang w:val="cs-CZ"/>
                </w:rPr>
                <w:delText>40 %</w:delText>
              </w:r>
            </w:del>
          </w:p>
        </w:tc>
      </w:tr>
      <w:tr w:rsidR="005074A1" w:rsidRPr="00E93999" w:rsidDel="00250063">
        <w:trPr>
          <w:del w:id="677" w:author="DM" w:date="2014-05-26T17:33:00Z"/>
        </w:trPr>
        <w:tc>
          <w:tcPr>
            <w:tcW w:w="524" w:type="dxa"/>
          </w:tcPr>
          <w:p w:rsidR="00A503DB" w:rsidRDefault="0086110B">
            <w:pPr>
              <w:pStyle w:val="CharChar1CharCharChar"/>
              <w:jc w:val="center"/>
              <w:rPr>
                <w:del w:id="678" w:author="DM" w:date="2014-05-26T17:33:00Z"/>
                <w:rFonts w:ascii="Arial" w:hAnsi="Arial" w:cs="Arial"/>
                <w:sz w:val="22"/>
                <w:szCs w:val="22"/>
                <w:lang w:val="cs-CZ"/>
              </w:rPr>
            </w:pPr>
            <w:del w:id="679" w:author="DM" w:date="2014-05-26T17:33:00Z">
              <w:r w:rsidRPr="0086110B">
                <w:rPr>
                  <w:rFonts w:ascii="Arial" w:hAnsi="Arial" w:cs="Arial"/>
                  <w:sz w:val="22"/>
                  <w:szCs w:val="22"/>
                  <w:lang w:val="cs-CZ"/>
                </w:rPr>
                <w:delText>11</w:delText>
              </w:r>
            </w:del>
          </w:p>
        </w:tc>
        <w:tc>
          <w:tcPr>
            <w:tcW w:w="1994" w:type="dxa"/>
          </w:tcPr>
          <w:p w:rsidR="00A503DB" w:rsidRDefault="0086110B">
            <w:pPr>
              <w:pStyle w:val="CharChar1CharCharChar"/>
              <w:rPr>
                <w:del w:id="680" w:author="DM" w:date="2014-05-26T17:33:00Z"/>
                <w:rFonts w:ascii="Arial" w:hAnsi="Arial" w:cs="Arial"/>
                <w:sz w:val="22"/>
                <w:szCs w:val="22"/>
                <w:lang w:val="cs-CZ"/>
              </w:rPr>
            </w:pPr>
            <w:del w:id="681" w:author="DM" w:date="2014-05-26T17:33:00Z">
              <w:r w:rsidRPr="0086110B">
                <w:rPr>
                  <w:rFonts w:ascii="Arial" w:hAnsi="Arial" w:cs="Arial"/>
                  <w:sz w:val="22"/>
                  <w:szCs w:val="22"/>
                  <w:lang w:val="cs-CZ"/>
                </w:rPr>
                <w:delText xml:space="preserve">Porušení povinnosti uchovávat dokumentaci výběrového řízení </w:delText>
              </w:r>
            </w:del>
          </w:p>
        </w:tc>
        <w:tc>
          <w:tcPr>
            <w:tcW w:w="4536" w:type="dxa"/>
          </w:tcPr>
          <w:p w:rsidR="00A503DB" w:rsidRDefault="0086110B">
            <w:pPr>
              <w:pStyle w:val="CharChar1CharCharChar"/>
              <w:numPr>
                <w:ilvl w:val="0"/>
                <w:numId w:val="7"/>
              </w:numPr>
              <w:tabs>
                <w:tab w:val="num" w:pos="121"/>
              </w:tabs>
              <w:ind w:left="121" w:hanging="141"/>
              <w:rPr>
                <w:del w:id="682" w:author="DM" w:date="2014-05-26T17:33:00Z"/>
                <w:rFonts w:ascii="Arial" w:hAnsi="Arial" w:cs="Arial"/>
                <w:sz w:val="22"/>
                <w:szCs w:val="22"/>
                <w:lang w:val="cs-CZ"/>
              </w:rPr>
            </w:pPr>
            <w:del w:id="683" w:author="DM" w:date="2014-05-26T17:33:00Z">
              <w:r w:rsidRPr="0086110B">
                <w:rPr>
                  <w:rFonts w:ascii="Arial" w:hAnsi="Arial" w:cs="Arial"/>
                  <w:sz w:val="22"/>
                  <w:szCs w:val="22"/>
                  <w:lang w:val="cs-CZ"/>
                </w:rPr>
                <w:delText>Zadavatel neuchoval dokumentaci o zakázce a záznamy o elektronických úkonech souvisejících s realizací zakázky v rozsahu stanoveném v Příručce pro příjemce.</w:delText>
              </w:r>
            </w:del>
          </w:p>
        </w:tc>
        <w:tc>
          <w:tcPr>
            <w:tcW w:w="1276" w:type="dxa"/>
          </w:tcPr>
          <w:p w:rsidR="00A503DB" w:rsidRDefault="0086110B">
            <w:pPr>
              <w:pStyle w:val="CharChar1CharCharChar"/>
              <w:jc w:val="center"/>
              <w:rPr>
                <w:del w:id="684" w:author="DM" w:date="2014-05-26T17:33:00Z"/>
                <w:rFonts w:ascii="Arial" w:hAnsi="Arial" w:cs="Arial"/>
                <w:sz w:val="22"/>
                <w:szCs w:val="22"/>
                <w:lang w:val="cs-CZ"/>
              </w:rPr>
            </w:pPr>
            <w:del w:id="685" w:author="DM" w:date="2014-05-26T17:33:00Z">
              <w:r w:rsidRPr="0086110B">
                <w:rPr>
                  <w:rFonts w:ascii="Arial" w:hAnsi="Arial" w:cs="Arial"/>
                  <w:sz w:val="22"/>
                  <w:szCs w:val="22"/>
                  <w:lang w:val="cs-CZ"/>
                </w:rPr>
                <w:delText xml:space="preserve">5 % </w:delText>
              </w:r>
            </w:del>
          </w:p>
        </w:tc>
        <w:tc>
          <w:tcPr>
            <w:tcW w:w="1297" w:type="dxa"/>
          </w:tcPr>
          <w:p w:rsidR="00A503DB" w:rsidRDefault="0086110B">
            <w:pPr>
              <w:pStyle w:val="CharChar1CharCharChar"/>
              <w:jc w:val="center"/>
              <w:rPr>
                <w:del w:id="686" w:author="DM" w:date="2014-05-26T17:33:00Z"/>
                <w:rFonts w:ascii="Arial" w:hAnsi="Arial" w:cs="Arial"/>
                <w:sz w:val="22"/>
                <w:szCs w:val="22"/>
                <w:lang w:val="cs-CZ"/>
              </w:rPr>
            </w:pPr>
            <w:del w:id="687" w:author="DM" w:date="2014-05-26T17:33:00Z">
              <w:r w:rsidRPr="0086110B">
                <w:rPr>
                  <w:rFonts w:ascii="Arial" w:hAnsi="Arial" w:cs="Arial"/>
                  <w:sz w:val="22"/>
                  <w:szCs w:val="22"/>
                  <w:lang w:val="cs-CZ"/>
                </w:rPr>
                <w:delText>20 %</w:delText>
              </w:r>
            </w:del>
          </w:p>
        </w:tc>
      </w:tr>
      <w:tr w:rsidR="005074A1" w:rsidRPr="00E93999" w:rsidDel="00250063">
        <w:trPr>
          <w:del w:id="688" w:author="DM" w:date="2014-05-26T17:33:00Z"/>
        </w:trPr>
        <w:tc>
          <w:tcPr>
            <w:tcW w:w="524" w:type="dxa"/>
          </w:tcPr>
          <w:p w:rsidR="00A503DB" w:rsidRDefault="0086110B">
            <w:pPr>
              <w:pStyle w:val="CharChar1CharCharChar"/>
              <w:jc w:val="center"/>
              <w:rPr>
                <w:del w:id="689" w:author="DM" w:date="2014-05-26T17:33:00Z"/>
                <w:rFonts w:ascii="Arial" w:hAnsi="Arial" w:cs="Arial"/>
                <w:sz w:val="22"/>
                <w:szCs w:val="22"/>
                <w:lang w:val="cs-CZ"/>
              </w:rPr>
            </w:pPr>
            <w:del w:id="690" w:author="DM" w:date="2014-05-26T17:33:00Z">
              <w:r w:rsidRPr="0086110B">
                <w:rPr>
                  <w:rFonts w:ascii="Arial" w:hAnsi="Arial" w:cs="Arial"/>
                  <w:sz w:val="22"/>
                  <w:szCs w:val="22"/>
                  <w:lang w:val="cs-CZ"/>
                </w:rPr>
                <w:delText>12</w:delText>
              </w:r>
            </w:del>
          </w:p>
        </w:tc>
        <w:tc>
          <w:tcPr>
            <w:tcW w:w="1994" w:type="dxa"/>
          </w:tcPr>
          <w:p w:rsidR="00A503DB" w:rsidRDefault="0086110B">
            <w:pPr>
              <w:pStyle w:val="CharChar1CharCharChar"/>
              <w:rPr>
                <w:del w:id="691" w:author="DM" w:date="2014-05-26T17:33:00Z"/>
                <w:rFonts w:ascii="Arial" w:hAnsi="Arial" w:cs="Arial"/>
                <w:sz w:val="22"/>
                <w:szCs w:val="22"/>
                <w:lang w:val="cs-CZ"/>
              </w:rPr>
            </w:pPr>
            <w:del w:id="692" w:author="DM" w:date="2014-05-26T17:33:00Z">
              <w:r w:rsidRPr="0086110B">
                <w:rPr>
                  <w:rFonts w:ascii="Arial" w:hAnsi="Arial" w:cs="Arial"/>
                  <w:sz w:val="22"/>
                  <w:szCs w:val="22"/>
                  <w:lang w:val="cs-CZ"/>
                </w:rPr>
                <w:delText>Jiná porušení pravidel</w:delText>
              </w:r>
            </w:del>
          </w:p>
        </w:tc>
        <w:tc>
          <w:tcPr>
            <w:tcW w:w="4536" w:type="dxa"/>
          </w:tcPr>
          <w:p w:rsidR="00A503DB" w:rsidRDefault="0086110B">
            <w:pPr>
              <w:pStyle w:val="CharChar1CharCharChar"/>
              <w:numPr>
                <w:ilvl w:val="0"/>
                <w:numId w:val="7"/>
              </w:numPr>
              <w:tabs>
                <w:tab w:val="num" w:pos="121"/>
              </w:tabs>
              <w:ind w:left="121" w:hanging="141"/>
              <w:rPr>
                <w:del w:id="693" w:author="DM" w:date="2014-05-26T17:33:00Z"/>
                <w:rFonts w:ascii="Arial" w:hAnsi="Arial" w:cs="Arial"/>
                <w:sz w:val="22"/>
                <w:szCs w:val="22"/>
                <w:lang w:val="cs-CZ"/>
              </w:rPr>
            </w:pPr>
            <w:del w:id="694" w:author="DM" w:date="2014-05-26T17:33:00Z">
              <w:r w:rsidRPr="0086110B">
                <w:rPr>
                  <w:rFonts w:ascii="Arial" w:hAnsi="Arial" w:cs="Arial"/>
                  <w:sz w:val="22"/>
                  <w:szCs w:val="22"/>
                  <w:lang w:val="cs-CZ"/>
                </w:rPr>
                <w:delText>Pochybení formálního charakteru, která neměla vliv na výběr nejvhodnější nabídky.</w:delText>
              </w:r>
            </w:del>
          </w:p>
        </w:tc>
        <w:tc>
          <w:tcPr>
            <w:tcW w:w="1276" w:type="dxa"/>
          </w:tcPr>
          <w:p w:rsidR="00A503DB" w:rsidRDefault="0086110B">
            <w:pPr>
              <w:pStyle w:val="CharChar1CharCharChar"/>
              <w:jc w:val="center"/>
              <w:rPr>
                <w:del w:id="695" w:author="DM" w:date="2014-05-26T17:33:00Z"/>
                <w:rFonts w:ascii="Arial" w:hAnsi="Arial" w:cs="Arial"/>
                <w:sz w:val="22"/>
                <w:szCs w:val="22"/>
                <w:lang w:val="cs-CZ"/>
              </w:rPr>
            </w:pPr>
            <w:del w:id="696" w:author="DM" w:date="2014-05-26T17:33:00Z">
              <w:r w:rsidRPr="0086110B">
                <w:rPr>
                  <w:rFonts w:ascii="Arial" w:hAnsi="Arial" w:cs="Arial"/>
                  <w:sz w:val="22"/>
                  <w:szCs w:val="22"/>
                  <w:lang w:val="cs-CZ"/>
                </w:rPr>
                <w:delText>0 %</w:delText>
              </w:r>
            </w:del>
          </w:p>
        </w:tc>
        <w:tc>
          <w:tcPr>
            <w:tcW w:w="1297" w:type="dxa"/>
          </w:tcPr>
          <w:p w:rsidR="00A503DB" w:rsidRDefault="0086110B">
            <w:pPr>
              <w:pStyle w:val="CharChar1CharCharChar"/>
              <w:jc w:val="center"/>
              <w:rPr>
                <w:del w:id="697" w:author="DM" w:date="2014-05-26T17:33:00Z"/>
                <w:rFonts w:ascii="Arial" w:hAnsi="Arial" w:cs="Arial"/>
                <w:sz w:val="22"/>
                <w:szCs w:val="22"/>
                <w:lang w:val="cs-CZ"/>
              </w:rPr>
            </w:pPr>
            <w:del w:id="698" w:author="DM" w:date="2014-05-26T17:33:00Z">
              <w:r w:rsidRPr="0086110B">
                <w:rPr>
                  <w:rFonts w:ascii="Arial" w:hAnsi="Arial" w:cs="Arial"/>
                  <w:sz w:val="22"/>
                  <w:szCs w:val="22"/>
                  <w:lang w:val="cs-CZ"/>
                </w:rPr>
                <w:delText>2 %</w:delText>
              </w:r>
            </w:del>
          </w:p>
        </w:tc>
      </w:tr>
    </w:tbl>
    <w:p w:rsidR="00250063" w:rsidRPr="007E78F0" w:rsidRDefault="00250063" w:rsidP="00243AED">
      <w:pPr>
        <w:pStyle w:val="CharChar1CharCharChar"/>
        <w:jc w:val="both"/>
        <w:rPr>
          <w:ins w:id="699" w:author="DM" w:date="2014-05-26T17:36:00Z"/>
          <w:rFonts w:ascii="Arial" w:hAnsi="Arial" w:cs="Arial"/>
          <w:b/>
          <w:sz w:val="22"/>
          <w:szCs w:val="22"/>
          <w:lang w:val="cs-CZ"/>
        </w:rPr>
      </w:pPr>
    </w:p>
    <w:p w:rsidR="00E93999" w:rsidRDefault="0086110B" w:rsidP="00243AED">
      <w:pPr>
        <w:pStyle w:val="CharChar1CharCharChar"/>
        <w:jc w:val="both"/>
        <w:rPr>
          <w:ins w:id="700" w:author="DM" w:date="2014-05-26T17:33:00Z"/>
          <w:sz w:val="22"/>
          <w:szCs w:val="22"/>
        </w:rPr>
      </w:pPr>
      <w:ins w:id="701" w:author="DM" w:date="2014-05-26T17:36:00Z">
        <w:r w:rsidRPr="0086110B">
          <w:rPr>
            <w:rFonts w:ascii="Arial" w:hAnsi="Arial" w:cs="Arial"/>
            <w:b/>
            <w:sz w:val="22"/>
            <w:szCs w:val="22"/>
            <w:lang w:val="cs-CZ"/>
          </w:rPr>
          <w:br w:type="page"/>
        </w:r>
        <w:r w:rsidRPr="0086110B">
          <w:rPr>
            <w:rFonts w:ascii="Arial" w:hAnsi="Arial" w:cs="Arial"/>
            <w:b/>
            <w:sz w:val="22"/>
            <w:szCs w:val="22"/>
            <w:lang w:val="cs-CZ"/>
          </w:rPr>
          <w:lastRenderedPageBreak/>
          <w:t xml:space="preserve">1.2 </w:t>
        </w:r>
      </w:ins>
      <w:ins w:id="702" w:author="DM" w:date="2014-05-26T17:33:00Z">
        <w:r w:rsidRPr="0086110B">
          <w:rPr>
            <w:rFonts w:ascii="Arial" w:hAnsi="Arial" w:cs="Arial"/>
            <w:b/>
            <w:sz w:val="22"/>
            <w:szCs w:val="22"/>
            <w:lang w:val="cs-CZ"/>
          </w:rPr>
          <w:t>Hodnocení nabídek</w:t>
        </w:r>
      </w:ins>
    </w:p>
    <w:tbl>
      <w:tblPr>
        <w:tblW w:w="9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4"/>
        <w:gridCol w:w="1994"/>
        <w:gridCol w:w="4536"/>
        <w:gridCol w:w="2573"/>
      </w:tblGrid>
      <w:tr w:rsidR="00250063" w:rsidRPr="004031DB" w:rsidTr="002322EF">
        <w:trPr>
          <w:trHeight w:val="810"/>
          <w:ins w:id="703" w:author="DM" w:date="2014-05-26T17:34:00Z"/>
        </w:trPr>
        <w:tc>
          <w:tcPr>
            <w:tcW w:w="524" w:type="dxa"/>
            <w:vAlign w:val="center"/>
          </w:tcPr>
          <w:p w:rsidR="00250063" w:rsidRPr="004031DB" w:rsidRDefault="0086110B" w:rsidP="00243AED">
            <w:pPr>
              <w:pStyle w:val="CharChar1CharCharChar"/>
              <w:jc w:val="center"/>
              <w:rPr>
                <w:ins w:id="704" w:author="DM" w:date="2014-05-26T17:34:00Z"/>
                <w:rFonts w:ascii="Arial" w:hAnsi="Arial" w:cs="Arial"/>
                <w:b/>
                <w:bCs/>
                <w:sz w:val="22"/>
                <w:szCs w:val="22"/>
                <w:lang w:val="cs-CZ"/>
              </w:rPr>
            </w:pPr>
            <w:ins w:id="705" w:author="DM" w:date="2014-05-26T17:34:00Z">
              <w:r w:rsidRPr="0086110B">
                <w:rPr>
                  <w:rFonts w:ascii="Arial" w:hAnsi="Arial" w:cs="Arial"/>
                  <w:b/>
                  <w:bCs/>
                  <w:sz w:val="22"/>
                  <w:szCs w:val="22"/>
                  <w:lang w:val="cs-CZ"/>
                </w:rPr>
                <w:t>Č.</w:t>
              </w:r>
            </w:ins>
          </w:p>
        </w:tc>
        <w:tc>
          <w:tcPr>
            <w:tcW w:w="1994" w:type="dxa"/>
            <w:vAlign w:val="center"/>
          </w:tcPr>
          <w:p w:rsidR="00250063" w:rsidRPr="004031DB" w:rsidRDefault="0086110B" w:rsidP="00243AED">
            <w:pPr>
              <w:pStyle w:val="CharChar1CharCharChar"/>
              <w:jc w:val="center"/>
              <w:rPr>
                <w:ins w:id="706" w:author="DM" w:date="2014-05-26T17:34:00Z"/>
                <w:rFonts w:ascii="Arial" w:hAnsi="Arial" w:cs="Arial"/>
                <w:b/>
                <w:bCs/>
                <w:sz w:val="22"/>
                <w:szCs w:val="22"/>
                <w:lang w:val="cs-CZ"/>
              </w:rPr>
            </w:pPr>
            <w:ins w:id="707" w:author="DM" w:date="2014-05-26T17:34:00Z">
              <w:r w:rsidRPr="0086110B">
                <w:rPr>
                  <w:rFonts w:ascii="Arial" w:hAnsi="Arial" w:cs="Arial"/>
                  <w:b/>
                  <w:bCs/>
                  <w:sz w:val="22"/>
                  <w:szCs w:val="22"/>
                  <w:lang w:val="cs-CZ"/>
                </w:rPr>
                <w:t>Porušení</w:t>
              </w:r>
            </w:ins>
          </w:p>
        </w:tc>
        <w:tc>
          <w:tcPr>
            <w:tcW w:w="4536" w:type="dxa"/>
            <w:vAlign w:val="center"/>
          </w:tcPr>
          <w:p w:rsidR="00250063" w:rsidRPr="004031DB" w:rsidRDefault="0086110B" w:rsidP="00243AED">
            <w:pPr>
              <w:pStyle w:val="CharChar1CharCharChar"/>
              <w:jc w:val="center"/>
              <w:rPr>
                <w:ins w:id="708" w:author="DM" w:date="2014-05-26T17:34:00Z"/>
                <w:rFonts w:ascii="Arial" w:hAnsi="Arial" w:cs="Arial"/>
                <w:b/>
                <w:bCs/>
                <w:sz w:val="22"/>
                <w:szCs w:val="22"/>
                <w:lang w:val="cs-CZ"/>
              </w:rPr>
            </w:pPr>
            <w:ins w:id="709" w:author="DM" w:date="2014-05-26T17:34:00Z">
              <w:r w:rsidRPr="0086110B">
                <w:rPr>
                  <w:rFonts w:ascii="Arial" w:hAnsi="Arial" w:cs="Arial"/>
                  <w:b/>
                  <w:bCs/>
                  <w:sz w:val="22"/>
                  <w:szCs w:val="22"/>
                  <w:lang w:val="cs-CZ"/>
                </w:rPr>
                <w:t>Popis</w:t>
              </w:r>
            </w:ins>
          </w:p>
        </w:tc>
        <w:tc>
          <w:tcPr>
            <w:tcW w:w="2573" w:type="dxa"/>
            <w:vAlign w:val="center"/>
          </w:tcPr>
          <w:p w:rsidR="00250063" w:rsidRPr="004031DB" w:rsidRDefault="0086110B" w:rsidP="00243AED">
            <w:pPr>
              <w:pStyle w:val="CharChar1CharCharChar"/>
              <w:jc w:val="center"/>
              <w:rPr>
                <w:ins w:id="710" w:author="DM" w:date="2014-05-26T17:34:00Z"/>
                <w:rFonts w:ascii="Arial" w:hAnsi="Arial" w:cs="Arial"/>
                <w:b/>
                <w:bCs/>
                <w:sz w:val="22"/>
                <w:szCs w:val="22"/>
                <w:lang w:val="cs-CZ"/>
              </w:rPr>
            </w:pPr>
            <w:ins w:id="711" w:author="DM" w:date="2014-05-26T17:34:00Z">
              <w:r w:rsidRPr="0086110B">
                <w:rPr>
                  <w:rFonts w:ascii="Arial" w:hAnsi="Arial" w:cs="Arial"/>
                  <w:b/>
                  <w:bCs/>
                  <w:sz w:val="22"/>
                  <w:szCs w:val="22"/>
                  <w:lang w:val="cs-CZ"/>
                </w:rPr>
                <w:t>Sazba finanční opravy</w:t>
              </w:r>
            </w:ins>
          </w:p>
        </w:tc>
      </w:tr>
      <w:tr w:rsidR="00250063" w:rsidRPr="004031DB" w:rsidTr="002322EF">
        <w:trPr>
          <w:ins w:id="712" w:author="DM" w:date="2014-05-26T17:34:00Z"/>
        </w:trPr>
        <w:tc>
          <w:tcPr>
            <w:tcW w:w="524" w:type="dxa"/>
          </w:tcPr>
          <w:p w:rsidR="00250063" w:rsidRPr="004031DB" w:rsidRDefault="0086110B" w:rsidP="00243AED">
            <w:pPr>
              <w:pStyle w:val="CharChar1CharCharChar"/>
              <w:jc w:val="center"/>
              <w:rPr>
                <w:ins w:id="713" w:author="DM" w:date="2014-05-26T17:34:00Z"/>
                <w:rFonts w:ascii="Arial" w:hAnsi="Arial" w:cs="Arial"/>
                <w:sz w:val="22"/>
                <w:szCs w:val="22"/>
                <w:lang w:val="cs-CZ"/>
              </w:rPr>
            </w:pPr>
            <w:ins w:id="714" w:author="DM" w:date="2014-05-26T17:34:00Z">
              <w:r w:rsidRPr="0086110B">
                <w:rPr>
                  <w:rFonts w:ascii="Arial" w:hAnsi="Arial" w:cs="Arial"/>
                  <w:sz w:val="22"/>
                  <w:szCs w:val="22"/>
                  <w:lang w:val="cs-CZ"/>
                </w:rPr>
                <w:t>11.</w:t>
              </w:r>
            </w:ins>
          </w:p>
        </w:tc>
        <w:tc>
          <w:tcPr>
            <w:tcW w:w="1994" w:type="dxa"/>
            <w:vAlign w:val="center"/>
          </w:tcPr>
          <w:p w:rsidR="00250063" w:rsidRPr="004031DB" w:rsidRDefault="0086110B" w:rsidP="00243AED">
            <w:pPr>
              <w:pStyle w:val="CharChar1CharCharChar"/>
              <w:rPr>
                <w:ins w:id="715" w:author="DM" w:date="2014-05-26T17:34:00Z"/>
                <w:rFonts w:ascii="Arial" w:hAnsi="Arial" w:cs="Arial"/>
                <w:sz w:val="22"/>
                <w:szCs w:val="22"/>
                <w:lang w:val="cs-CZ"/>
              </w:rPr>
            </w:pPr>
            <w:ins w:id="716" w:author="DM" w:date="2014-05-26T17:34:00Z">
              <w:r w:rsidRPr="0086110B">
                <w:rPr>
                  <w:rFonts w:ascii="Arial" w:hAnsi="Arial" w:cs="Arial"/>
                  <w:color w:val="000000"/>
                  <w:sz w:val="22"/>
                  <w:szCs w:val="22"/>
                  <w:lang w:val="cs-CZ"/>
                </w:rPr>
                <w:t xml:space="preserve">Změna kvalifikačních požadavků po otevření obálek s nabídkami </w:t>
              </w:r>
            </w:ins>
          </w:p>
        </w:tc>
        <w:tc>
          <w:tcPr>
            <w:tcW w:w="4536" w:type="dxa"/>
            <w:vAlign w:val="center"/>
          </w:tcPr>
          <w:p w:rsidR="00E93999" w:rsidRDefault="0086110B" w:rsidP="00243AED">
            <w:pPr>
              <w:pStyle w:val="CharChar1CharCharChar"/>
              <w:ind w:left="121"/>
              <w:rPr>
                <w:ins w:id="717" w:author="DM" w:date="2014-05-26T17:34:00Z"/>
                <w:rFonts w:ascii="Arial" w:hAnsi="Arial" w:cs="Arial"/>
                <w:sz w:val="22"/>
                <w:szCs w:val="22"/>
                <w:lang w:val="cs-CZ"/>
              </w:rPr>
            </w:pPr>
            <w:ins w:id="718" w:author="DM" w:date="2014-05-26T17:34:00Z">
              <w:r w:rsidRPr="0086110B">
                <w:rPr>
                  <w:rFonts w:ascii="Arial" w:hAnsi="Arial" w:cs="Arial"/>
                  <w:color w:val="000000"/>
                  <w:sz w:val="22"/>
                  <w:szCs w:val="22"/>
                  <w:lang w:val="cs-CZ"/>
                </w:rPr>
                <w:t xml:space="preserve">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 </w:t>
              </w:r>
            </w:ins>
          </w:p>
        </w:tc>
        <w:tc>
          <w:tcPr>
            <w:tcW w:w="2573" w:type="dxa"/>
            <w:vAlign w:val="center"/>
          </w:tcPr>
          <w:p w:rsidR="00250063" w:rsidRPr="004031DB" w:rsidRDefault="0086110B" w:rsidP="00243AED">
            <w:pPr>
              <w:autoSpaceDE w:val="0"/>
              <w:autoSpaceDN w:val="0"/>
              <w:adjustRightInd w:val="0"/>
              <w:rPr>
                <w:ins w:id="719" w:author="DM" w:date="2014-05-26T17:34:00Z"/>
                <w:rFonts w:ascii="Arial" w:hAnsi="Arial" w:cs="Arial"/>
                <w:color w:val="000000"/>
                <w:sz w:val="22"/>
                <w:szCs w:val="22"/>
              </w:rPr>
            </w:pPr>
            <w:ins w:id="720" w:author="DM" w:date="2014-05-26T17:34:00Z">
              <w:r w:rsidRPr="0086110B">
                <w:rPr>
                  <w:rFonts w:ascii="Arial" w:hAnsi="Arial" w:cs="Arial"/>
                  <w:color w:val="000000"/>
                  <w:sz w:val="22"/>
                  <w:szCs w:val="22"/>
                </w:rPr>
                <w:t xml:space="preserve">min. 25 % nebo </w:t>
              </w:r>
            </w:ins>
          </w:p>
          <w:p w:rsidR="00E93999" w:rsidRDefault="0086110B" w:rsidP="00243AED">
            <w:pPr>
              <w:pStyle w:val="CharChar1CharCharChar"/>
              <w:rPr>
                <w:ins w:id="721" w:author="DM" w:date="2014-05-26T17:34:00Z"/>
                <w:rFonts w:ascii="Arial" w:hAnsi="Arial" w:cs="Arial"/>
                <w:sz w:val="22"/>
                <w:szCs w:val="22"/>
                <w:lang w:val="cs-CZ"/>
              </w:rPr>
            </w:pPr>
            <w:ins w:id="722" w:author="DM" w:date="2014-05-26T17:34:00Z">
              <w:r w:rsidRPr="0086110B">
                <w:rPr>
                  <w:rFonts w:ascii="Arial" w:hAnsi="Arial" w:cs="Arial"/>
                  <w:color w:val="000000"/>
                  <w:sz w:val="22"/>
                  <w:szCs w:val="22"/>
                  <w:lang w:val="cs-CZ"/>
                </w:rPr>
                <w:t xml:space="preserve">min. 10 % nebo 5 % s ohledem na závažnost porušení </w:t>
              </w:r>
            </w:ins>
          </w:p>
        </w:tc>
      </w:tr>
      <w:tr w:rsidR="00250063" w:rsidRPr="004031DB" w:rsidTr="002322EF">
        <w:trPr>
          <w:ins w:id="723" w:author="DM" w:date="2014-05-26T17:34:00Z"/>
        </w:trPr>
        <w:tc>
          <w:tcPr>
            <w:tcW w:w="524" w:type="dxa"/>
          </w:tcPr>
          <w:p w:rsidR="00250063" w:rsidRPr="004031DB" w:rsidRDefault="0086110B" w:rsidP="00243AED">
            <w:pPr>
              <w:pStyle w:val="CharChar1CharCharChar"/>
              <w:rPr>
                <w:ins w:id="724" w:author="DM" w:date="2014-05-26T17:34:00Z"/>
                <w:rFonts w:ascii="Arial" w:hAnsi="Arial" w:cs="Arial"/>
                <w:sz w:val="22"/>
                <w:szCs w:val="22"/>
                <w:lang w:val="cs-CZ"/>
              </w:rPr>
            </w:pPr>
            <w:ins w:id="725" w:author="DM" w:date="2014-05-26T17:34:00Z">
              <w:r w:rsidRPr="0086110B">
                <w:rPr>
                  <w:rFonts w:ascii="Arial" w:hAnsi="Arial" w:cs="Arial"/>
                  <w:sz w:val="22"/>
                  <w:szCs w:val="22"/>
                  <w:lang w:val="cs-CZ"/>
                </w:rPr>
                <w:t>12.</w:t>
              </w:r>
            </w:ins>
          </w:p>
        </w:tc>
        <w:tc>
          <w:tcPr>
            <w:tcW w:w="1994" w:type="dxa"/>
            <w:vAlign w:val="center"/>
          </w:tcPr>
          <w:p w:rsidR="00250063" w:rsidRPr="004031DB" w:rsidRDefault="0086110B" w:rsidP="00243AED">
            <w:pPr>
              <w:pStyle w:val="CharChar1CharCharChar"/>
              <w:rPr>
                <w:ins w:id="726" w:author="DM" w:date="2014-05-26T17:34:00Z"/>
                <w:rFonts w:ascii="Arial" w:hAnsi="Arial" w:cs="Arial"/>
                <w:sz w:val="22"/>
                <w:szCs w:val="22"/>
                <w:lang w:val="cs-CZ"/>
              </w:rPr>
            </w:pPr>
            <w:ins w:id="727" w:author="DM" w:date="2014-05-26T17:34:00Z">
              <w:r w:rsidRPr="0086110B">
                <w:rPr>
                  <w:rFonts w:ascii="Arial" w:hAnsi="Arial" w:cs="Arial"/>
                  <w:color w:val="000000"/>
                  <w:sz w:val="22"/>
                  <w:szCs w:val="22"/>
                  <w:lang w:val="cs-CZ"/>
                </w:rPr>
                <w:t xml:space="preserve">Hodnocení nabídek podle jiných hodnotících kritérií, než byla uvedena v zadávacích podmínkách </w:t>
              </w:r>
            </w:ins>
          </w:p>
        </w:tc>
        <w:tc>
          <w:tcPr>
            <w:tcW w:w="4536" w:type="dxa"/>
            <w:vAlign w:val="center"/>
          </w:tcPr>
          <w:p w:rsidR="00E93999" w:rsidRDefault="0086110B" w:rsidP="00243AED">
            <w:pPr>
              <w:pStyle w:val="CharChar1CharCharChar"/>
              <w:tabs>
                <w:tab w:val="num" w:pos="420"/>
              </w:tabs>
              <w:ind w:left="121"/>
              <w:rPr>
                <w:ins w:id="728" w:author="DM" w:date="2014-05-26T17:34:00Z"/>
                <w:rFonts w:ascii="Arial" w:hAnsi="Arial" w:cs="Arial"/>
                <w:color w:val="000000"/>
                <w:sz w:val="22"/>
                <w:szCs w:val="22"/>
                <w:lang w:val="cs-CZ"/>
              </w:rPr>
            </w:pPr>
            <w:ins w:id="729" w:author="DM" w:date="2014-05-26T17:34:00Z">
              <w:r w:rsidRPr="0086110B">
                <w:rPr>
                  <w:rFonts w:ascii="Arial" w:hAnsi="Arial" w:cs="Arial"/>
                  <w:color w:val="000000"/>
                  <w:sz w:val="22"/>
                  <w:szCs w:val="22"/>
                  <w:lang w:val="cs-CZ"/>
                </w:rPr>
                <w:t xml:space="preserve">Při hodnocení nabídek byla použita jiná hodnotící kritéria (případně sub-kritéria nebo jejich váhy), než byla uvedena v zadávacích podmínkách a tato skutečnost měla vliv na výběr nejvhodnější nabídky. </w:t>
              </w:r>
            </w:ins>
          </w:p>
        </w:tc>
        <w:tc>
          <w:tcPr>
            <w:tcW w:w="2573" w:type="dxa"/>
            <w:vAlign w:val="center"/>
          </w:tcPr>
          <w:p w:rsidR="00250063" w:rsidRPr="004031DB" w:rsidRDefault="0086110B" w:rsidP="00243AED">
            <w:pPr>
              <w:autoSpaceDE w:val="0"/>
              <w:autoSpaceDN w:val="0"/>
              <w:adjustRightInd w:val="0"/>
              <w:rPr>
                <w:ins w:id="730" w:author="DM" w:date="2014-05-26T17:34:00Z"/>
                <w:rFonts w:ascii="Arial" w:hAnsi="Arial" w:cs="Arial"/>
                <w:color w:val="000000"/>
                <w:sz w:val="22"/>
                <w:szCs w:val="22"/>
              </w:rPr>
            </w:pPr>
            <w:ins w:id="731" w:author="DM" w:date="2014-05-26T17:34:00Z">
              <w:r w:rsidRPr="0086110B">
                <w:rPr>
                  <w:rFonts w:ascii="Arial" w:hAnsi="Arial" w:cs="Arial"/>
                  <w:color w:val="000000"/>
                  <w:sz w:val="22"/>
                  <w:szCs w:val="22"/>
                </w:rPr>
                <w:t xml:space="preserve">min. 25 % nebo </w:t>
              </w:r>
            </w:ins>
          </w:p>
          <w:p w:rsidR="00E93999" w:rsidRDefault="0086110B" w:rsidP="00243AED">
            <w:pPr>
              <w:pStyle w:val="CharChar1CharCharChar"/>
              <w:rPr>
                <w:ins w:id="732" w:author="DM" w:date="2014-05-26T17:34:00Z"/>
                <w:rFonts w:ascii="Arial" w:hAnsi="Arial" w:cs="Arial"/>
                <w:sz w:val="22"/>
                <w:szCs w:val="22"/>
                <w:lang w:val="cs-CZ"/>
              </w:rPr>
            </w:pPr>
            <w:ins w:id="733" w:author="DM" w:date="2014-05-26T17:34:00Z">
              <w:r w:rsidRPr="0086110B">
                <w:rPr>
                  <w:rFonts w:ascii="Arial" w:hAnsi="Arial" w:cs="Arial"/>
                  <w:color w:val="000000"/>
                  <w:sz w:val="22"/>
                  <w:szCs w:val="22"/>
                  <w:lang w:val="cs-CZ"/>
                </w:rPr>
                <w:t xml:space="preserve">min. 10 % nebo 5 % s ohledem na závažnost porušení </w:t>
              </w:r>
            </w:ins>
          </w:p>
        </w:tc>
      </w:tr>
      <w:tr w:rsidR="00250063" w:rsidRPr="004031DB" w:rsidTr="002322EF">
        <w:trPr>
          <w:ins w:id="734" w:author="DM" w:date="2014-05-26T17:34:00Z"/>
        </w:trPr>
        <w:tc>
          <w:tcPr>
            <w:tcW w:w="524" w:type="dxa"/>
          </w:tcPr>
          <w:p w:rsidR="00250063" w:rsidRPr="004031DB" w:rsidRDefault="0086110B" w:rsidP="00243AED">
            <w:pPr>
              <w:pStyle w:val="CharChar1CharCharChar"/>
              <w:jc w:val="center"/>
              <w:rPr>
                <w:ins w:id="735" w:author="DM" w:date="2014-05-26T17:34:00Z"/>
                <w:rFonts w:ascii="Arial" w:hAnsi="Arial" w:cs="Arial"/>
                <w:sz w:val="22"/>
                <w:szCs w:val="22"/>
                <w:lang w:val="cs-CZ"/>
              </w:rPr>
            </w:pPr>
            <w:ins w:id="736" w:author="DM" w:date="2014-05-26T17:34:00Z">
              <w:r w:rsidRPr="0086110B">
                <w:rPr>
                  <w:rFonts w:ascii="Arial" w:hAnsi="Arial" w:cs="Arial"/>
                  <w:sz w:val="22"/>
                  <w:szCs w:val="22"/>
                  <w:lang w:val="cs-CZ"/>
                </w:rPr>
                <w:t>13.</w:t>
              </w:r>
            </w:ins>
          </w:p>
        </w:tc>
        <w:tc>
          <w:tcPr>
            <w:tcW w:w="1994" w:type="dxa"/>
            <w:vAlign w:val="center"/>
          </w:tcPr>
          <w:p w:rsidR="00250063" w:rsidRPr="004031DB" w:rsidRDefault="0086110B" w:rsidP="00243AED">
            <w:pPr>
              <w:pStyle w:val="CharChar1CharCharChar"/>
              <w:rPr>
                <w:ins w:id="737" w:author="DM" w:date="2014-05-26T17:34:00Z"/>
                <w:rFonts w:ascii="Arial" w:hAnsi="Arial" w:cs="Arial"/>
                <w:sz w:val="22"/>
                <w:szCs w:val="22"/>
                <w:lang w:val="cs-CZ"/>
              </w:rPr>
            </w:pPr>
            <w:ins w:id="738" w:author="DM" w:date="2014-05-26T17:34:00Z">
              <w:r w:rsidRPr="0086110B">
                <w:rPr>
                  <w:rFonts w:ascii="Arial" w:hAnsi="Arial" w:cs="Arial"/>
                  <w:color w:val="000000"/>
                  <w:sz w:val="22"/>
                  <w:szCs w:val="22"/>
                  <w:lang w:val="cs-CZ"/>
                </w:rPr>
                <w:t xml:space="preserve">Netransparentní posouzení a/nebo hodnocení nabídek </w:t>
              </w:r>
            </w:ins>
          </w:p>
        </w:tc>
        <w:tc>
          <w:tcPr>
            <w:tcW w:w="4536" w:type="dxa"/>
            <w:vAlign w:val="center"/>
          </w:tcPr>
          <w:p w:rsidR="00250063" w:rsidRPr="004031DB" w:rsidRDefault="0086110B" w:rsidP="00243AED">
            <w:pPr>
              <w:pStyle w:val="CharChar1CharCharChar"/>
              <w:tabs>
                <w:tab w:val="num" w:pos="121"/>
              </w:tabs>
              <w:ind w:left="121" w:hanging="141"/>
              <w:rPr>
                <w:ins w:id="739" w:author="DM" w:date="2014-05-26T17:34:00Z"/>
                <w:rFonts w:ascii="Arial" w:hAnsi="Arial" w:cs="Arial"/>
                <w:sz w:val="22"/>
                <w:szCs w:val="22"/>
                <w:lang w:val="cs-CZ"/>
              </w:rPr>
            </w:pPr>
            <w:ins w:id="740" w:author="DM" w:date="2014-05-26T17:34:00Z">
              <w:r w:rsidRPr="0086110B">
                <w:rPr>
                  <w:rFonts w:ascii="Arial" w:hAnsi="Arial" w:cs="Arial"/>
                  <w:color w:val="000000"/>
                  <w:sz w:val="22"/>
                  <w:szCs w:val="22"/>
                  <w:lang w:val="cs-CZ"/>
                </w:rPr>
                <w:t xml:space="preserve">Protokol/zápis o hodnocení nabídek neexistuje nebo neobsahuje všechny náležitosti dle bodů </w:t>
              </w:r>
            </w:ins>
            <w:ins w:id="741" w:author="DM" w:date="2014-05-26T17:39:00Z">
              <w:r w:rsidRPr="0086110B">
                <w:rPr>
                  <w:rFonts w:ascii="Arial" w:hAnsi="Arial" w:cs="Arial"/>
                  <w:color w:val="000000"/>
                  <w:sz w:val="22"/>
                  <w:szCs w:val="22"/>
                  <w:lang w:val="cs-CZ"/>
                </w:rPr>
                <w:t>5</w:t>
              </w:r>
            </w:ins>
            <w:ins w:id="742" w:author="DM" w:date="2014-05-26T17:34:00Z">
              <w:r w:rsidRPr="0086110B">
                <w:rPr>
                  <w:rFonts w:ascii="Arial" w:hAnsi="Arial" w:cs="Arial"/>
                  <w:color w:val="000000"/>
                  <w:sz w:val="22"/>
                  <w:szCs w:val="22"/>
                  <w:lang w:val="cs-CZ"/>
                </w:rPr>
                <w:t xml:space="preserve">.2.5 nebo </w:t>
              </w:r>
            </w:ins>
            <w:ins w:id="743" w:author="DM" w:date="2014-05-26T17:39:00Z">
              <w:r w:rsidRPr="0086110B">
                <w:rPr>
                  <w:rFonts w:ascii="Arial" w:hAnsi="Arial" w:cs="Arial"/>
                  <w:color w:val="000000"/>
                  <w:sz w:val="22"/>
                  <w:szCs w:val="22"/>
                  <w:lang w:val="cs-CZ"/>
                </w:rPr>
                <w:t>5</w:t>
              </w:r>
            </w:ins>
            <w:ins w:id="744" w:author="DM" w:date="2014-05-26T17:34:00Z">
              <w:r w:rsidRPr="0086110B">
                <w:rPr>
                  <w:rFonts w:ascii="Arial" w:hAnsi="Arial" w:cs="Arial"/>
                  <w:color w:val="000000"/>
                  <w:sz w:val="22"/>
                  <w:szCs w:val="22"/>
                  <w:lang w:val="cs-CZ"/>
                </w:rPr>
                <w:t xml:space="preserve">.3.6. </w:t>
              </w:r>
            </w:ins>
          </w:p>
        </w:tc>
        <w:tc>
          <w:tcPr>
            <w:tcW w:w="2573" w:type="dxa"/>
            <w:vAlign w:val="center"/>
          </w:tcPr>
          <w:p w:rsidR="00250063" w:rsidRPr="004031DB" w:rsidRDefault="0086110B" w:rsidP="00243AED">
            <w:pPr>
              <w:autoSpaceDE w:val="0"/>
              <w:autoSpaceDN w:val="0"/>
              <w:adjustRightInd w:val="0"/>
              <w:rPr>
                <w:ins w:id="745" w:author="DM" w:date="2014-05-26T17:34:00Z"/>
                <w:rFonts w:ascii="Arial" w:hAnsi="Arial" w:cs="Arial"/>
                <w:color w:val="000000"/>
                <w:sz w:val="22"/>
                <w:szCs w:val="22"/>
              </w:rPr>
            </w:pPr>
            <w:ins w:id="746" w:author="DM" w:date="2014-05-26T17:34:00Z">
              <w:r w:rsidRPr="0086110B">
                <w:rPr>
                  <w:rFonts w:ascii="Arial" w:hAnsi="Arial" w:cs="Arial"/>
                  <w:color w:val="000000"/>
                  <w:sz w:val="22"/>
                  <w:szCs w:val="22"/>
                </w:rPr>
                <w:t xml:space="preserve">min. 25 % nebo </w:t>
              </w:r>
            </w:ins>
          </w:p>
          <w:p w:rsidR="00E93999" w:rsidRDefault="0086110B" w:rsidP="00243AED">
            <w:pPr>
              <w:pStyle w:val="CharChar1CharCharChar"/>
              <w:rPr>
                <w:ins w:id="747" w:author="DM" w:date="2014-05-26T17:34:00Z"/>
                <w:rFonts w:ascii="Arial" w:hAnsi="Arial" w:cs="Arial"/>
                <w:sz w:val="22"/>
                <w:szCs w:val="22"/>
                <w:lang w:val="cs-CZ"/>
              </w:rPr>
            </w:pPr>
            <w:ins w:id="748" w:author="DM" w:date="2014-05-26T17:34:00Z">
              <w:r w:rsidRPr="0086110B">
                <w:rPr>
                  <w:rFonts w:ascii="Arial" w:hAnsi="Arial" w:cs="Arial"/>
                  <w:color w:val="000000"/>
                  <w:sz w:val="22"/>
                  <w:szCs w:val="22"/>
                  <w:lang w:val="cs-CZ"/>
                </w:rPr>
                <w:t xml:space="preserve">min. 10 % nebo 5 % s ohledem na závažnost porušení </w:t>
              </w:r>
            </w:ins>
          </w:p>
        </w:tc>
      </w:tr>
      <w:tr w:rsidR="00250063" w:rsidRPr="004031DB" w:rsidTr="002322EF">
        <w:trPr>
          <w:ins w:id="749" w:author="DM" w:date="2014-05-26T17:34:00Z"/>
        </w:trPr>
        <w:tc>
          <w:tcPr>
            <w:tcW w:w="524" w:type="dxa"/>
          </w:tcPr>
          <w:p w:rsidR="00250063" w:rsidRPr="004031DB" w:rsidRDefault="0086110B" w:rsidP="00243AED">
            <w:pPr>
              <w:pStyle w:val="CharChar1CharCharChar"/>
              <w:jc w:val="center"/>
              <w:rPr>
                <w:ins w:id="750" w:author="DM" w:date="2014-05-26T17:34:00Z"/>
                <w:rFonts w:ascii="Arial" w:hAnsi="Arial" w:cs="Arial"/>
                <w:sz w:val="22"/>
                <w:szCs w:val="22"/>
                <w:lang w:val="cs-CZ"/>
              </w:rPr>
            </w:pPr>
            <w:ins w:id="751" w:author="DM" w:date="2014-05-26T17:34:00Z">
              <w:r w:rsidRPr="0086110B">
                <w:rPr>
                  <w:rFonts w:ascii="Arial" w:hAnsi="Arial" w:cs="Arial"/>
                  <w:sz w:val="22"/>
                  <w:szCs w:val="22"/>
                  <w:lang w:val="cs-CZ"/>
                </w:rPr>
                <w:t>14.</w:t>
              </w:r>
            </w:ins>
          </w:p>
        </w:tc>
        <w:tc>
          <w:tcPr>
            <w:tcW w:w="1994" w:type="dxa"/>
            <w:vAlign w:val="center"/>
          </w:tcPr>
          <w:p w:rsidR="00250063" w:rsidRPr="004031DB" w:rsidRDefault="0086110B" w:rsidP="00243AED">
            <w:pPr>
              <w:pStyle w:val="CharChar1CharCharChar"/>
              <w:rPr>
                <w:ins w:id="752" w:author="DM" w:date="2014-05-26T17:34:00Z"/>
                <w:rFonts w:ascii="Arial" w:hAnsi="Arial" w:cs="Arial"/>
                <w:sz w:val="22"/>
                <w:szCs w:val="22"/>
                <w:lang w:val="cs-CZ"/>
              </w:rPr>
            </w:pPr>
            <w:ins w:id="753" w:author="DM" w:date="2014-05-26T17:35:00Z">
              <w:r w:rsidRPr="0086110B">
                <w:rPr>
                  <w:rFonts w:ascii="Arial" w:hAnsi="Arial" w:cs="Arial"/>
                  <w:color w:val="000000"/>
                  <w:sz w:val="22"/>
                  <w:szCs w:val="22"/>
                  <w:lang w:val="cs-CZ"/>
                </w:rPr>
                <w:t xml:space="preserve">Zvýhodnění některého dodavatele nebo některých dodavatelů </w:t>
              </w:r>
            </w:ins>
          </w:p>
        </w:tc>
        <w:tc>
          <w:tcPr>
            <w:tcW w:w="4536" w:type="dxa"/>
            <w:vAlign w:val="center"/>
          </w:tcPr>
          <w:p w:rsidR="00E93999" w:rsidRDefault="0086110B" w:rsidP="00243AED">
            <w:pPr>
              <w:pStyle w:val="CharChar1CharCharChar"/>
              <w:ind w:left="121"/>
              <w:rPr>
                <w:ins w:id="754" w:author="DM" w:date="2014-05-26T17:34:00Z"/>
                <w:rFonts w:ascii="Arial" w:hAnsi="Arial" w:cs="Arial"/>
                <w:sz w:val="22"/>
                <w:szCs w:val="22"/>
                <w:lang w:val="cs-CZ"/>
              </w:rPr>
            </w:pPr>
            <w:ins w:id="755" w:author="DM" w:date="2014-05-26T17:35:00Z">
              <w:r w:rsidRPr="0086110B">
                <w:rPr>
                  <w:rFonts w:ascii="Arial" w:hAnsi="Arial" w:cs="Arial"/>
                  <w:color w:val="000000"/>
                  <w:sz w:val="22"/>
                  <w:szCs w:val="22"/>
                  <w:lang w:val="cs-CZ"/>
                </w:rPr>
                <w:t xml:space="preserve">V průběhu lhůty pro podání nabídek jsou některému dodavateli nebo některým dodavatelům poskytnuty informace, které nejsou poskytnuty jiným, případně je některý dodavatel (nebo někteří dodavatelé) jiným způsobem zvýhodněn a tyto skutečnosti mají vliv/mohou mít vliv na výběr nejvhodnější nabídky. </w:t>
              </w:r>
            </w:ins>
          </w:p>
        </w:tc>
        <w:tc>
          <w:tcPr>
            <w:tcW w:w="2573" w:type="dxa"/>
            <w:vAlign w:val="center"/>
          </w:tcPr>
          <w:p w:rsidR="00250063" w:rsidRPr="004031DB" w:rsidRDefault="0086110B" w:rsidP="00243AED">
            <w:pPr>
              <w:autoSpaceDE w:val="0"/>
              <w:autoSpaceDN w:val="0"/>
              <w:adjustRightInd w:val="0"/>
              <w:rPr>
                <w:ins w:id="756" w:author="DM" w:date="2014-05-26T17:35:00Z"/>
                <w:rFonts w:ascii="Arial" w:hAnsi="Arial" w:cs="Arial"/>
                <w:color w:val="000000"/>
                <w:sz w:val="22"/>
                <w:szCs w:val="22"/>
              </w:rPr>
            </w:pPr>
            <w:ins w:id="757" w:author="DM" w:date="2014-05-26T17:35:00Z">
              <w:r w:rsidRPr="0086110B">
                <w:rPr>
                  <w:rFonts w:ascii="Arial" w:hAnsi="Arial" w:cs="Arial"/>
                  <w:color w:val="000000"/>
                  <w:sz w:val="22"/>
                  <w:szCs w:val="22"/>
                </w:rPr>
                <w:t xml:space="preserve">min. 25 % nebo </w:t>
              </w:r>
            </w:ins>
          </w:p>
          <w:p w:rsidR="00E93999" w:rsidRDefault="0086110B" w:rsidP="00243AED">
            <w:pPr>
              <w:pStyle w:val="CharChar1CharCharChar"/>
              <w:rPr>
                <w:ins w:id="758" w:author="DM" w:date="2014-05-26T17:34:00Z"/>
                <w:rFonts w:ascii="Arial" w:hAnsi="Arial" w:cs="Arial"/>
                <w:sz w:val="22"/>
                <w:szCs w:val="22"/>
                <w:lang w:val="cs-CZ"/>
              </w:rPr>
            </w:pPr>
            <w:ins w:id="759" w:author="DM" w:date="2014-05-26T17:35:00Z">
              <w:r w:rsidRPr="0086110B">
                <w:rPr>
                  <w:rFonts w:ascii="Arial" w:hAnsi="Arial" w:cs="Arial"/>
                  <w:color w:val="000000"/>
                  <w:sz w:val="22"/>
                  <w:szCs w:val="22"/>
                  <w:lang w:val="cs-CZ"/>
                </w:rPr>
                <w:t xml:space="preserve">min. 10 % nebo 5 % s ohledem na závažnost porušení </w:t>
              </w:r>
            </w:ins>
          </w:p>
        </w:tc>
      </w:tr>
      <w:tr w:rsidR="00250063" w:rsidRPr="004031DB" w:rsidTr="002322EF">
        <w:trPr>
          <w:trHeight w:val="416"/>
          <w:ins w:id="760" w:author="DM" w:date="2014-05-26T17:34:00Z"/>
        </w:trPr>
        <w:tc>
          <w:tcPr>
            <w:tcW w:w="524" w:type="dxa"/>
          </w:tcPr>
          <w:p w:rsidR="00250063" w:rsidRPr="004031DB" w:rsidRDefault="0086110B" w:rsidP="00243AED">
            <w:pPr>
              <w:pStyle w:val="CharChar1CharCharChar"/>
              <w:jc w:val="center"/>
              <w:rPr>
                <w:ins w:id="761" w:author="DM" w:date="2014-05-26T17:34:00Z"/>
                <w:rFonts w:ascii="Arial" w:hAnsi="Arial" w:cs="Arial"/>
                <w:sz w:val="22"/>
                <w:szCs w:val="22"/>
                <w:lang w:val="cs-CZ"/>
              </w:rPr>
            </w:pPr>
            <w:ins w:id="762" w:author="DM" w:date="2014-05-26T17:34:00Z">
              <w:r w:rsidRPr="0086110B">
                <w:rPr>
                  <w:rFonts w:ascii="Arial" w:hAnsi="Arial" w:cs="Arial"/>
                  <w:sz w:val="22"/>
                  <w:szCs w:val="22"/>
                  <w:lang w:val="cs-CZ"/>
                </w:rPr>
                <w:t>15.</w:t>
              </w:r>
            </w:ins>
          </w:p>
        </w:tc>
        <w:tc>
          <w:tcPr>
            <w:tcW w:w="1994" w:type="dxa"/>
            <w:vAlign w:val="center"/>
          </w:tcPr>
          <w:p w:rsidR="00250063" w:rsidRPr="004031DB" w:rsidRDefault="0086110B" w:rsidP="00243AED">
            <w:pPr>
              <w:pStyle w:val="CharChar1CharCharChar"/>
              <w:rPr>
                <w:ins w:id="763" w:author="DM" w:date="2014-05-26T17:34:00Z"/>
                <w:rFonts w:ascii="Arial" w:hAnsi="Arial" w:cs="Arial"/>
                <w:sz w:val="22"/>
                <w:szCs w:val="22"/>
                <w:lang w:val="cs-CZ"/>
              </w:rPr>
            </w:pPr>
            <w:ins w:id="764" w:author="DM" w:date="2014-05-26T17:35:00Z">
              <w:r w:rsidRPr="0086110B">
                <w:rPr>
                  <w:rFonts w:ascii="Arial" w:hAnsi="Arial" w:cs="Arial"/>
                  <w:color w:val="000000"/>
                  <w:sz w:val="22"/>
                  <w:szCs w:val="22"/>
                  <w:lang w:val="cs-CZ"/>
                </w:rPr>
                <w:t xml:space="preserve">Změna nabídky během hodnocení </w:t>
              </w:r>
            </w:ins>
          </w:p>
        </w:tc>
        <w:tc>
          <w:tcPr>
            <w:tcW w:w="4536" w:type="dxa"/>
            <w:vAlign w:val="center"/>
          </w:tcPr>
          <w:p w:rsidR="00250063" w:rsidRPr="004031DB" w:rsidRDefault="0086110B" w:rsidP="00243AED">
            <w:pPr>
              <w:pStyle w:val="CharChar1CharCharChar"/>
              <w:tabs>
                <w:tab w:val="num" w:pos="121"/>
              </w:tabs>
              <w:ind w:left="121" w:hanging="141"/>
              <w:rPr>
                <w:ins w:id="765" w:author="DM" w:date="2014-05-26T17:34:00Z"/>
                <w:rFonts w:ascii="Arial" w:hAnsi="Arial" w:cs="Arial"/>
                <w:sz w:val="22"/>
                <w:szCs w:val="22"/>
                <w:lang w:val="cs-CZ"/>
              </w:rPr>
            </w:pPr>
            <w:ins w:id="766" w:author="DM" w:date="2014-05-26T17:35:00Z">
              <w:r w:rsidRPr="0086110B">
                <w:rPr>
                  <w:rFonts w:ascii="Arial" w:hAnsi="Arial" w:cs="Arial"/>
                  <w:color w:val="000000"/>
                  <w:sz w:val="22"/>
                  <w:szCs w:val="22"/>
                  <w:lang w:val="cs-CZ"/>
                </w:rPr>
                <w:t xml:space="preserve">Zadavatel umožní uchazeči/zájemci, aby upravil svou nabídku během hodnocení nabídek. </w:t>
              </w:r>
            </w:ins>
          </w:p>
        </w:tc>
        <w:tc>
          <w:tcPr>
            <w:tcW w:w="2573" w:type="dxa"/>
            <w:vAlign w:val="center"/>
          </w:tcPr>
          <w:p w:rsidR="00250063" w:rsidRPr="004031DB" w:rsidRDefault="0086110B" w:rsidP="00243AED">
            <w:pPr>
              <w:autoSpaceDE w:val="0"/>
              <w:autoSpaceDN w:val="0"/>
              <w:adjustRightInd w:val="0"/>
              <w:rPr>
                <w:ins w:id="767" w:author="DM" w:date="2014-05-26T17:35:00Z"/>
                <w:rFonts w:ascii="Arial" w:hAnsi="Arial" w:cs="Arial"/>
                <w:color w:val="000000"/>
                <w:sz w:val="22"/>
                <w:szCs w:val="22"/>
              </w:rPr>
            </w:pPr>
            <w:ins w:id="768" w:author="DM" w:date="2014-05-26T17:35:00Z">
              <w:r w:rsidRPr="0086110B">
                <w:rPr>
                  <w:rFonts w:ascii="Arial" w:hAnsi="Arial" w:cs="Arial"/>
                  <w:color w:val="000000"/>
                  <w:sz w:val="22"/>
                  <w:szCs w:val="22"/>
                </w:rPr>
                <w:t xml:space="preserve">min. 25 % nebo </w:t>
              </w:r>
            </w:ins>
          </w:p>
          <w:p w:rsidR="00E93999" w:rsidRDefault="0086110B" w:rsidP="00243AED">
            <w:pPr>
              <w:pStyle w:val="CharChar1CharCharChar"/>
              <w:rPr>
                <w:ins w:id="769" w:author="DM" w:date="2014-05-26T17:34:00Z"/>
                <w:rFonts w:ascii="Arial" w:hAnsi="Arial" w:cs="Arial"/>
                <w:sz w:val="22"/>
                <w:szCs w:val="22"/>
                <w:lang w:val="cs-CZ"/>
              </w:rPr>
            </w:pPr>
            <w:ins w:id="770" w:author="DM" w:date="2014-05-26T17:35:00Z">
              <w:r w:rsidRPr="0086110B">
                <w:rPr>
                  <w:rFonts w:ascii="Arial" w:hAnsi="Arial" w:cs="Arial"/>
                  <w:color w:val="000000"/>
                  <w:sz w:val="22"/>
                  <w:szCs w:val="22"/>
                  <w:lang w:val="cs-CZ"/>
                </w:rPr>
                <w:t xml:space="preserve">min. 10 % nebo 5 % s ohledem na závažnost porušení </w:t>
              </w:r>
            </w:ins>
          </w:p>
        </w:tc>
      </w:tr>
      <w:tr w:rsidR="00250063" w:rsidRPr="004031DB" w:rsidTr="002322EF">
        <w:trPr>
          <w:ins w:id="771" w:author="DM" w:date="2014-05-26T17:34:00Z"/>
        </w:trPr>
        <w:tc>
          <w:tcPr>
            <w:tcW w:w="524" w:type="dxa"/>
          </w:tcPr>
          <w:p w:rsidR="00250063" w:rsidRPr="004031DB" w:rsidRDefault="0086110B" w:rsidP="00243AED">
            <w:pPr>
              <w:pStyle w:val="CharChar1CharCharChar"/>
              <w:jc w:val="center"/>
              <w:rPr>
                <w:ins w:id="772" w:author="DM" w:date="2014-05-26T17:34:00Z"/>
                <w:rFonts w:ascii="Arial" w:hAnsi="Arial" w:cs="Arial"/>
                <w:sz w:val="22"/>
                <w:szCs w:val="22"/>
                <w:lang w:val="cs-CZ"/>
              </w:rPr>
            </w:pPr>
            <w:ins w:id="773" w:author="DM" w:date="2014-05-26T17:34:00Z">
              <w:r w:rsidRPr="0086110B">
                <w:rPr>
                  <w:rFonts w:ascii="Arial" w:hAnsi="Arial" w:cs="Arial"/>
                  <w:sz w:val="22"/>
                  <w:szCs w:val="22"/>
                  <w:lang w:val="cs-CZ"/>
                </w:rPr>
                <w:t>16.</w:t>
              </w:r>
            </w:ins>
          </w:p>
        </w:tc>
        <w:tc>
          <w:tcPr>
            <w:tcW w:w="1994" w:type="dxa"/>
            <w:vAlign w:val="center"/>
          </w:tcPr>
          <w:p w:rsidR="00250063" w:rsidRPr="004031DB" w:rsidRDefault="0086110B" w:rsidP="00243AED">
            <w:pPr>
              <w:pStyle w:val="CharChar1CharCharChar"/>
              <w:rPr>
                <w:ins w:id="774" w:author="DM" w:date="2014-05-26T17:34:00Z"/>
                <w:rFonts w:ascii="Arial" w:hAnsi="Arial" w:cs="Arial"/>
                <w:sz w:val="22"/>
                <w:szCs w:val="22"/>
                <w:lang w:val="cs-CZ"/>
              </w:rPr>
            </w:pPr>
            <w:ins w:id="775" w:author="DM" w:date="2014-05-26T17:35:00Z">
              <w:r w:rsidRPr="0086110B">
                <w:rPr>
                  <w:rFonts w:ascii="Arial" w:hAnsi="Arial" w:cs="Arial"/>
                  <w:color w:val="000000"/>
                  <w:sz w:val="22"/>
                  <w:szCs w:val="22"/>
                  <w:lang w:val="cs-CZ"/>
                </w:rPr>
                <w:t xml:space="preserve">Zásadní změna zadávacích podmínek </w:t>
              </w:r>
            </w:ins>
          </w:p>
        </w:tc>
        <w:tc>
          <w:tcPr>
            <w:tcW w:w="4536" w:type="dxa"/>
            <w:vAlign w:val="center"/>
          </w:tcPr>
          <w:p w:rsidR="00E93999" w:rsidRDefault="0086110B" w:rsidP="00243AED">
            <w:pPr>
              <w:pStyle w:val="CharChar1CharCharChar"/>
              <w:ind w:left="121"/>
              <w:rPr>
                <w:ins w:id="776" w:author="DM" w:date="2014-05-26T17:34:00Z"/>
                <w:rFonts w:ascii="Arial" w:hAnsi="Arial" w:cs="Arial"/>
                <w:sz w:val="22"/>
                <w:szCs w:val="22"/>
                <w:lang w:val="cs-CZ"/>
              </w:rPr>
            </w:pPr>
            <w:ins w:id="777" w:author="DM" w:date="2014-05-26T17:35:00Z">
              <w:r w:rsidRPr="0086110B">
                <w:rPr>
                  <w:rFonts w:ascii="Arial" w:hAnsi="Arial" w:cs="Arial"/>
                  <w:color w:val="000000"/>
                  <w:sz w:val="22"/>
                  <w:szCs w:val="22"/>
                  <w:lang w:val="cs-CZ"/>
                </w:rPr>
                <w:t xml:space="preserve">Původní zadávací podmínky zakázky se podstatně změní po podání nabídek. </w:t>
              </w:r>
            </w:ins>
          </w:p>
        </w:tc>
        <w:tc>
          <w:tcPr>
            <w:tcW w:w="2573" w:type="dxa"/>
            <w:vAlign w:val="center"/>
          </w:tcPr>
          <w:p w:rsidR="00250063" w:rsidRPr="004031DB" w:rsidRDefault="0086110B" w:rsidP="00243AED">
            <w:pPr>
              <w:autoSpaceDE w:val="0"/>
              <w:autoSpaceDN w:val="0"/>
              <w:adjustRightInd w:val="0"/>
              <w:rPr>
                <w:ins w:id="778" w:author="DM" w:date="2014-05-26T17:35:00Z"/>
                <w:rFonts w:ascii="Arial" w:hAnsi="Arial" w:cs="Arial"/>
                <w:color w:val="000000"/>
                <w:sz w:val="22"/>
                <w:szCs w:val="22"/>
              </w:rPr>
            </w:pPr>
            <w:ins w:id="779" w:author="DM" w:date="2014-05-26T17:35:00Z">
              <w:r w:rsidRPr="0086110B">
                <w:rPr>
                  <w:rFonts w:ascii="Arial" w:hAnsi="Arial" w:cs="Arial"/>
                  <w:color w:val="000000"/>
                  <w:sz w:val="22"/>
                  <w:szCs w:val="22"/>
                </w:rPr>
                <w:t xml:space="preserve">min. 25 % nebo </w:t>
              </w:r>
            </w:ins>
          </w:p>
          <w:p w:rsidR="00E93999" w:rsidRDefault="0086110B" w:rsidP="00243AED">
            <w:pPr>
              <w:pStyle w:val="CharChar1CharCharChar"/>
              <w:rPr>
                <w:ins w:id="780" w:author="DM" w:date="2014-05-26T17:34:00Z"/>
                <w:rFonts w:ascii="Arial" w:hAnsi="Arial" w:cs="Arial"/>
                <w:sz w:val="22"/>
                <w:szCs w:val="22"/>
                <w:lang w:val="cs-CZ"/>
              </w:rPr>
            </w:pPr>
            <w:ins w:id="781" w:author="DM" w:date="2014-05-26T17:35:00Z">
              <w:r w:rsidRPr="0086110B">
                <w:rPr>
                  <w:rFonts w:ascii="Arial" w:hAnsi="Arial" w:cs="Arial"/>
                  <w:color w:val="000000"/>
                  <w:sz w:val="22"/>
                  <w:szCs w:val="22"/>
                  <w:lang w:val="cs-CZ"/>
                </w:rPr>
                <w:t xml:space="preserve">min. 10 % nebo 5 % s ohledem na závažnost porušení </w:t>
              </w:r>
            </w:ins>
          </w:p>
        </w:tc>
      </w:tr>
      <w:tr w:rsidR="00250063" w:rsidRPr="004031DB" w:rsidTr="002322EF">
        <w:trPr>
          <w:ins w:id="782" w:author="DM" w:date="2014-05-26T17:34:00Z"/>
        </w:trPr>
        <w:tc>
          <w:tcPr>
            <w:tcW w:w="524" w:type="dxa"/>
          </w:tcPr>
          <w:p w:rsidR="00250063" w:rsidRPr="004031DB" w:rsidRDefault="0086110B" w:rsidP="00243AED">
            <w:pPr>
              <w:pStyle w:val="CharChar1CharCharChar"/>
              <w:jc w:val="center"/>
              <w:rPr>
                <w:ins w:id="783" w:author="DM" w:date="2014-05-26T17:34:00Z"/>
                <w:rFonts w:ascii="Arial" w:hAnsi="Arial" w:cs="Arial"/>
                <w:sz w:val="22"/>
                <w:szCs w:val="22"/>
                <w:lang w:val="cs-CZ"/>
              </w:rPr>
            </w:pPr>
            <w:ins w:id="784" w:author="DM" w:date="2014-05-26T17:34:00Z">
              <w:r w:rsidRPr="0086110B">
                <w:rPr>
                  <w:rFonts w:ascii="Arial" w:hAnsi="Arial" w:cs="Arial"/>
                  <w:sz w:val="22"/>
                  <w:szCs w:val="22"/>
                  <w:lang w:val="cs-CZ"/>
                </w:rPr>
                <w:t>17.</w:t>
              </w:r>
            </w:ins>
          </w:p>
        </w:tc>
        <w:tc>
          <w:tcPr>
            <w:tcW w:w="1994" w:type="dxa"/>
            <w:vAlign w:val="center"/>
          </w:tcPr>
          <w:p w:rsidR="00250063" w:rsidRPr="004031DB" w:rsidRDefault="0086110B" w:rsidP="00243AED">
            <w:pPr>
              <w:pStyle w:val="CharChar1CharCharChar"/>
              <w:rPr>
                <w:ins w:id="785" w:author="DM" w:date="2014-05-26T17:34:00Z"/>
                <w:rFonts w:ascii="Arial" w:hAnsi="Arial" w:cs="Arial"/>
                <w:sz w:val="22"/>
                <w:szCs w:val="22"/>
                <w:lang w:val="cs-CZ"/>
              </w:rPr>
            </w:pPr>
            <w:ins w:id="786" w:author="DM" w:date="2014-05-26T17:35:00Z">
              <w:r w:rsidRPr="0086110B">
                <w:rPr>
                  <w:rFonts w:ascii="Arial" w:hAnsi="Arial" w:cs="Arial"/>
                  <w:color w:val="000000"/>
                  <w:sz w:val="22"/>
                  <w:szCs w:val="22"/>
                  <w:lang w:val="cs-CZ"/>
                </w:rPr>
                <w:t xml:space="preserve">Odmítnutí mimořádně nízkých nabídek </w:t>
              </w:r>
            </w:ins>
          </w:p>
        </w:tc>
        <w:tc>
          <w:tcPr>
            <w:tcW w:w="4536" w:type="dxa"/>
            <w:vAlign w:val="center"/>
          </w:tcPr>
          <w:p w:rsidR="00250063" w:rsidRPr="004031DB" w:rsidRDefault="0086110B" w:rsidP="00243AED">
            <w:pPr>
              <w:pStyle w:val="CharChar1CharCharChar"/>
              <w:tabs>
                <w:tab w:val="num" w:pos="121"/>
              </w:tabs>
              <w:ind w:left="121" w:hanging="141"/>
              <w:rPr>
                <w:ins w:id="787" w:author="DM" w:date="2014-05-26T17:34:00Z"/>
                <w:rFonts w:ascii="Arial" w:hAnsi="Arial" w:cs="Arial"/>
                <w:sz w:val="22"/>
                <w:szCs w:val="22"/>
                <w:lang w:val="cs-CZ"/>
              </w:rPr>
            </w:pPr>
            <w:ins w:id="788" w:author="DM" w:date="2014-05-26T17:35:00Z">
              <w:r w:rsidRPr="0086110B">
                <w:rPr>
                  <w:rFonts w:ascii="Arial" w:hAnsi="Arial" w:cs="Arial"/>
                  <w:color w:val="000000"/>
                  <w:sz w:val="22"/>
                  <w:szCs w:val="22"/>
                  <w:lang w:val="cs-CZ"/>
                </w:rPr>
                <w:t xml:space="preserve">Nabídková cena se zdá být mimořádně nízká v poměru k výrobkům, stavebním pracím nebo službám, zadavatel však tyto nabídky vyřadí, aniž by nejdříve písemně požádal o upřesnění základních prvků nabídky, které považuje za důležité. </w:t>
              </w:r>
            </w:ins>
          </w:p>
        </w:tc>
        <w:tc>
          <w:tcPr>
            <w:tcW w:w="2573" w:type="dxa"/>
            <w:vAlign w:val="center"/>
          </w:tcPr>
          <w:p w:rsidR="00E93999" w:rsidRDefault="0086110B" w:rsidP="00243AED">
            <w:pPr>
              <w:pStyle w:val="CharChar1CharCharChar"/>
              <w:rPr>
                <w:ins w:id="789" w:author="DM" w:date="2014-05-26T17:34:00Z"/>
                <w:rFonts w:ascii="Arial" w:hAnsi="Arial" w:cs="Arial"/>
                <w:sz w:val="22"/>
                <w:szCs w:val="22"/>
                <w:lang w:val="cs-CZ"/>
              </w:rPr>
            </w:pPr>
            <w:ins w:id="790" w:author="DM" w:date="2014-05-26T17:35:00Z">
              <w:r w:rsidRPr="0086110B">
                <w:rPr>
                  <w:rFonts w:ascii="Arial" w:hAnsi="Arial" w:cs="Arial"/>
                  <w:color w:val="000000"/>
                  <w:sz w:val="22"/>
                  <w:szCs w:val="22"/>
                  <w:lang w:val="cs-CZ"/>
                </w:rPr>
                <w:t xml:space="preserve">min. 25 % </w:t>
              </w:r>
            </w:ins>
          </w:p>
        </w:tc>
      </w:tr>
      <w:tr w:rsidR="00250063" w:rsidRPr="004031DB" w:rsidTr="002322EF">
        <w:trPr>
          <w:ins w:id="791" w:author="DM" w:date="2014-05-26T17:34:00Z"/>
        </w:trPr>
        <w:tc>
          <w:tcPr>
            <w:tcW w:w="524" w:type="dxa"/>
          </w:tcPr>
          <w:p w:rsidR="00250063" w:rsidRPr="004031DB" w:rsidRDefault="0086110B" w:rsidP="00243AED">
            <w:pPr>
              <w:pStyle w:val="CharChar1CharCharChar"/>
              <w:jc w:val="center"/>
              <w:rPr>
                <w:ins w:id="792" w:author="DM" w:date="2014-05-26T17:34:00Z"/>
                <w:rFonts w:ascii="Arial" w:hAnsi="Arial" w:cs="Arial"/>
                <w:sz w:val="22"/>
                <w:szCs w:val="22"/>
                <w:lang w:val="cs-CZ"/>
              </w:rPr>
            </w:pPr>
            <w:ins w:id="793" w:author="DM" w:date="2014-05-26T17:34:00Z">
              <w:r w:rsidRPr="0086110B">
                <w:rPr>
                  <w:rFonts w:ascii="Arial" w:hAnsi="Arial" w:cs="Arial"/>
                  <w:sz w:val="22"/>
                  <w:szCs w:val="22"/>
                  <w:lang w:val="cs-CZ"/>
                </w:rPr>
                <w:t>18.</w:t>
              </w:r>
            </w:ins>
          </w:p>
        </w:tc>
        <w:tc>
          <w:tcPr>
            <w:tcW w:w="1994" w:type="dxa"/>
            <w:vAlign w:val="center"/>
          </w:tcPr>
          <w:p w:rsidR="00250063" w:rsidRPr="004031DB" w:rsidRDefault="0086110B" w:rsidP="00243AED">
            <w:pPr>
              <w:pStyle w:val="CharChar1CharCharChar"/>
              <w:rPr>
                <w:ins w:id="794" w:author="DM" w:date="2014-05-26T17:34:00Z"/>
                <w:rFonts w:ascii="Arial" w:hAnsi="Arial" w:cs="Arial"/>
                <w:sz w:val="22"/>
                <w:szCs w:val="22"/>
                <w:lang w:val="cs-CZ"/>
              </w:rPr>
            </w:pPr>
            <w:ins w:id="795" w:author="DM" w:date="2014-05-26T17:35:00Z">
              <w:r w:rsidRPr="0086110B">
                <w:rPr>
                  <w:rFonts w:ascii="Arial" w:hAnsi="Arial" w:cs="Arial"/>
                  <w:color w:val="000000"/>
                  <w:sz w:val="22"/>
                  <w:szCs w:val="22"/>
                  <w:lang w:val="cs-CZ"/>
                </w:rPr>
                <w:t xml:space="preserve">Střet zájmů </w:t>
              </w:r>
            </w:ins>
          </w:p>
        </w:tc>
        <w:tc>
          <w:tcPr>
            <w:tcW w:w="4536" w:type="dxa"/>
            <w:vAlign w:val="center"/>
          </w:tcPr>
          <w:p w:rsidR="00250063" w:rsidRPr="004031DB" w:rsidRDefault="0086110B" w:rsidP="00243AED">
            <w:pPr>
              <w:pStyle w:val="CharChar1CharCharChar"/>
              <w:tabs>
                <w:tab w:val="num" w:pos="121"/>
              </w:tabs>
              <w:ind w:left="121" w:hanging="141"/>
              <w:rPr>
                <w:ins w:id="796" w:author="DM" w:date="2014-05-26T17:34:00Z"/>
                <w:rFonts w:ascii="Arial" w:hAnsi="Arial" w:cs="Arial"/>
                <w:sz w:val="22"/>
                <w:szCs w:val="22"/>
                <w:lang w:val="cs-CZ"/>
              </w:rPr>
            </w:pPr>
            <w:ins w:id="797" w:author="DM" w:date="2014-05-26T17:35:00Z">
              <w:r w:rsidRPr="0086110B">
                <w:rPr>
                  <w:rFonts w:ascii="Arial" w:hAnsi="Arial" w:cs="Arial"/>
                  <w:color w:val="000000"/>
                  <w:sz w:val="22"/>
                  <w:szCs w:val="22"/>
                  <w:lang w:val="cs-CZ"/>
                </w:rPr>
                <w:t xml:space="preserve">Zadání zakázky v rozporu s bodem </w:t>
              </w:r>
            </w:ins>
            <w:ins w:id="798" w:author="DM" w:date="2014-05-26T17:39:00Z">
              <w:r w:rsidRPr="0086110B">
                <w:rPr>
                  <w:rFonts w:ascii="Arial" w:hAnsi="Arial" w:cs="Arial"/>
                  <w:color w:val="000000"/>
                  <w:sz w:val="22"/>
                  <w:szCs w:val="22"/>
                  <w:lang w:val="cs-CZ"/>
                </w:rPr>
                <w:t>6</w:t>
              </w:r>
            </w:ins>
            <w:ins w:id="799" w:author="DM" w:date="2014-05-26T17:35:00Z">
              <w:r w:rsidRPr="0086110B">
                <w:rPr>
                  <w:rFonts w:ascii="Arial" w:hAnsi="Arial" w:cs="Arial"/>
                  <w:color w:val="000000"/>
                  <w:sz w:val="22"/>
                  <w:szCs w:val="22"/>
                  <w:lang w:val="cs-CZ"/>
                </w:rPr>
                <w:t xml:space="preserve">.2. </w:t>
              </w:r>
            </w:ins>
          </w:p>
        </w:tc>
        <w:tc>
          <w:tcPr>
            <w:tcW w:w="2573" w:type="dxa"/>
            <w:vAlign w:val="center"/>
          </w:tcPr>
          <w:p w:rsidR="00E93999" w:rsidRDefault="0086110B" w:rsidP="00243AED">
            <w:pPr>
              <w:pStyle w:val="CharChar1CharCharChar"/>
              <w:rPr>
                <w:ins w:id="800" w:author="DM" w:date="2014-05-26T17:34:00Z"/>
                <w:rFonts w:ascii="Arial" w:hAnsi="Arial" w:cs="Arial"/>
                <w:sz w:val="22"/>
                <w:szCs w:val="22"/>
                <w:lang w:val="cs-CZ"/>
              </w:rPr>
            </w:pPr>
            <w:ins w:id="801" w:author="DM" w:date="2014-05-26T17:35:00Z">
              <w:r w:rsidRPr="0086110B">
                <w:rPr>
                  <w:rFonts w:ascii="Arial" w:hAnsi="Arial" w:cs="Arial"/>
                  <w:color w:val="000000"/>
                  <w:sz w:val="22"/>
                  <w:szCs w:val="22"/>
                  <w:lang w:val="cs-CZ"/>
                </w:rPr>
                <w:t xml:space="preserve">100 % </w:t>
              </w:r>
            </w:ins>
          </w:p>
        </w:tc>
      </w:tr>
    </w:tbl>
    <w:p w:rsidR="00250063" w:rsidRPr="007E78F0" w:rsidRDefault="00250063" w:rsidP="00243AED">
      <w:pPr>
        <w:pStyle w:val="Mjstyl1"/>
        <w:ind w:left="360"/>
        <w:rPr>
          <w:ins w:id="802" w:author="DM" w:date="2014-05-26T17:36:00Z"/>
          <w:sz w:val="22"/>
          <w:szCs w:val="22"/>
        </w:rPr>
      </w:pPr>
    </w:p>
    <w:p w:rsidR="00E93999" w:rsidRDefault="0086110B" w:rsidP="00243AED">
      <w:pPr>
        <w:pStyle w:val="Nadpis2"/>
        <w:rPr>
          <w:ins w:id="803" w:author="DM" w:date="2014-05-26T17:36:00Z"/>
          <w:sz w:val="22"/>
          <w:szCs w:val="22"/>
        </w:rPr>
      </w:pPr>
      <w:ins w:id="804" w:author="DM" w:date="2014-05-26T17:36:00Z">
        <w:r w:rsidRPr="0086110B">
          <w:rPr>
            <w:sz w:val="22"/>
            <w:szCs w:val="22"/>
          </w:rPr>
          <w:br w:type="page"/>
        </w:r>
      </w:ins>
      <w:ins w:id="805" w:author="DM" w:date="2014-05-26T17:35:00Z">
        <w:r w:rsidRPr="0086110B">
          <w:rPr>
            <w:sz w:val="22"/>
            <w:szCs w:val="22"/>
          </w:rPr>
          <w:lastRenderedPageBreak/>
          <w:t>Plnění zakázky</w:t>
        </w:r>
      </w:ins>
    </w:p>
    <w:tbl>
      <w:tblPr>
        <w:tblW w:w="9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4"/>
        <w:gridCol w:w="1994"/>
        <w:gridCol w:w="4536"/>
        <w:gridCol w:w="2573"/>
      </w:tblGrid>
      <w:tr w:rsidR="00250063" w:rsidRPr="004031DB" w:rsidTr="002322EF">
        <w:trPr>
          <w:trHeight w:val="810"/>
          <w:ins w:id="806" w:author="DM" w:date="2014-05-26T17:36:00Z"/>
        </w:trPr>
        <w:tc>
          <w:tcPr>
            <w:tcW w:w="524" w:type="dxa"/>
            <w:vAlign w:val="center"/>
          </w:tcPr>
          <w:p w:rsidR="00250063" w:rsidRPr="004031DB" w:rsidRDefault="0086110B" w:rsidP="00243AED">
            <w:pPr>
              <w:pStyle w:val="CharChar1CharCharChar"/>
              <w:jc w:val="center"/>
              <w:rPr>
                <w:ins w:id="807" w:author="DM" w:date="2014-05-26T17:36:00Z"/>
                <w:rFonts w:ascii="Arial" w:hAnsi="Arial" w:cs="Arial"/>
                <w:b/>
                <w:bCs/>
                <w:sz w:val="22"/>
                <w:szCs w:val="22"/>
                <w:lang w:val="cs-CZ"/>
              </w:rPr>
            </w:pPr>
            <w:ins w:id="808" w:author="DM" w:date="2014-05-26T17:36:00Z">
              <w:r w:rsidRPr="0086110B">
                <w:rPr>
                  <w:rFonts w:ascii="Arial" w:hAnsi="Arial" w:cs="Arial"/>
                  <w:b/>
                  <w:bCs/>
                  <w:sz w:val="22"/>
                  <w:szCs w:val="22"/>
                  <w:lang w:val="cs-CZ"/>
                </w:rPr>
                <w:t>Č.</w:t>
              </w:r>
            </w:ins>
          </w:p>
        </w:tc>
        <w:tc>
          <w:tcPr>
            <w:tcW w:w="1994" w:type="dxa"/>
            <w:vAlign w:val="center"/>
          </w:tcPr>
          <w:p w:rsidR="00250063" w:rsidRPr="004031DB" w:rsidRDefault="0086110B" w:rsidP="00243AED">
            <w:pPr>
              <w:pStyle w:val="CharChar1CharCharChar"/>
              <w:jc w:val="center"/>
              <w:rPr>
                <w:ins w:id="809" w:author="DM" w:date="2014-05-26T17:36:00Z"/>
                <w:rFonts w:ascii="Arial" w:hAnsi="Arial" w:cs="Arial"/>
                <w:b/>
                <w:bCs/>
                <w:sz w:val="22"/>
                <w:szCs w:val="22"/>
                <w:lang w:val="cs-CZ"/>
              </w:rPr>
            </w:pPr>
            <w:ins w:id="810" w:author="DM" w:date="2014-05-26T17:36:00Z">
              <w:r w:rsidRPr="0086110B">
                <w:rPr>
                  <w:rFonts w:ascii="Arial" w:hAnsi="Arial" w:cs="Arial"/>
                  <w:b/>
                  <w:bCs/>
                  <w:sz w:val="22"/>
                  <w:szCs w:val="22"/>
                  <w:lang w:val="cs-CZ"/>
                </w:rPr>
                <w:t>Porušení</w:t>
              </w:r>
            </w:ins>
          </w:p>
        </w:tc>
        <w:tc>
          <w:tcPr>
            <w:tcW w:w="4536" w:type="dxa"/>
            <w:vAlign w:val="center"/>
          </w:tcPr>
          <w:p w:rsidR="00250063" w:rsidRPr="004031DB" w:rsidRDefault="0086110B" w:rsidP="00243AED">
            <w:pPr>
              <w:pStyle w:val="CharChar1CharCharChar"/>
              <w:jc w:val="center"/>
              <w:rPr>
                <w:ins w:id="811" w:author="DM" w:date="2014-05-26T17:36:00Z"/>
                <w:rFonts w:ascii="Arial" w:hAnsi="Arial" w:cs="Arial"/>
                <w:b/>
                <w:bCs/>
                <w:sz w:val="22"/>
                <w:szCs w:val="22"/>
                <w:lang w:val="cs-CZ"/>
              </w:rPr>
            </w:pPr>
            <w:ins w:id="812" w:author="DM" w:date="2014-05-26T17:36:00Z">
              <w:r w:rsidRPr="0086110B">
                <w:rPr>
                  <w:rFonts w:ascii="Arial" w:hAnsi="Arial" w:cs="Arial"/>
                  <w:b/>
                  <w:bCs/>
                  <w:sz w:val="22"/>
                  <w:szCs w:val="22"/>
                  <w:lang w:val="cs-CZ"/>
                </w:rPr>
                <w:t>Popis</w:t>
              </w:r>
            </w:ins>
          </w:p>
        </w:tc>
        <w:tc>
          <w:tcPr>
            <w:tcW w:w="2573" w:type="dxa"/>
            <w:vAlign w:val="center"/>
          </w:tcPr>
          <w:p w:rsidR="00250063" w:rsidRPr="004031DB" w:rsidRDefault="0086110B" w:rsidP="00243AED">
            <w:pPr>
              <w:pStyle w:val="CharChar1CharCharChar"/>
              <w:jc w:val="center"/>
              <w:rPr>
                <w:ins w:id="813" w:author="DM" w:date="2014-05-26T17:36:00Z"/>
                <w:rFonts w:ascii="Arial" w:hAnsi="Arial" w:cs="Arial"/>
                <w:b/>
                <w:bCs/>
                <w:sz w:val="22"/>
                <w:szCs w:val="22"/>
                <w:lang w:val="cs-CZ"/>
              </w:rPr>
            </w:pPr>
            <w:ins w:id="814" w:author="DM" w:date="2014-05-26T17:36:00Z">
              <w:r w:rsidRPr="0086110B">
                <w:rPr>
                  <w:rFonts w:ascii="Arial" w:hAnsi="Arial" w:cs="Arial"/>
                  <w:b/>
                  <w:bCs/>
                  <w:sz w:val="22"/>
                  <w:szCs w:val="22"/>
                  <w:lang w:val="cs-CZ"/>
                </w:rPr>
                <w:t>Sazba finanční opravy</w:t>
              </w:r>
            </w:ins>
          </w:p>
        </w:tc>
      </w:tr>
      <w:tr w:rsidR="00250063" w:rsidRPr="004031DB" w:rsidTr="002322EF">
        <w:trPr>
          <w:ins w:id="815" w:author="DM" w:date="2014-05-26T17:36:00Z"/>
        </w:trPr>
        <w:tc>
          <w:tcPr>
            <w:tcW w:w="524" w:type="dxa"/>
          </w:tcPr>
          <w:p w:rsidR="00250063" w:rsidRPr="004031DB" w:rsidRDefault="0086110B" w:rsidP="00243AED">
            <w:pPr>
              <w:pStyle w:val="CharChar1CharCharChar"/>
              <w:jc w:val="center"/>
              <w:rPr>
                <w:ins w:id="816" w:author="DM" w:date="2014-05-26T17:36:00Z"/>
                <w:rFonts w:ascii="Arial" w:hAnsi="Arial" w:cs="Arial"/>
                <w:sz w:val="22"/>
                <w:szCs w:val="22"/>
                <w:lang w:val="cs-CZ"/>
              </w:rPr>
            </w:pPr>
            <w:ins w:id="817" w:author="DM" w:date="2014-05-26T17:36:00Z">
              <w:r w:rsidRPr="0086110B">
                <w:rPr>
                  <w:rFonts w:ascii="Arial" w:hAnsi="Arial" w:cs="Arial"/>
                  <w:sz w:val="22"/>
                  <w:szCs w:val="22"/>
                  <w:lang w:val="cs-CZ"/>
                </w:rPr>
                <w:t>19.</w:t>
              </w:r>
            </w:ins>
          </w:p>
        </w:tc>
        <w:tc>
          <w:tcPr>
            <w:tcW w:w="1994" w:type="dxa"/>
            <w:vAlign w:val="center"/>
          </w:tcPr>
          <w:p w:rsidR="00250063" w:rsidRPr="004031DB" w:rsidRDefault="0086110B" w:rsidP="00243AED">
            <w:pPr>
              <w:pStyle w:val="CharChar1CharCharChar"/>
              <w:rPr>
                <w:ins w:id="818" w:author="DM" w:date="2014-05-26T17:36:00Z"/>
                <w:rFonts w:ascii="Arial" w:hAnsi="Arial" w:cs="Arial"/>
                <w:sz w:val="22"/>
                <w:szCs w:val="22"/>
                <w:lang w:val="cs-CZ"/>
              </w:rPr>
            </w:pPr>
            <w:ins w:id="819" w:author="DM" w:date="2014-05-26T17:38:00Z">
              <w:r w:rsidRPr="0086110B">
                <w:rPr>
                  <w:rFonts w:ascii="Arial" w:hAnsi="Arial" w:cs="Arial"/>
                  <w:color w:val="000000"/>
                  <w:sz w:val="22"/>
                  <w:szCs w:val="22"/>
                  <w:lang w:val="cs-CZ"/>
                </w:rPr>
                <w:t xml:space="preserve">Podstatná změna smlouvy na plnění zakázky </w:t>
              </w:r>
            </w:ins>
          </w:p>
        </w:tc>
        <w:tc>
          <w:tcPr>
            <w:tcW w:w="4536" w:type="dxa"/>
            <w:vAlign w:val="center"/>
          </w:tcPr>
          <w:p w:rsidR="00E93999" w:rsidRDefault="0086110B" w:rsidP="00243AED">
            <w:pPr>
              <w:pStyle w:val="CharChar1CharCharChar"/>
              <w:ind w:left="121"/>
              <w:rPr>
                <w:ins w:id="820" w:author="DM" w:date="2014-05-26T17:36:00Z"/>
                <w:rFonts w:ascii="Arial" w:hAnsi="Arial" w:cs="Arial"/>
                <w:sz w:val="22"/>
                <w:szCs w:val="22"/>
                <w:lang w:val="cs-CZ"/>
              </w:rPr>
            </w:pPr>
            <w:ins w:id="821" w:author="DM" w:date="2014-05-26T17:38:00Z">
              <w:r w:rsidRPr="0086110B">
                <w:rPr>
                  <w:rFonts w:ascii="Arial" w:hAnsi="Arial" w:cs="Arial"/>
                  <w:color w:val="000000"/>
                  <w:sz w:val="22"/>
                  <w:szCs w:val="22"/>
                  <w:lang w:val="cs-CZ"/>
                </w:rPr>
                <w:t xml:space="preserve">Podstatná změna smlouvy na plnění zakázky dle bodu 6.4, která by mohla mít vliv na výběr nejvhodnější nabídky. </w:t>
              </w:r>
            </w:ins>
          </w:p>
        </w:tc>
        <w:tc>
          <w:tcPr>
            <w:tcW w:w="2573" w:type="dxa"/>
            <w:vAlign w:val="center"/>
          </w:tcPr>
          <w:p w:rsidR="00E93999" w:rsidRDefault="0086110B" w:rsidP="00243AED">
            <w:pPr>
              <w:pStyle w:val="CharChar1CharCharChar"/>
              <w:rPr>
                <w:ins w:id="822" w:author="DM" w:date="2014-05-26T17:36:00Z"/>
                <w:rFonts w:ascii="Arial" w:hAnsi="Arial" w:cs="Arial"/>
                <w:sz w:val="22"/>
                <w:szCs w:val="22"/>
                <w:lang w:val="cs-CZ"/>
              </w:rPr>
            </w:pPr>
            <w:ins w:id="823" w:author="DM" w:date="2014-05-26T17:38:00Z">
              <w:r w:rsidRPr="0086110B">
                <w:rPr>
                  <w:rFonts w:ascii="Arial" w:hAnsi="Arial" w:cs="Arial"/>
                  <w:color w:val="000000"/>
                  <w:sz w:val="22"/>
                  <w:szCs w:val="22"/>
                  <w:lang w:val="cs-CZ"/>
                </w:rPr>
                <w:t xml:space="preserve">100 % z hodnoty dodatečných zakázek vyplývajících z podstatné změny smlouvy a min. 25 % ze smluvní ceny původní zakázky </w:t>
              </w:r>
            </w:ins>
          </w:p>
        </w:tc>
      </w:tr>
      <w:tr w:rsidR="00250063" w:rsidRPr="004031DB" w:rsidTr="002322EF">
        <w:trPr>
          <w:ins w:id="824" w:author="DM" w:date="2014-05-26T17:36:00Z"/>
        </w:trPr>
        <w:tc>
          <w:tcPr>
            <w:tcW w:w="524" w:type="dxa"/>
          </w:tcPr>
          <w:p w:rsidR="00250063" w:rsidRPr="004031DB" w:rsidRDefault="0086110B" w:rsidP="00243AED">
            <w:pPr>
              <w:pStyle w:val="CharChar1CharCharChar"/>
              <w:rPr>
                <w:ins w:id="825" w:author="DM" w:date="2014-05-26T17:36:00Z"/>
                <w:rFonts w:ascii="Arial" w:hAnsi="Arial" w:cs="Arial"/>
                <w:sz w:val="22"/>
                <w:szCs w:val="22"/>
                <w:lang w:val="cs-CZ"/>
              </w:rPr>
            </w:pPr>
            <w:ins w:id="826" w:author="DM" w:date="2014-05-26T17:36:00Z">
              <w:r w:rsidRPr="0086110B">
                <w:rPr>
                  <w:rFonts w:ascii="Arial" w:hAnsi="Arial" w:cs="Arial"/>
                  <w:sz w:val="22"/>
                  <w:szCs w:val="22"/>
                  <w:lang w:val="cs-CZ"/>
                </w:rPr>
                <w:t>20.</w:t>
              </w:r>
            </w:ins>
          </w:p>
        </w:tc>
        <w:tc>
          <w:tcPr>
            <w:tcW w:w="1994" w:type="dxa"/>
            <w:vAlign w:val="center"/>
          </w:tcPr>
          <w:p w:rsidR="00250063" w:rsidRPr="004031DB" w:rsidRDefault="0086110B" w:rsidP="00243AED">
            <w:pPr>
              <w:pStyle w:val="CharChar1CharCharChar"/>
              <w:rPr>
                <w:ins w:id="827" w:author="DM" w:date="2014-05-26T17:36:00Z"/>
                <w:rFonts w:ascii="Arial" w:hAnsi="Arial" w:cs="Arial"/>
                <w:sz w:val="22"/>
                <w:szCs w:val="22"/>
                <w:lang w:val="cs-CZ"/>
              </w:rPr>
            </w:pPr>
            <w:ins w:id="828" w:author="DM" w:date="2014-05-26T17:38:00Z">
              <w:r w:rsidRPr="0086110B">
                <w:rPr>
                  <w:rFonts w:ascii="Arial" w:hAnsi="Arial" w:cs="Arial"/>
                  <w:color w:val="000000"/>
                  <w:sz w:val="22"/>
                  <w:szCs w:val="22"/>
                  <w:lang w:val="cs-CZ"/>
                </w:rPr>
                <w:t xml:space="preserve">Snížení rozsahu smlouvy na plnění zakázky </w:t>
              </w:r>
            </w:ins>
          </w:p>
        </w:tc>
        <w:tc>
          <w:tcPr>
            <w:tcW w:w="4536" w:type="dxa"/>
            <w:vAlign w:val="center"/>
          </w:tcPr>
          <w:p w:rsidR="00E93999" w:rsidRDefault="0086110B" w:rsidP="00243AED">
            <w:pPr>
              <w:pStyle w:val="CharChar1CharCharChar"/>
              <w:tabs>
                <w:tab w:val="num" w:pos="420"/>
              </w:tabs>
              <w:ind w:left="121"/>
              <w:rPr>
                <w:ins w:id="829" w:author="DM" w:date="2014-05-26T17:36:00Z"/>
                <w:rFonts w:ascii="Arial" w:hAnsi="Arial" w:cs="Arial"/>
                <w:color w:val="000000"/>
                <w:sz w:val="22"/>
                <w:szCs w:val="22"/>
                <w:lang w:val="cs-CZ"/>
              </w:rPr>
            </w:pPr>
            <w:ins w:id="830" w:author="DM" w:date="2014-05-26T17:38:00Z">
              <w:r w:rsidRPr="0086110B">
                <w:rPr>
                  <w:rFonts w:ascii="Arial" w:hAnsi="Arial" w:cs="Arial"/>
                  <w:color w:val="000000"/>
                  <w:sz w:val="22"/>
                  <w:szCs w:val="22"/>
                  <w:lang w:val="cs-CZ"/>
                </w:rPr>
                <w:t xml:space="preserve">Snížení rozsahu smlouvy na plnění zakázky dle bodu 6.4, které by mohlo mít vliv na výběr nejvhodnější nabídky. </w:t>
              </w:r>
            </w:ins>
          </w:p>
        </w:tc>
        <w:tc>
          <w:tcPr>
            <w:tcW w:w="2573" w:type="dxa"/>
            <w:vAlign w:val="center"/>
          </w:tcPr>
          <w:p w:rsidR="00E93999" w:rsidRDefault="0086110B" w:rsidP="00243AED">
            <w:pPr>
              <w:pStyle w:val="CharChar1CharCharChar"/>
              <w:rPr>
                <w:ins w:id="831" w:author="DM" w:date="2014-05-26T17:36:00Z"/>
                <w:rFonts w:ascii="Arial" w:hAnsi="Arial" w:cs="Arial"/>
                <w:sz w:val="22"/>
                <w:szCs w:val="22"/>
                <w:lang w:val="cs-CZ"/>
              </w:rPr>
            </w:pPr>
            <w:ins w:id="832" w:author="DM" w:date="2014-05-26T17:38:00Z">
              <w:r w:rsidRPr="0086110B">
                <w:rPr>
                  <w:rFonts w:ascii="Arial" w:hAnsi="Arial" w:cs="Arial"/>
                  <w:color w:val="000000"/>
                  <w:sz w:val="22"/>
                  <w:szCs w:val="22"/>
                  <w:lang w:val="cs-CZ"/>
                </w:rPr>
                <w:t xml:space="preserve">min. 25 % ze smluvní ceny po jejím snížení </w:t>
              </w:r>
            </w:ins>
          </w:p>
        </w:tc>
      </w:tr>
      <w:tr w:rsidR="00250063" w:rsidRPr="004031DB" w:rsidTr="002322EF">
        <w:trPr>
          <w:ins w:id="833" w:author="DM" w:date="2014-05-26T17:36:00Z"/>
        </w:trPr>
        <w:tc>
          <w:tcPr>
            <w:tcW w:w="524" w:type="dxa"/>
          </w:tcPr>
          <w:p w:rsidR="00250063" w:rsidRPr="004031DB" w:rsidRDefault="0086110B" w:rsidP="00243AED">
            <w:pPr>
              <w:pStyle w:val="CharChar1CharCharChar"/>
              <w:jc w:val="center"/>
              <w:rPr>
                <w:ins w:id="834" w:author="DM" w:date="2014-05-26T17:36:00Z"/>
                <w:rFonts w:ascii="Arial" w:hAnsi="Arial" w:cs="Arial"/>
                <w:sz w:val="22"/>
                <w:szCs w:val="22"/>
                <w:lang w:val="cs-CZ"/>
              </w:rPr>
            </w:pPr>
            <w:ins w:id="835" w:author="DM" w:date="2014-05-26T17:36:00Z">
              <w:r w:rsidRPr="0086110B">
                <w:rPr>
                  <w:rFonts w:ascii="Arial" w:hAnsi="Arial" w:cs="Arial"/>
                  <w:sz w:val="22"/>
                  <w:szCs w:val="22"/>
                  <w:lang w:val="cs-CZ"/>
                </w:rPr>
                <w:t>21.</w:t>
              </w:r>
            </w:ins>
          </w:p>
        </w:tc>
        <w:tc>
          <w:tcPr>
            <w:tcW w:w="1994" w:type="dxa"/>
            <w:vAlign w:val="center"/>
          </w:tcPr>
          <w:p w:rsidR="00250063" w:rsidRPr="004031DB" w:rsidRDefault="0086110B" w:rsidP="00243AED">
            <w:pPr>
              <w:pStyle w:val="CharChar1CharCharChar"/>
              <w:rPr>
                <w:ins w:id="836" w:author="DM" w:date="2014-05-26T17:36:00Z"/>
                <w:rFonts w:ascii="Arial" w:hAnsi="Arial" w:cs="Arial"/>
                <w:sz w:val="22"/>
                <w:szCs w:val="22"/>
                <w:lang w:val="cs-CZ"/>
              </w:rPr>
            </w:pPr>
            <w:ins w:id="837" w:author="DM" w:date="2014-05-26T17:38:00Z">
              <w:r w:rsidRPr="0086110B">
                <w:rPr>
                  <w:rFonts w:ascii="Arial" w:hAnsi="Arial" w:cs="Arial"/>
                  <w:color w:val="000000"/>
                  <w:sz w:val="22"/>
                  <w:szCs w:val="22"/>
                  <w:lang w:val="cs-CZ"/>
                </w:rPr>
                <w:t>Zadání dodatečných stavebních prací / služeb / dodávek bez důvodu dle bodu 7</w:t>
              </w:r>
              <w:r w:rsidR="004031DB">
                <w:rPr>
                  <w:rFonts w:ascii="Arial" w:hAnsi="Arial" w:cs="Arial"/>
                  <w:color w:val="000000"/>
                  <w:sz w:val="22"/>
                  <w:szCs w:val="22"/>
                  <w:lang w:val="cs-CZ"/>
                </w:rPr>
                <w:t>.4 t</w:t>
              </w:r>
            </w:ins>
            <w:ins w:id="838" w:author="DM" w:date="2014-05-27T11:40:00Z">
              <w:r w:rsidR="004031DB">
                <w:rPr>
                  <w:rFonts w:ascii="Arial" w:hAnsi="Arial" w:cs="Arial"/>
                  <w:color w:val="000000"/>
                  <w:sz w:val="22"/>
                  <w:szCs w:val="22"/>
                  <w:lang w:val="cs-CZ"/>
                </w:rPr>
                <w:t>ohoto Doplňujícího výkladu</w:t>
              </w:r>
            </w:ins>
            <w:ins w:id="839" w:author="DM" w:date="2014-05-28T08:25:00Z">
              <w:r w:rsidR="00447129">
                <w:rPr>
                  <w:rFonts w:ascii="Arial" w:hAnsi="Arial" w:cs="Arial"/>
                  <w:color w:val="000000"/>
                  <w:sz w:val="22"/>
                  <w:szCs w:val="22"/>
                  <w:lang w:val="cs-CZ"/>
                </w:rPr>
                <w:t xml:space="preserve"> a Postupu</w:t>
              </w:r>
            </w:ins>
          </w:p>
        </w:tc>
        <w:tc>
          <w:tcPr>
            <w:tcW w:w="4536" w:type="dxa"/>
            <w:vAlign w:val="center"/>
          </w:tcPr>
          <w:p w:rsidR="00250063" w:rsidRPr="004031DB" w:rsidRDefault="0086110B" w:rsidP="00243AED">
            <w:pPr>
              <w:pStyle w:val="CharChar1CharCharChar"/>
              <w:tabs>
                <w:tab w:val="num" w:pos="121"/>
              </w:tabs>
              <w:ind w:left="121" w:hanging="141"/>
              <w:rPr>
                <w:ins w:id="840" w:author="DM" w:date="2014-05-26T17:36:00Z"/>
                <w:rFonts w:ascii="Arial" w:hAnsi="Arial" w:cs="Arial"/>
                <w:sz w:val="22"/>
                <w:szCs w:val="22"/>
                <w:lang w:val="cs-CZ"/>
              </w:rPr>
            </w:pPr>
            <w:ins w:id="841" w:author="DM" w:date="2014-05-26T17:38:00Z">
              <w:r w:rsidRPr="0086110B">
                <w:rPr>
                  <w:rFonts w:ascii="Arial" w:hAnsi="Arial" w:cs="Arial"/>
                  <w:color w:val="000000"/>
                  <w:sz w:val="22"/>
                  <w:szCs w:val="22"/>
                  <w:lang w:val="cs-CZ"/>
                </w:rPr>
                <w:t>Původní zakázka byla zadána v souladu s</w:t>
              </w:r>
            </w:ins>
            <w:ins w:id="842" w:author="DM" w:date="2014-05-27T11:41:00Z">
              <w:r w:rsidR="004031DB">
                <w:rPr>
                  <w:rFonts w:ascii="Arial" w:hAnsi="Arial" w:cs="Arial"/>
                  <w:color w:val="000000"/>
                  <w:sz w:val="22"/>
                  <w:szCs w:val="22"/>
                  <w:lang w:val="cs-CZ"/>
                </w:rPr>
                <w:t> </w:t>
              </w:r>
            </w:ins>
            <w:ins w:id="843" w:author="DM" w:date="2014-05-26T17:38:00Z">
              <w:r w:rsidRPr="0086110B">
                <w:rPr>
                  <w:rFonts w:ascii="Arial" w:hAnsi="Arial" w:cs="Arial"/>
                  <w:color w:val="000000"/>
                  <w:sz w:val="22"/>
                  <w:szCs w:val="22"/>
                  <w:lang w:val="cs-CZ"/>
                </w:rPr>
                <w:t xml:space="preserve">postupy, ale dodatečné zakázky byly zadány bez důvodu dle bodu 7.4. </w:t>
              </w:r>
            </w:ins>
          </w:p>
        </w:tc>
        <w:tc>
          <w:tcPr>
            <w:tcW w:w="2573" w:type="dxa"/>
            <w:vAlign w:val="center"/>
          </w:tcPr>
          <w:p w:rsidR="00E93999" w:rsidRDefault="0086110B" w:rsidP="00243AED">
            <w:pPr>
              <w:pStyle w:val="CharChar1CharCharChar"/>
              <w:rPr>
                <w:ins w:id="844" w:author="DM" w:date="2014-05-26T17:36:00Z"/>
                <w:rFonts w:ascii="Arial" w:hAnsi="Arial" w:cs="Arial"/>
                <w:sz w:val="22"/>
                <w:szCs w:val="22"/>
                <w:lang w:val="cs-CZ"/>
              </w:rPr>
            </w:pPr>
            <w:ins w:id="845" w:author="DM" w:date="2014-05-26T17:38:00Z">
              <w:r w:rsidRPr="0086110B">
                <w:rPr>
                  <w:rFonts w:ascii="Arial" w:hAnsi="Arial" w:cs="Arial"/>
                  <w:color w:val="000000"/>
                  <w:sz w:val="22"/>
                  <w:szCs w:val="22"/>
                  <w:lang w:val="cs-CZ"/>
                </w:rPr>
                <w:t>100 % z hodnoty dodatečných zakázek nebo min. 25 % v případě, kdy dodatečné zakázky nepřekročí 50</w:t>
              </w:r>
            </w:ins>
            <w:ins w:id="846" w:author="DM" w:date="2014-05-27T11:40:00Z">
              <w:r w:rsidR="004031DB">
                <w:rPr>
                  <w:rFonts w:ascii="Arial" w:hAnsi="Arial" w:cs="Arial"/>
                  <w:color w:val="000000"/>
                  <w:sz w:val="22"/>
                  <w:szCs w:val="22"/>
                  <w:lang w:val="cs-CZ"/>
                </w:rPr>
                <w:t> </w:t>
              </w:r>
            </w:ins>
            <w:ins w:id="847" w:author="DM" w:date="2014-05-26T17:38:00Z">
              <w:r w:rsidRPr="0086110B">
                <w:rPr>
                  <w:rFonts w:ascii="Arial" w:hAnsi="Arial" w:cs="Arial"/>
                  <w:color w:val="000000"/>
                  <w:sz w:val="22"/>
                  <w:szCs w:val="22"/>
                  <w:lang w:val="cs-CZ"/>
                </w:rPr>
                <w:t xml:space="preserve">% hodnoty původní zakázky </w:t>
              </w:r>
            </w:ins>
          </w:p>
        </w:tc>
      </w:tr>
      <w:tr w:rsidR="00250063" w:rsidRPr="004031DB" w:rsidTr="002322EF">
        <w:trPr>
          <w:ins w:id="848" w:author="DM" w:date="2014-05-26T17:36:00Z"/>
        </w:trPr>
        <w:tc>
          <w:tcPr>
            <w:tcW w:w="524" w:type="dxa"/>
          </w:tcPr>
          <w:p w:rsidR="00250063" w:rsidRPr="004031DB" w:rsidRDefault="0086110B" w:rsidP="00243AED">
            <w:pPr>
              <w:pStyle w:val="CharChar1CharCharChar"/>
              <w:jc w:val="center"/>
              <w:rPr>
                <w:ins w:id="849" w:author="DM" w:date="2014-05-26T17:36:00Z"/>
                <w:rFonts w:ascii="Arial" w:hAnsi="Arial" w:cs="Arial"/>
                <w:sz w:val="22"/>
                <w:szCs w:val="22"/>
                <w:lang w:val="cs-CZ"/>
              </w:rPr>
            </w:pPr>
            <w:ins w:id="850" w:author="DM" w:date="2014-05-26T17:36:00Z">
              <w:r w:rsidRPr="0086110B">
                <w:rPr>
                  <w:rFonts w:ascii="Arial" w:hAnsi="Arial" w:cs="Arial"/>
                  <w:sz w:val="22"/>
                  <w:szCs w:val="22"/>
                  <w:lang w:val="cs-CZ"/>
                </w:rPr>
                <w:t>22.</w:t>
              </w:r>
            </w:ins>
          </w:p>
        </w:tc>
        <w:tc>
          <w:tcPr>
            <w:tcW w:w="1994" w:type="dxa"/>
            <w:vAlign w:val="center"/>
          </w:tcPr>
          <w:p w:rsidR="00250063" w:rsidRPr="004031DB" w:rsidRDefault="0086110B" w:rsidP="00243AED">
            <w:pPr>
              <w:pStyle w:val="CharChar1CharCharChar"/>
              <w:rPr>
                <w:ins w:id="851" w:author="DM" w:date="2014-05-26T17:36:00Z"/>
                <w:rFonts w:ascii="Arial" w:hAnsi="Arial" w:cs="Arial"/>
                <w:sz w:val="22"/>
                <w:szCs w:val="22"/>
                <w:lang w:val="cs-CZ"/>
              </w:rPr>
            </w:pPr>
            <w:ins w:id="852" w:author="DM" w:date="2014-05-26T17:38:00Z">
              <w:r w:rsidRPr="0086110B">
                <w:rPr>
                  <w:rFonts w:ascii="Arial" w:hAnsi="Arial" w:cs="Arial"/>
                  <w:color w:val="000000"/>
                  <w:sz w:val="22"/>
                  <w:szCs w:val="22"/>
                  <w:lang w:val="cs-CZ"/>
                </w:rPr>
                <w:t xml:space="preserve">Zadání dodatečných stavebních prací nebo služeb ve vyšším rozsahu než 50 % původní zakázky </w:t>
              </w:r>
            </w:ins>
          </w:p>
        </w:tc>
        <w:tc>
          <w:tcPr>
            <w:tcW w:w="4536" w:type="dxa"/>
            <w:vAlign w:val="center"/>
          </w:tcPr>
          <w:p w:rsidR="00E93999" w:rsidRDefault="0086110B" w:rsidP="00243AED">
            <w:pPr>
              <w:pStyle w:val="CharChar1CharCharChar"/>
              <w:ind w:left="121"/>
              <w:rPr>
                <w:ins w:id="853" w:author="DM" w:date="2014-05-26T17:36:00Z"/>
                <w:rFonts w:ascii="Arial" w:hAnsi="Arial" w:cs="Arial"/>
                <w:sz w:val="22"/>
                <w:szCs w:val="22"/>
                <w:lang w:val="cs-CZ"/>
              </w:rPr>
            </w:pPr>
            <w:ins w:id="854" w:author="DM" w:date="2014-05-26T17:38:00Z">
              <w:r w:rsidRPr="0086110B">
                <w:rPr>
                  <w:rFonts w:ascii="Arial" w:hAnsi="Arial" w:cs="Arial"/>
                  <w:color w:val="000000"/>
                  <w:sz w:val="22"/>
                  <w:szCs w:val="22"/>
                  <w:lang w:val="cs-CZ"/>
                </w:rPr>
                <w:t>Původní zakázka</w:t>
              </w:r>
              <w:r w:rsidR="004031DB">
                <w:rPr>
                  <w:rFonts w:ascii="Arial" w:hAnsi="Arial" w:cs="Arial"/>
                  <w:color w:val="000000"/>
                  <w:sz w:val="22"/>
                  <w:szCs w:val="22"/>
                  <w:lang w:val="cs-CZ"/>
                </w:rPr>
                <w:t xml:space="preserve"> byla zadána v souladu s </w:t>
              </w:r>
              <w:r w:rsidRPr="0086110B">
                <w:rPr>
                  <w:rFonts w:ascii="Arial" w:hAnsi="Arial" w:cs="Arial"/>
                  <w:color w:val="000000"/>
                  <w:sz w:val="22"/>
                  <w:szCs w:val="22"/>
                  <w:lang w:val="cs-CZ"/>
                </w:rPr>
                <w:t xml:space="preserve">postupy, ale dodatečné stavební práce nebo služby zadané podle bodu 7.4 byly zadány v objemu vyšším než 50 % hodnoty původní zakázky. </w:t>
              </w:r>
            </w:ins>
          </w:p>
        </w:tc>
        <w:tc>
          <w:tcPr>
            <w:tcW w:w="2573" w:type="dxa"/>
            <w:vAlign w:val="center"/>
          </w:tcPr>
          <w:p w:rsidR="00E93999" w:rsidRDefault="0086110B" w:rsidP="00243AED">
            <w:pPr>
              <w:pStyle w:val="CharChar1CharCharChar"/>
              <w:rPr>
                <w:ins w:id="855" w:author="DM" w:date="2014-05-26T17:36:00Z"/>
                <w:rFonts w:ascii="Arial" w:hAnsi="Arial" w:cs="Arial"/>
                <w:sz w:val="22"/>
                <w:szCs w:val="22"/>
                <w:lang w:val="cs-CZ"/>
              </w:rPr>
            </w:pPr>
            <w:ins w:id="856" w:author="DM" w:date="2014-05-26T17:38:00Z">
              <w:r w:rsidRPr="0086110B">
                <w:rPr>
                  <w:rFonts w:ascii="Arial" w:hAnsi="Arial" w:cs="Arial"/>
                  <w:color w:val="000000"/>
                  <w:sz w:val="22"/>
                  <w:szCs w:val="22"/>
                  <w:lang w:val="cs-CZ"/>
                </w:rPr>
                <w:t xml:space="preserve">100 % z částky přesahující 50 % ceny původní zakázky </w:t>
              </w:r>
            </w:ins>
          </w:p>
        </w:tc>
      </w:tr>
    </w:tbl>
    <w:p w:rsidR="00E93999" w:rsidRDefault="00E93999" w:rsidP="00243AED">
      <w:pPr>
        <w:pStyle w:val="Mjstyl1"/>
        <w:ind w:left="360"/>
        <w:rPr>
          <w:ins w:id="857" w:author="DM" w:date="2014-05-26T17:37:00Z"/>
          <w:sz w:val="22"/>
          <w:szCs w:val="22"/>
        </w:rPr>
      </w:pPr>
    </w:p>
    <w:p w:rsidR="00E93999" w:rsidRDefault="00E93999" w:rsidP="00243AED">
      <w:pPr>
        <w:pStyle w:val="Mjstyl1"/>
        <w:ind w:left="360"/>
        <w:rPr>
          <w:ins w:id="858" w:author="DM" w:date="2014-05-26T17:37:00Z"/>
          <w:sz w:val="22"/>
          <w:szCs w:val="22"/>
        </w:rPr>
      </w:pPr>
    </w:p>
    <w:p w:rsidR="00E93999" w:rsidRDefault="00250063" w:rsidP="00243AED">
      <w:pPr>
        <w:pStyle w:val="Mjstyl1"/>
        <w:ind w:left="360"/>
        <w:rPr>
          <w:ins w:id="859" w:author="DM" w:date="2014-05-26T17:37:00Z"/>
          <w:sz w:val="22"/>
          <w:szCs w:val="22"/>
        </w:rPr>
      </w:pPr>
      <w:ins w:id="860" w:author="DM" w:date="2014-05-26T17:37:00Z">
        <w:r w:rsidRPr="008255F0">
          <w:rPr>
            <w:sz w:val="22"/>
            <w:szCs w:val="22"/>
          </w:rPr>
          <w:t>1.4 Jiné porušení</w:t>
        </w:r>
      </w:ins>
    </w:p>
    <w:tbl>
      <w:tblPr>
        <w:tblW w:w="9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4"/>
        <w:gridCol w:w="1994"/>
        <w:gridCol w:w="4536"/>
        <w:gridCol w:w="2573"/>
      </w:tblGrid>
      <w:tr w:rsidR="00250063" w:rsidRPr="004031DB" w:rsidTr="002322EF">
        <w:trPr>
          <w:trHeight w:val="810"/>
          <w:ins w:id="861" w:author="DM" w:date="2014-05-26T17:37:00Z"/>
        </w:trPr>
        <w:tc>
          <w:tcPr>
            <w:tcW w:w="524" w:type="dxa"/>
            <w:vAlign w:val="center"/>
          </w:tcPr>
          <w:p w:rsidR="00250063" w:rsidRPr="004031DB" w:rsidRDefault="0086110B" w:rsidP="00243AED">
            <w:pPr>
              <w:pStyle w:val="CharChar1CharCharChar"/>
              <w:jc w:val="center"/>
              <w:rPr>
                <w:ins w:id="862" w:author="DM" w:date="2014-05-26T17:37:00Z"/>
                <w:rFonts w:ascii="Arial" w:hAnsi="Arial" w:cs="Arial"/>
                <w:b/>
                <w:bCs/>
                <w:sz w:val="22"/>
                <w:szCs w:val="22"/>
                <w:lang w:val="cs-CZ"/>
              </w:rPr>
            </w:pPr>
            <w:ins w:id="863" w:author="DM" w:date="2014-05-26T17:37:00Z">
              <w:r w:rsidRPr="0086110B">
                <w:rPr>
                  <w:rFonts w:ascii="Arial" w:hAnsi="Arial" w:cs="Arial"/>
                  <w:b/>
                  <w:bCs/>
                  <w:sz w:val="22"/>
                  <w:szCs w:val="22"/>
                  <w:lang w:val="cs-CZ"/>
                </w:rPr>
                <w:t>Č.</w:t>
              </w:r>
            </w:ins>
          </w:p>
        </w:tc>
        <w:tc>
          <w:tcPr>
            <w:tcW w:w="1994" w:type="dxa"/>
            <w:vAlign w:val="center"/>
          </w:tcPr>
          <w:p w:rsidR="00250063" w:rsidRPr="004031DB" w:rsidRDefault="0086110B" w:rsidP="00243AED">
            <w:pPr>
              <w:pStyle w:val="CharChar1CharCharChar"/>
              <w:jc w:val="center"/>
              <w:rPr>
                <w:ins w:id="864" w:author="DM" w:date="2014-05-26T17:37:00Z"/>
                <w:rFonts w:ascii="Arial" w:hAnsi="Arial" w:cs="Arial"/>
                <w:b/>
                <w:bCs/>
                <w:sz w:val="22"/>
                <w:szCs w:val="22"/>
                <w:lang w:val="cs-CZ"/>
              </w:rPr>
            </w:pPr>
            <w:ins w:id="865" w:author="DM" w:date="2014-05-26T17:37:00Z">
              <w:r w:rsidRPr="0086110B">
                <w:rPr>
                  <w:rFonts w:ascii="Arial" w:hAnsi="Arial" w:cs="Arial"/>
                  <w:b/>
                  <w:bCs/>
                  <w:sz w:val="22"/>
                  <w:szCs w:val="22"/>
                  <w:lang w:val="cs-CZ"/>
                </w:rPr>
                <w:t>Porušení</w:t>
              </w:r>
            </w:ins>
          </w:p>
        </w:tc>
        <w:tc>
          <w:tcPr>
            <w:tcW w:w="4536" w:type="dxa"/>
            <w:vAlign w:val="center"/>
          </w:tcPr>
          <w:p w:rsidR="00250063" w:rsidRPr="004031DB" w:rsidRDefault="0086110B" w:rsidP="00243AED">
            <w:pPr>
              <w:pStyle w:val="CharChar1CharCharChar"/>
              <w:jc w:val="center"/>
              <w:rPr>
                <w:ins w:id="866" w:author="DM" w:date="2014-05-26T17:37:00Z"/>
                <w:rFonts w:ascii="Arial" w:hAnsi="Arial" w:cs="Arial"/>
                <w:b/>
                <w:bCs/>
                <w:sz w:val="22"/>
                <w:szCs w:val="22"/>
                <w:lang w:val="cs-CZ"/>
              </w:rPr>
            </w:pPr>
            <w:ins w:id="867" w:author="DM" w:date="2014-05-26T17:37:00Z">
              <w:r w:rsidRPr="0086110B">
                <w:rPr>
                  <w:rFonts w:ascii="Arial" w:hAnsi="Arial" w:cs="Arial"/>
                  <w:b/>
                  <w:bCs/>
                  <w:sz w:val="22"/>
                  <w:szCs w:val="22"/>
                  <w:lang w:val="cs-CZ"/>
                </w:rPr>
                <w:t>Popis</w:t>
              </w:r>
            </w:ins>
          </w:p>
        </w:tc>
        <w:tc>
          <w:tcPr>
            <w:tcW w:w="2573" w:type="dxa"/>
          </w:tcPr>
          <w:p w:rsidR="00250063" w:rsidRPr="004031DB" w:rsidRDefault="0086110B" w:rsidP="00243AED">
            <w:pPr>
              <w:pStyle w:val="CharChar1CharCharChar"/>
              <w:jc w:val="center"/>
              <w:rPr>
                <w:ins w:id="868" w:author="DM" w:date="2014-05-26T17:37:00Z"/>
                <w:rFonts w:ascii="Arial" w:hAnsi="Arial" w:cs="Arial"/>
                <w:b/>
                <w:bCs/>
                <w:sz w:val="22"/>
                <w:szCs w:val="22"/>
                <w:lang w:val="cs-CZ"/>
              </w:rPr>
            </w:pPr>
            <w:ins w:id="869" w:author="DM" w:date="2014-05-26T17:37:00Z">
              <w:r w:rsidRPr="0086110B">
                <w:rPr>
                  <w:rFonts w:ascii="Arial" w:hAnsi="Arial" w:cs="Arial"/>
                  <w:b/>
                  <w:bCs/>
                  <w:sz w:val="22"/>
                  <w:szCs w:val="22"/>
                  <w:lang w:val="cs-CZ"/>
                </w:rPr>
                <w:t>Sazba finanční opravy</w:t>
              </w:r>
            </w:ins>
          </w:p>
          <w:p w:rsidR="00250063" w:rsidRPr="004031DB" w:rsidRDefault="00250063" w:rsidP="00243AED">
            <w:pPr>
              <w:pStyle w:val="CharChar1CharCharChar"/>
              <w:jc w:val="center"/>
              <w:rPr>
                <w:ins w:id="870" w:author="DM" w:date="2014-05-26T17:37:00Z"/>
                <w:rFonts w:ascii="Arial" w:hAnsi="Arial" w:cs="Arial"/>
                <w:b/>
                <w:bCs/>
                <w:sz w:val="22"/>
                <w:szCs w:val="22"/>
                <w:lang w:val="cs-CZ"/>
              </w:rPr>
            </w:pPr>
          </w:p>
        </w:tc>
      </w:tr>
      <w:tr w:rsidR="00250063" w:rsidRPr="004031DB" w:rsidTr="002322EF">
        <w:trPr>
          <w:ins w:id="871" w:author="DM" w:date="2014-05-26T17:37:00Z"/>
        </w:trPr>
        <w:tc>
          <w:tcPr>
            <w:tcW w:w="524" w:type="dxa"/>
          </w:tcPr>
          <w:p w:rsidR="00250063" w:rsidRPr="004031DB" w:rsidRDefault="0086110B" w:rsidP="00243AED">
            <w:pPr>
              <w:pStyle w:val="CharChar1CharCharChar"/>
              <w:jc w:val="center"/>
              <w:rPr>
                <w:ins w:id="872" w:author="DM" w:date="2014-05-26T17:37:00Z"/>
                <w:rFonts w:ascii="Arial" w:hAnsi="Arial" w:cs="Arial"/>
                <w:sz w:val="22"/>
                <w:szCs w:val="22"/>
                <w:lang w:val="cs-CZ"/>
              </w:rPr>
            </w:pPr>
            <w:ins w:id="873" w:author="DM" w:date="2014-05-26T17:37:00Z">
              <w:r w:rsidRPr="0086110B">
                <w:rPr>
                  <w:rFonts w:ascii="Arial" w:hAnsi="Arial" w:cs="Arial"/>
                  <w:sz w:val="22"/>
                  <w:szCs w:val="22"/>
                  <w:lang w:val="cs-CZ"/>
                </w:rPr>
                <w:t>23.</w:t>
              </w:r>
            </w:ins>
          </w:p>
        </w:tc>
        <w:tc>
          <w:tcPr>
            <w:tcW w:w="1994" w:type="dxa"/>
            <w:vAlign w:val="center"/>
          </w:tcPr>
          <w:p w:rsidR="00250063" w:rsidRPr="004031DB" w:rsidRDefault="0086110B" w:rsidP="00243AED">
            <w:pPr>
              <w:pStyle w:val="CharChar1CharCharChar"/>
              <w:rPr>
                <w:ins w:id="874" w:author="DM" w:date="2014-05-26T17:37:00Z"/>
                <w:rFonts w:ascii="Arial" w:hAnsi="Arial" w:cs="Arial"/>
                <w:sz w:val="22"/>
                <w:szCs w:val="22"/>
                <w:lang w:val="cs-CZ"/>
              </w:rPr>
            </w:pPr>
            <w:ins w:id="875" w:author="DM" w:date="2014-05-26T17:38:00Z">
              <w:r w:rsidRPr="0086110B">
                <w:rPr>
                  <w:rFonts w:ascii="Arial" w:hAnsi="Arial" w:cs="Arial"/>
                  <w:sz w:val="22"/>
                  <w:szCs w:val="22"/>
                  <w:lang w:val="cs-CZ"/>
                </w:rPr>
                <w:t xml:space="preserve">Jiné porušení výše neuvedené </w:t>
              </w:r>
            </w:ins>
          </w:p>
        </w:tc>
        <w:tc>
          <w:tcPr>
            <w:tcW w:w="4536" w:type="dxa"/>
            <w:vAlign w:val="center"/>
          </w:tcPr>
          <w:p w:rsidR="00E93999" w:rsidRDefault="004031DB" w:rsidP="00243AED">
            <w:pPr>
              <w:pStyle w:val="CharChar1CharCharChar"/>
              <w:ind w:left="121"/>
              <w:rPr>
                <w:ins w:id="876" w:author="DM" w:date="2014-05-26T17:37:00Z"/>
                <w:rFonts w:ascii="Arial" w:hAnsi="Arial" w:cs="Arial"/>
                <w:sz w:val="22"/>
                <w:szCs w:val="22"/>
                <w:lang w:val="cs-CZ"/>
              </w:rPr>
            </w:pPr>
            <w:ins w:id="877" w:author="DM" w:date="2014-05-26T17:38:00Z">
              <w:r>
                <w:rPr>
                  <w:rFonts w:ascii="Arial" w:hAnsi="Arial" w:cs="Arial"/>
                  <w:sz w:val="22"/>
                  <w:szCs w:val="22"/>
                  <w:lang w:val="cs-CZ"/>
                </w:rPr>
                <w:t>Jiné porušení těcht</w:t>
              </w:r>
            </w:ins>
            <w:ins w:id="878" w:author="DM" w:date="2014-05-27T11:41:00Z">
              <w:r>
                <w:rPr>
                  <w:rFonts w:ascii="Arial" w:hAnsi="Arial" w:cs="Arial"/>
                  <w:sz w:val="22"/>
                  <w:szCs w:val="22"/>
                  <w:lang w:val="cs-CZ"/>
                </w:rPr>
                <w:t xml:space="preserve">o </w:t>
              </w:r>
            </w:ins>
            <w:ins w:id="879" w:author="DM" w:date="2014-05-26T17:38:00Z">
              <w:r w:rsidR="0086110B" w:rsidRPr="0086110B">
                <w:rPr>
                  <w:rFonts w:ascii="Arial" w:hAnsi="Arial" w:cs="Arial"/>
                  <w:sz w:val="22"/>
                  <w:szCs w:val="22"/>
                  <w:lang w:val="cs-CZ"/>
                </w:rPr>
                <w:t xml:space="preserve">postupů, výše neuvedené, které mělo nebo mohlo mít vliv na výběr nejvhodnější nabídky. </w:t>
              </w:r>
            </w:ins>
          </w:p>
        </w:tc>
        <w:tc>
          <w:tcPr>
            <w:tcW w:w="2573" w:type="dxa"/>
            <w:vAlign w:val="center"/>
          </w:tcPr>
          <w:p w:rsidR="00250063" w:rsidRPr="004031DB" w:rsidRDefault="0086110B" w:rsidP="00243AED">
            <w:pPr>
              <w:pStyle w:val="Default"/>
              <w:rPr>
                <w:ins w:id="880" w:author="DM" w:date="2014-05-26T17:38:00Z"/>
                <w:sz w:val="22"/>
                <w:szCs w:val="22"/>
              </w:rPr>
            </w:pPr>
            <w:ins w:id="881" w:author="DM" w:date="2014-05-26T17:38:00Z">
              <w:r w:rsidRPr="0086110B">
                <w:rPr>
                  <w:sz w:val="22"/>
                  <w:szCs w:val="22"/>
                </w:rPr>
                <w:t xml:space="preserve">min. 25 % nebo </w:t>
              </w:r>
            </w:ins>
          </w:p>
          <w:p w:rsidR="00E93999" w:rsidRDefault="0086110B" w:rsidP="00243AED">
            <w:pPr>
              <w:pStyle w:val="CharChar1CharCharChar"/>
              <w:rPr>
                <w:ins w:id="882" w:author="DM" w:date="2014-05-26T17:37:00Z"/>
                <w:rFonts w:ascii="Arial" w:hAnsi="Arial" w:cs="Arial"/>
                <w:sz w:val="22"/>
                <w:szCs w:val="22"/>
                <w:lang w:val="cs-CZ"/>
              </w:rPr>
            </w:pPr>
            <w:ins w:id="883" w:author="DM" w:date="2014-05-26T17:38:00Z">
              <w:r w:rsidRPr="0086110B">
                <w:rPr>
                  <w:rFonts w:ascii="Arial" w:hAnsi="Arial" w:cs="Arial"/>
                  <w:sz w:val="22"/>
                  <w:szCs w:val="22"/>
                  <w:lang w:val="cs-CZ"/>
                </w:rPr>
                <w:t xml:space="preserve">min. 10 % nebo 5 % s ohledem na závažnost porušení </w:t>
              </w:r>
            </w:ins>
          </w:p>
        </w:tc>
      </w:tr>
    </w:tbl>
    <w:p w:rsidR="00A503DB" w:rsidRDefault="00A503DB" w:rsidP="00A503DB">
      <w:pPr>
        <w:pStyle w:val="Mjstyl1"/>
        <w:ind w:left="360"/>
        <w:rPr>
          <w:sz w:val="22"/>
          <w:szCs w:val="22"/>
        </w:rPr>
        <w:pPrChange w:id="884" w:author="berver" w:date="2014-05-30T20:41:00Z">
          <w:pPr>
            <w:pStyle w:val="Mjstyl1"/>
            <w:ind w:left="360"/>
            <w:jc w:val="center"/>
          </w:pPr>
        </w:pPrChange>
      </w:pPr>
    </w:p>
    <w:sectPr w:rsidR="00A503DB" w:rsidSect="007C2F4D">
      <w:headerReference w:type="default"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3999" w:rsidRDefault="00E93999">
      <w:r>
        <w:separator/>
      </w:r>
    </w:p>
  </w:endnote>
  <w:endnote w:type="continuationSeparator" w:id="0">
    <w:p w:rsidR="00E93999" w:rsidRDefault="00E939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Times New Roman Gras 0117200">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999" w:rsidRDefault="00A503DB" w:rsidP="00D45512">
    <w:pPr>
      <w:pStyle w:val="Zpat"/>
      <w:framePr w:wrap="around" w:vAnchor="text" w:hAnchor="margin" w:xAlign="right" w:y="1"/>
      <w:rPr>
        <w:rStyle w:val="slostrnky"/>
      </w:rPr>
    </w:pPr>
    <w:r>
      <w:rPr>
        <w:rStyle w:val="slostrnky"/>
      </w:rPr>
      <w:fldChar w:fldCharType="begin"/>
    </w:r>
    <w:r w:rsidR="00E93999">
      <w:rPr>
        <w:rStyle w:val="slostrnky"/>
      </w:rPr>
      <w:instrText xml:space="preserve">PAGE  </w:instrText>
    </w:r>
    <w:r>
      <w:rPr>
        <w:rStyle w:val="slostrnky"/>
      </w:rPr>
      <w:fldChar w:fldCharType="separate"/>
    </w:r>
    <w:r w:rsidR="00E93999">
      <w:rPr>
        <w:rStyle w:val="slostrnky"/>
        <w:noProof/>
      </w:rPr>
      <w:t>20</w:t>
    </w:r>
    <w:r>
      <w:rPr>
        <w:rStyle w:val="slostrnky"/>
      </w:rPr>
      <w:fldChar w:fldCharType="end"/>
    </w:r>
  </w:p>
  <w:p w:rsidR="00E93999" w:rsidRDefault="00E93999" w:rsidP="0084526D">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999" w:rsidRDefault="00E93999" w:rsidP="007332C9">
    <w:pPr>
      <w:pStyle w:val="Zpat"/>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999" w:rsidRDefault="00A503DB" w:rsidP="007332C9">
    <w:pPr>
      <w:pStyle w:val="Zpat"/>
      <w:jc w:val="center"/>
    </w:pPr>
    <w:r w:rsidRPr="00C75960">
      <w:rPr>
        <w:snapToGrid w:val="0"/>
      </w:rPr>
      <w:fldChar w:fldCharType="begin"/>
    </w:r>
    <w:r w:rsidR="00E93999" w:rsidRPr="00C75960">
      <w:rPr>
        <w:snapToGrid w:val="0"/>
      </w:rPr>
      <w:instrText xml:space="preserve"> PAGE </w:instrText>
    </w:r>
    <w:r w:rsidRPr="00C75960">
      <w:rPr>
        <w:snapToGrid w:val="0"/>
      </w:rPr>
      <w:fldChar w:fldCharType="separate"/>
    </w:r>
    <w:r w:rsidR="007A5F51">
      <w:rPr>
        <w:noProof/>
        <w:snapToGrid w:val="0"/>
      </w:rPr>
      <w:t>22</w:t>
    </w:r>
    <w:r w:rsidRPr="00C75960">
      <w:rPr>
        <w:snapToGrid w:val="0"/>
      </w:rPr>
      <w:fldChar w:fldCharType="end"/>
    </w:r>
    <w:r w:rsidR="00E93999" w:rsidRPr="00C75960">
      <w:rPr>
        <w:snapToGrid w:val="0"/>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999" w:rsidRPr="00724AB4" w:rsidRDefault="00A503DB" w:rsidP="00724AB4">
    <w:pPr>
      <w:pStyle w:val="Zpat"/>
      <w:jc w:val="center"/>
    </w:pPr>
    <w:r>
      <w:rPr>
        <w:snapToGrid w:val="0"/>
      </w:rPr>
      <w:fldChar w:fldCharType="begin"/>
    </w:r>
    <w:r w:rsidR="00E93999">
      <w:rPr>
        <w:snapToGrid w:val="0"/>
      </w:rPr>
      <w:instrText xml:space="preserve"> PAGE </w:instrText>
    </w:r>
    <w:r>
      <w:rPr>
        <w:snapToGrid w:val="0"/>
      </w:rPr>
      <w:fldChar w:fldCharType="separate"/>
    </w:r>
    <w:r w:rsidR="00E93999">
      <w:rPr>
        <w:noProof/>
        <w:snapToGrid w:val="0"/>
      </w:rPr>
      <w:t>- 1 -</w:t>
    </w:r>
    <w:r>
      <w:rPr>
        <w:snapToGrid w:val="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3999" w:rsidRDefault="00E93999">
      <w:r>
        <w:separator/>
      </w:r>
    </w:p>
  </w:footnote>
  <w:footnote w:type="continuationSeparator" w:id="0">
    <w:p w:rsidR="00E93999" w:rsidRDefault="00E93999">
      <w:r>
        <w:continuationSeparator/>
      </w:r>
    </w:p>
  </w:footnote>
  <w:footnote w:id="1">
    <w:p w:rsidR="00E93999" w:rsidRDefault="00E93999" w:rsidP="003356FD">
      <w:pPr>
        <w:pStyle w:val="Textpoznpodarou"/>
      </w:pPr>
      <w:r>
        <w:rPr>
          <w:rStyle w:val="Znakapoznpodarou"/>
        </w:rPr>
        <w:footnoteRef/>
      </w:r>
      <w:r>
        <w:t xml:space="preserve"> </w:t>
      </w:r>
      <w:r w:rsidRPr="001F17F6">
        <w:rPr>
          <w:rFonts w:ascii="Arial" w:hAnsi="Arial" w:cs="Arial"/>
          <w:sz w:val="16"/>
          <w:szCs w:val="16"/>
        </w:rPr>
        <w:t>Interpretační sdělení Komise o právních předpisech Společenství použitelných pro zadávání zakázek, na které se plně nebo částečně nevztahují směrnice o zadávání veřejných zakázek (2006/C 179/02)</w:t>
      </w:r>
    </w:p>
  </w:footnote>
  <w:footnote w:id="2">
    <w:p w:rsidR="00E93999" w:rsidRDefault="00E93999">
      <w:pPr>
        <w:pStyle w:val="Textpoznpodarou"/>
      </w:pPr>
      <w:r w:rsidRPr="002D202F">
        <w:rPr>
          <w:rStyle w:val="Znakapoznpodarou"/>
          <w:rFonts w:ascii="Arial" w:hAnsi="Arial" w:cs="Arial"/>
          <w:sz w:val="16"/>
          <w:szCs w:val="16"/>
        </w:rPr>
        <w:footnoteRef/>
      </w:r>
      <w:r w:rsidRPr="002D202F">
        <w:rPr>
          <w:rFonts w:ascii="Arial" w:hAnsi="Arial" w:cs="Arial"/>
          <w:sz w:val="16"/>
          <w:szCs w:val="16"/>
        </w:rPr>
        <w:t xml:space="preserve"> Definovány dle ustanovení § 12 odst. 3  zákona č. 137/2006 Sb.. </w:t>
      </w:r>
    </w:p>
  </w:footnote>
  <w:footnote w:id="3">
    <w:p w:rsidR="00E93999" w:rsidRDefault="00E93999">
      <w:pPr>
        <w:pStyle w:val="Textpoznpodarou"/>
      </w:pPr>
      <w:r w:rsidRPr="002D202F">
        <w:rPr>
          <w:rStyle w:val="Znakapoznpodarou"/>
          <w:rFonts w:ascii="Arial" w:hAnsi="Arial" w:cs="Arial"/>
          <w:sz w:val="16"/>
          <w:szCs w:val="16"/>
        </w:rPr>
        <w:footnoteRef/>
      </w:r>
      <w:r w:rsidRPr="002D202F">
        <w:rPr>
          <w:rFonts w:ascii="Arial" w:hAnsi="Arial" w:cs="Arial"/>
          <w:sz w:val="16"/>
          <w:szCs w:val="16"/>
        </w:rPr>
        <w:t xml:space="preserve"> Definovány dle ustanovení § 12 odst. 2 zákona č. 137/2006 Sb..</w:t>
      </w:r>
    </w:p>
  </w:footnote>
  <w:footnote w:id="4">
    <w:p w:rsidR="00E93999" w:rsidRDefault="00E93999">
      <w:pPr>
        <w:pStyle w:val="Textpoznpodarou"/>
      </w:pPr>
      <w:r w:rsidRPr="002D202F">
        <w:rPr>
          <w:rStyle w:val="Znakapoznpodarou"/>
          <w:rFonts w:ascii="Arial" w:hAnsi="Arial" w:cs="Arial"/>
          <w:sz w:val="16"/>
          <w:szCs w:val="16"/>
        </w:rPr>
        <w:footnoteRef/>
      </w:r>
      <w:r w:rsidRPr="002D202F">
        <w:rPr>
          <w:rFonts w:ascii="Arial" w:hAnsi="Arial" w:cs="Arial"/>
          <w:sz w:val="16"/>
          <w:szCs w:val="16"/>
        </w:rPr>
        <w:t xml:space="preserve"> Definovány dle ustanovení § 12 odst. 1 zákona č. 137/2006 Sb..</w:t>
      </w:r>
    </w:p>
  </w:footnote>
  <w:footnote w:id="5">
    <w:p w:rsidR="00E93999" w:rsidRDefault="00E93999" w:rsidP="006778C6">
      <w:pPr>
        <w:pStyle w:val="Textpoznpodarou"/>
        <w:jc w:val="both"/>
      </w:pPr>
      <w:r w:rsidRPr="00423A5C">
        <w:rPr>
          <w:rStyle w:val="Znakapoznpodarou"/>
          <w:rFonts w:ascii="Arial" w:hAnsi="Arial" w:cs="Arial"/>
          <w:sz w:val="16"/>
          <w:szCs w:val="16"/>
        </w:rPr>
        <w:footnoteRef/>
      </w:r>
      <w:r w:rsidRPr="00423A5C">
        <w:rPr>
          <w:rFonts w:ascii="Arial" w:hAnsi="Arial" w:cs="Arial"/>
          <w:sz w:val="16"/>
          <w:szCs w:val="16"/>
        </w:rPr>
        <w:t xml:space="preserve"> Účetní období je definováno v souladu s ustanovením § 3 odst. 2 zákona č. 563/1991 Sb., o účetnictví, ve znění pozdějších předpisů.</w:t>
      </w:r>
    </w:p>
  </w:footnote>
  <w:footnote w:id="6">
    <w:p w:rsidR="00E93999" w:rsidRDefault="00E93999" w:rsidP="00E93999">
      <w:pPr>
        <w:pStyle w:val="Textpoznpodarou"/>
      </w:pPr>
      <w:ins w:id="121" w:author="DM" w:date="2014-05-28T08:32:00Z">
        <w:r>
          <w:rPr>
            <w:rStyle w:val="Znakapoznpodarou"/>
          </w:rPr>
          <w:footnoteRef/>
        </w:r>
        <w:r>
          <w:t xml:space="preserve"> </w:t>
        </w:r>
        <w:r w:rsidRPr="0086110B">
          <w:rPr>
            <w:rFonts w:ascii="Arial" w:hAnsi="Arial" w:cs="Arial"/>
            <w:sz w:val="16"/>
            <w:szCs w:val="16"/>
          </w:rPr>
          <w:t xml:space="preserve">Zakázkou malého rozsahu je zakázka, jejíž předpokládaná hodnota nedosahuje v případě zakázek na dodávky a služby hodnoty 2 000 </w:t>
        </w:r>
        <w:proofErr w:type="spellStart"/>
        <w:r w:rsidRPr="0086110B">
          <w:rPr>
            <w:rFonts w:ascii="Arial" w:hAnsi="Arial" w:cs="Arial"/>
            <w:sz w:val="16"/>
            <w:szCs w:val="16"/>
          </w:rPr>
          <w:t>000</w:t>
        </w:r>
        <w:proofErr w:type="spellEnd"/>
        <w:r w:rsidRPr="0086110B">
          <w:rPr>
            <w:rFonts w:ascii="Arial" w:hAnsi="Arial" w:cs="Arial"/>
            <w:sz w:val="16"/>
            <w:szCs w:val="16"/>
          </w:rPr>
          <w:t xml:space="preserve"> Kč bez DPH, v případě zakázek na stavební práce hodnoty 6 000 </w:t>
        </w:r>
        <w:proofErr w:type="spellStart"/>
        <w:r w:rsidRPr="0086110B">
          <w:rPr>
            <w:rFonts w:ascii="Arial" w:hAnsi="Arial" w:cs="Arial"/>
            <w:sz w:val="16"/>
            <w:szCs w:val="16"/>
          </w:rPr>
          <w:t>000</w:t>
        </w:r>
        <w:proofErr w:type="spellEnd"/>
        <w:r w:rsidRPr="0086110B">
          <w:rPr>
            <w:rFonts w:ascii="Arial" w:hAnsi="Arial" w:cs="Arial"/>
            <w:sz w:val="16"/>
            <w:szCs w:val="16"/>
          </w:rPr>
          <w:t xml:space="preserve"> Kč bez DPH.</w:t>
        </w:r>
      </w:ins>
    </w:p>
  </w:footnote>
  <w:footnote w:id="7">
    <w:p w:rsidR="00A503DB" w:rsidRDefault="00E93999">
      <w:pPr>
        <w:pStyle w:val="Textpoznpodarou"/>
        <w:jc w:val="both"/>
        <w:rPr>
          <w:del w:id="123" w:author="DM" w:date="2014-05-28T08:33:00Z"/>
        </w:rPr>
      </w:pPr>
      <w:del w:id="124" w:author="DM" w:date="2014-05-28T08:33:00Z">
        <w:r w:rsidRPr="0086110B">
          <w:footnoteRef/>
        </w:r>
        <w:r w:rsidRPr="00423A5C" w:rsidDel="00AE10DC">
          <w:rPr>
            <w:rFonts w:ascii="Arial" w:hAnsi="Arial" w:cs="Arial"/>
            <w:sz w:val="16"/>
            <w:szCs w:val="16"/>
          </w:rPr>
          <w:delText xml:space="preserve"> </w:delText>
        </w:r>
        <w:r w:rsidRPr="005B5690" w:rsidDel="00AE10DC">
          <w:rPr>
            <w:rFonts w:ascii="Arial" w:hAnsi="Arial" w:cs="Arial"/>
            <w:sz w:val="16"/>
            <w:szCs w:val="16"/>
          </w:rPr>
          <w:delText>Zakázka malého rozsahu dle výše předpokládané hodnoty je vymezena v § 12 odst. 3 zákona č. 137/2006 Sb., o veřejných zakázkách.</w:delText>
        </w:r>
      </w:del>
    </w:p>
  </w:footnote>
  <w:footnote w:id="8">
    <w:p w:rsidR="00E93999" w:rsidRDefault="00E93999" w:rsidP="00E93999">
      <w:pPr>
        <w:pStyle w:val="Textpoznpodarou"/>
        <w:jc w:val="both"/>
      </w:pPr>
      <w:r w:rsidRPr="00423A5C">
        <w:rPr>
          <w:rStyle w:val="Znakapoznpodarou"/>
          <w:rFonts w:ascii="Arial" w:hAnsi="Arial" w:cs="Arial"/>
          <w:sz w:val="16"/>
          <w:szCs w:val="16"/>
        </w:rPr>
        <w:footnoteRef/>
      </w:r>
      <w:r w:rsidRPr="00423A5C">
        <w:rPr>
          <w:rFonts w:ascii="Arial" w:hAnsi="Arial" w:cs="Arial"/>
          <w:sz w:val="16"/>
          <w:szCs w:val="16"/>
        </w:rPr>
        <w:t xml:space="preserve"> </w:t>
      </w:r>
      <w:ins w:id="125" w:author="DM" w:date="2014-05-26T16:35:00Z">
        <w:r w:rsidRPr="0086110B">
          <w:rPr>
            <w:rFonts w:ascii="Arial" w:hAnsi="Arial" w:cs="Arial"/>
            <w:sz w:val="16"/>
            <w:szCs w:val="16"/>
          </w:rPr>
          <w:t>Zakázkou s vyšší hodnotou je zakázka, jejíž předpokládaná hodnota činí v případě zakázky na dodávky a služby nejméně 2 000 000 Kč bez DPH, v případě zakázky na stavební práce nejméně 6 000 000 Kč bez DPH.</w:t>
        </w:r>
        <w:r>
          <w:rPr>
            <w:sz w:val="16"/>
            <w:szCs w:val="16"/>
          </w:rPr>
          <w:t xml:space="preserve"> </w:t>
        </w:r>
        <w:r>
          <w:t xml:space="preserve"> </w:t>
        </w:r>
      </w:ins>
      <w:del w:id="126" w:author="DM" w:date="2014-05-26T16:35:00Z">
        <w:r w:rsidRPr="00423A5C" w:rsidDel="005B5690">
          <w:rPr>
            <w:rFonts w:ascii="Arial" w:hAnsi="Arial" w:cs="Arial"/>
            <w:sz w:val="16"/>
            <w:szCs w:val="16"/>
          </w:rPr>
          <w:delText>Zakázk</w:delText>
        </w:r>
        <w:r w:rsidDel="005B5690">
          <w:rPr>
            <w:rFonts w:ascii="Arial" w:hAnsi="Arial" w:cs="Arial"/>
            <w:sz w:val="16"/>
            <w:szCs w:val="16"/>
          </w:rPr>
          <w:delText>a</w:delText>
        </w:r>
        <w:r w:rsidRPr="00423A5C" w:rsidDel="005B5690">
          <w:rPr>
            <w:rFonts w:ascii="Arial" w:hAnsi="Arial" w:cs="Arial"/>
            <w:sz w:val="16"/>
            <w:szCs w:val="16"/>
          </w:rPr>
          <w:delText xml:space="preserve"> s vyšší hodnotou je zakázka, jejíž předpokládaná hodnota </w:delText>
        </w:r>
        <w:r w:rsidDel="005B5690">
          <w:rPr>
            <w:rFonts w:ascii="Arial" w:hAnsi="Arial" w:cs="Arial"/>
            <w:sz w:val="16"/>
            <w:szCs w:val="16"/>
          </w:rPr>
          <w:delText>je vyšší než horní limit pro zakázky malého rozsahu uvedený v § 12 odst. 3 zákona č. 137/2006 Sb., o veřejných zakázkách</w:delText>
        </w:r>
        <w:r w:rsidRPr="00423A5C" w:rsidDel="005B5690">
          <w:rPr>
            <w:rFonts w:ascii="Arial" w:hAnsi="Arial" w:cs="Arial"/>
            <w:sz w:val="16"/>
            <w:szCs w:val="16"/>
          </w:rPr>
          <w:delText>.</w:delText>
        </w:r>
      </w:del>
    </w:p>
  </w:footnote>
  <w:footnote w:id="9">
    <w:p w:rsidR="00E93999" w:rsidRDefault="00E93999" w:rsidP="00CE589D">
      <w:pPr>
        <w:pStyle w:val="Textpoznpodarou"/>
        <w:jc w:val="both"/>
      </w:pPr>
      <w:r w:rsidRPr="001F17F6">
        <w:rPr>
          <w:rStyle w:val="Znakapoznpodarou"/>
          <w:rFonts w:ascii="Arial" w:hAnsi="Arial" w:cs="Arial"/>
          <w:sz w:val="16"/>
          <w:szCs w:val="16"/>
        </w:rPr>
        <w:footnoteRef/>
      </w:r>
      <w:r w:rsidRPr="001F17F6">
        <w:rPr>
          <w:rFonts w:ascii="Arial" w:hAnsi="Arial" w:cs="Arial"/>
          <w:sz w:val="16"/>
          <w:szCs w:val="16"/>
        </w:rPr>
        <w:t xml:space="preserve"> Identifikačními údaji se rozumí obchodní firma nebo název, sídlo, právní forma, identifikační číslo, bylo-li přiděleno, pokud jde o právnickou osobu, a obchodní firma nebo jméno a příjmení, místo podnikání, popřípadě místo trvalého pobytu, identifikační číslo, bylo-li přiděle</w:t>
      </w:r>
      <w:r>
        <w:rPr>
          <w:rFonts w:ascii="Arial" w:hAnsi="Arial" w:cs="Arial"/>
          <w:sz w:val="16"/>
          <w:szCs w:val="16"/>
        </w:rPr>
        <w:t>no, pokud jde o fyzickou osobu.</w:t>
      </w:r>
    </w:p>
  </w:footnote>
  <w:footnote w:id="10">
    <w:p w:rsidR="00E93999" w:rsidRDefault="00E93999" w:rsidP="00EF1090">
      <w:pPr>
        <w:pStyle w:val="Textpoznpodarou"/>
      </w:pPr>
      <w:r>
        <w:rPr>
          <w:rStyle w:val="Znakapoznpodarou"/>
        </w:rPr>
        <w:footnoteRef/>
      </w:r>
      <w:r>
        <w:t xml:space="preserve"> </w:t>
      </w:r>
      <w:r>
        <w:rPr>
          <w:rFonts w:ascii="Arial" w:hAnsi="Arial" w:cs="Arial"/>
          <w:sz w:val="16"/>
          <w:szCs w:val="16"/>
        </w:rPr>
        <w:t>Dílčím hodnotícím kritériem nemohou být smluvní podmínky, jejichž účelem je zajištění povinností dodavatele (např. smluvní pokuta) nebo platební podmínky.</w:t>
      </w:r>
    </w:p>
  </w:footnote>
  <w:footnote w:id="11">
    <w:p w:rsidR="00E93999" w:rsidRDefault="00E93999" w:rsidP="0093703A">
      <w:pPr>
        <w:pStyle w:val="Textpoznpodarou"/>
        <w:jc w:val="both"/>
      </w:pPr>
      <w:r w:rsidRPr="0099253F">
        <w:rPr>
          <w:rStyle w:val="Znakapoznpodarou"/>
          <w:rFonts w:ascii="Arial" w:hAnsi="Arial" w:cs="Arial"/>
          <w:sz w:val="16"/>
          <w:szCs w:val="16"/>
        </w:rPr>
        <w:footnoteRef/>
      </w:r>
      <w:r w:rsidRPr="0099253F">
        <w:rPr>
          <w:rFonts w:ascii="Arial" w:hAnsi="Arial" w:cs="Arial"/>
          <w:sz w:val="16"/>
          <w:szCs w:val="16"/>
        </w:rPr>
        <w:t xml:space="preserve"> V případech, kdy je vyžadováno uveřejnění oznámení o zahájení výběrového řízení, je rozhodným datem pro začátek běhu lhůty pro podání nabídek den následující po dni, ve kterém došlo k uveřejnění tohoto oznámení. V případě, kdy je vyžadováno oslovení určitého počtu zájemců výzvou k předložení nabídky, je rozhodným datem pro začátek běhu lhůty pro podání nabídek den následující po dni odeslání výzvy k předložení nabídky.</w:t>
      </w:r>
    </w:p>
  </w:footnote>
  <w:footnote w:id="12">
    <w:p w:rsidR="00E93999" w:rsidRDefault="00E93999">
      <w:pPr>
        <w:pStyle w:val="Textpoznpodarou"/>
      </w:pPr>
      <w:r>
        <w:rPr>
          <w:rStyle w:val="Znakapoznpodarou"/>
        </w:rPr>
        <w:footnoteRef/>
      </w:r>
      <w:r>
        <w:t xml:space="preserve"> </w:t>
      </w:r>
      <w:r w:rsidRPr="0099253F">
        <w:rPr>
          <w:rFonts w:ascii="Arial" w:hAnsi="Arial" w:cs="Arial"/>
          <w:sz w:val="16"/>
          <w:szCs w:val="16"/>
        </w:rPr>
        <w:t>Zákon č. 227/2000 Sb., o elektronickém podpisu a o změně některých dalších zákonů (zákon o elektronickém podpisu), ve znění pozdějších předpisů.</w:t>
      </w:r>
    </w:p>
  </w:footnote>
  <w:footnote w:id="13">
    <w:p w:rsidR="00E93999" w:rsidRDefault="00E93999" w:rsidP="00022E08">
      <w:pPr>
        <w:pStyle w:val="Textpoznpodarou"/>
        <w:jc w:val="both"/>
      </w:pPr>
      <w:r w:rsidRPr="0099253F">
        <w:rPr>
          <w:rStyle w:val="Znakapoznpodarou"/>
          <w:rFonts w:ascii="Arial" w:hAnsi="Arial" w:cs="Arial"/>
          <w:sz w:val="16"/>
          <w:szCs w:val="16"/>
        </w:rPr>
        <w:footnoteRef/>
      </w:r>
      <w:r w:rsidRPr="0099253F">
        <w:rPr>
          <w:rFonts w:ascii="Arial" w:hAnsi="Arial" w:cs="Arial"/>
          <w:sz w:val="16"/>
          <w:szCs w:val="16"/>
        </w:rPr>
        <w:t xml:space="preserve"> V případě, že se jedná o jednočlenné obchodní společnosti nebo fyzické osoby, je možné, aby hodnocení provedl sám zadavatel. V tomto případě postupuje zadavatel stejně jako pověřená osoba zadavatele dle bodů </w:t>
      </w:r>
      <w:r>
        <w:rPr>
          <w:rFonts w:ascii="Arial" w:hAnsi="Arial" w:cs="Arial"/>
          <w:sz w:val="16"/>
          <w:szCs w:val="16"/>
        </w:rPr>
        <w:t>5</w:t>
      </w:r>
      <w:r w:rsidRPr="0099253F">
        <w:rPr>
          <w:rFonts w:ascii="Arial" w:hAnsi="Arial" w:cs="Arial"/>
          <w:sz w:val="16"/>
          <w:szCs w:val="16"/>
        </w:rPr>
        <w:t xml:space="preserve">.2.2. až </w:t>
      </w:r>
      <w:r>
        <w:rPr>
          <w:rFonts w:ascii="Arial" w:hAnsi="Arial" w:cs="Arial"/>
          <w:sz w:val="16"/>
          <w:szCs w:val="16"/>
        </w:rPr>
        <w:t>5</w:t>
      </w:r>
      <w:r w:rsidRPr="0099253F">
        <w:rPr>
          <w:rFonts w:ascii="Arial" w:hAnsi="Arial" w:cs="Arial"/>
          <w:sz w:val="16"/>
          <w:szCs w:val="16"/>
        </w:rPr>
        <w:t>.2.5.</w:t>
      </w:r>
    </w:p>
  </w:footnote>
  <w:footnote w:id="14">
    <w:p w:rsidR="00E93999" w:rsidRDefault="00E93999" w:rsidP="00CF5C16">
      <w:pPr>
        <w:pStyle w:val="Textpoznpodarou"/>
      </w:pPr>
      <w:r w:rsidRPr="00100C1D">
        <w:rPr>
          <w:rStyle w:val="Znakapoznpodarou"/>
          <w:rFonts w:ascii="Arial" w:hAnsi="Arial" w:cs="Arial"/>
          <w:sz w:val="16"/>
          <w:szCs w:val="16"/>
        </w:rPr>
        <w:footnoteRef/>
      </w:r>
      <w:r w:rsidRPr="00100C1D">
        <w:rPr>
          <w:rFonts w:ascii="Arial" w:hAnsi="Arial" w:cs="Arial"/>
          <w:sz w:val="16"/>
          <w:szCs w:val="16"/>
        </w:rPr>
        <w:t xml:space="preserve"> Neúplnou nabídkou však není nedodržení čistě formálních požadavků zadavatele, které nemají vliv na transparentnost výběrového řízení. Takovými požadavky jsou např. požadavek na počet kopií nabídky, požadavek na pořadí jednotlivých částí nabídky apod.</w:t>
      </w:r>
    </w:p>
  </w:footnote>
  <w:footnote w:id="15">
    <w:p w:rsidR="00E93999" w:rsidRDefault="00E93999" w:rsidP="00CF5C16">
      <w:pPr>
        <w:pStyle w:val="Textpoznpodarou"/>
      </w:pPr>
      <w:r w:rsidRPr="00100C1D">
        <w:rPr>
          <w:rStyle w:val="Znakapoznpodarou"/>
          <w:rFonts w:ascii="Arial" w:hAnsi="Arial" w:cs="Arial"/>
          <w:sz w:val="16"/>
          <w:szCs w:val="16"/>
        </w:rPr>
        <w:footnoteRef/>
      </w:r>
      <w:r w:rsidRPr="00100C1D">
        <w:rPr>
          <w:rFonts w:ascii="Arial" w:hAnsi="Arial" w:cs="Arial"/>
          <w:sz w:val="16"/>
          <w:szCs w:val="16"/>
        </w:rPr>
        <w:t xml:space="preserve"> Rozhodným datem pro začátek běhu lhůty je den následující po dni, ve kterém došlo k odeslání výzvy uchazeči k doplnění nabídky. </w:t>
      </w:r>
      <w:r>
        <w:rPr>
          <w:rFonts w:ascii="Arial" w:hAnsi="Arial" w:cs="Arial"/>
          <w:sz w:val="16"/>
          <w:szCs w:val="16"/>
        </w:rPr>
        <w:t xml:space="preserve">Minimální rozsah délky této lhůty je stanoven na 3 pracovní dny.  </w:t>
      </w:r>
    </w:p>
  </w:footnote>
  <w:footnote w:id="16">
    <w:p w:rsidR="00E93999" w:rsidRDefault="00E93999" w:rsidP="00ED6133">
      <w:pPr>
        <w:pStyle w:val="Textpoznpodarou"/>
        <w:jc w:val="both"/>
      </w:pPr>
      <w:r w:rsidRPr="00100C1D">
        <w:rPr>
          <w:rStyle w:val="Znakapoznpodarou"/>
          <w:rFonts w:ascii="Arial" w:hAnsi="Arial" w:cs="Arial"/>
          <w:sz w:val="16"/>
          <w:szCs w:val="16"/>
        </w:rPr>
        <w:footnoteRef/>
      </w:r>
      <w:r w:rsidRPr="00100C1D">
        <w:rPr>
          <w:rFonts w:ascii="Arial" w:hAnsi="Arial" w:cs="Arial"/>
          <w:sz w:val="16"/>
          <w:szCs w:val="16"/>
        </w:rPr>
        <w:t xml:space="preserve"> Rozhodným datem pro začátek běhu lhůty je den následující po dni, ve kterém došlo k odeslání výzvy uchazeči k doplnění nabídky. </w:t>
      </w:r>
      <w:r>
        <w:rPr>
          <w:rFonts w:ascii="Arial" w:hAnsi="Arial" w:cs="Arial"/>
          <w:sz w:val="16"/>
          <w:szCs w:val="16"/>
        </w:rPr>
        <w:t xml:space="preserve">Minimální rozsah délky této lhůty je stanovena na 3 pracovní dny.  </w:t>
      </w:r>
    </w:p>
  </w:footnote>
  <w:footnote w:id="17">
    <w:p w:rsidR="00E93999" w:rsidRDefault="00E93999" w:rsidP="00A552A9">
      <w:pPr>
        <w:pStyle w:val="Textpoznpodarou"/>
      </w:pPr>
      <w:r w:rsidRPr="00100C1D">
        <w:rPr>
          <w:rStyle w:val="Znakapoznpodarou"/>
          <w:rFonts w:ascii="Arial" w:hAnsi="Arial" w:cs="Arial"/>
          <w:sz w:val="16"/>
          <w:szCs w:val="16"/>
        </w:rPr>
        <w:footnoteRef/>
      </w:r>
      <w:r w:rsidRPr="00100C1D">
        <w:rPr>
          <w:rFonts w:ascii="Arial" w:hAnsi="Arial" w:cs="Arial"/>
          <w:sz w:val="16"/>
          <w:szCs w:val="16"/>
        </w:rPr>
        <w:t xml:space="preserve"> Neúplnou nabídkou však není nedodržení čistě formálních požadavků zadavatele, které nemají vliv na transparentnost výběrového řízení. Takovými požadavky jsou např. požadavek na počet kopií nabídky, požadavek na pořadí jednotlivých částí nabídky apod.</w:t>
      </w:r>
    </w:p>
  </w:footnote>
  <w:footnote w:id="18">
    <w:p w:rsidR="00E93999" w:rsidRDefault="00E93999" w:rsidP="00A552A9">
      <w:pPr>
        <w:pStyle w:val="Textpoznpodarou"/>
      </w:pPr>
      <w:r w:rsidRPr="00100C1D">
        <w:rPr>
          <w:rStyle w:val="Znakapoznpodarou"/>
          <w:rFonts w:ascii="Arial" w:hAnsi="Arial" w:cs="Arial"/>
          <w:sz w:val="16"/>
          <w:szCs w:val="16"/>
        </w:rPr>
        <w:footnoteRef/>
      </w:r>
      <w:r w:rsidRPr="00100C1D">
        <w:rPr>
          <w:rFonts w:ascii="Arial" w:hAnsi="Arial" w:cs="Arial"/>
          <w:sz w:val="16"/>
          <w:szCs w:val="16"/>
        </w:rPr>
        <w:t xml:space="preserve"> Rozhodným datem pro začátek běhu lhůty je den následující po dni, ve kterém došlo k odeslání výzvy uchazeči k doplnění nabídky. </w:t>
      </w:r>
      <w:r>
        <w:rPr>
          <w:rFonts w:ascii="Arial" w:hAnsi="Arial" w:cs="Arial"/>
          <w:sz w:val="16"/>
          <w:szCs w:val="16"/>
        </w:rPr>
        <w:t xml:space="preserve">Minimální rozsah délky této lhůty je </w:t>
      </w:r>
      <w:r w:rsidRPr="002D202F">
        <w:rPr>
          <w:rFonts w:ascii="Arial" w:hAnsi="Arial" w:cs="Arial"/>
          <w:sz w:val="16"/>
          <w:szCs w:val="16"/>
        </w:rPr>
        <w:t>stanoven na 3 pracovní dny.</w:t>
      </w:r>
      <w:r>
        <w:rPr>
          <w:rFonts w:ascii="Arial" w:hAnsi="Arial" w:cs="Arial"/>
          <w:sz w:val="16"/>
          <w:szCs w:val="16"/>
        </w:rPr>
        <w:t xml:space="preserve">  </w:t>
      </w:r>
    </w:p>
  </w:footnote>
  <w:footnote w:id="19">
    <w:p w:rsidR="00E93999" w:rsidRDefault="00E93999" w:rsidP="00497770">
      <w:pPr>
        <w:pStyle w:val="Textpoznpodarou"/>
      </w:pPr>
      <w:r w:rsidRPr="00100C1D">
        <w:rPr>
          <w:rStyle w:val="Znakapoznpodarou"/>
          <w:rFonts w:ascii="Arial" w:hAnsi="Arial" w:cs="Arial"/>
          <w:sz w:val="16"/>
          <w:szCs w:val="16"/>
        </w:rPr>
        <w:footnoteRef/>
      </w:r>
      <w:r w:rsidRPr="00100C1D">
        <w:rPr>
          <w:rFonts w:ascii="Arial" w:hAnsi="Arial" w:cs="Arial"/>
          <w:sz w:val="16"/>
          <w:szCs w:val="16"/>
        </w:rPr>
        <w:t xml:space="preserve"> Rozhodným datem pro začátek běhu lhůty je den následující po dni, ve kterém došlo k odeslání výzvy uchazeči k doplnění nabídky. </w:t>
      </w:r>
      <w:r>
        <w:rPr>
          <w:rFonts w:ascii="Arial" w:hAnsi="Arial" w:cs="Arial"/>
          <w:sz w:val="16"/>
          <w:szCs w:val="16"/>
        </w:rPr>
        <w:t xml:space="preserve">Minimální rozsah délky této lhůty je stanovena na 3 pracovní dny.  </w:t>
      </w:r>
    </w:p>
  </w:footnote>
  <w:footnote w:id="20">
    <w:p w:rsidR="00E93999" w:rsidDel="004B0EFA" w:rsidRDefault="00E93999" w:rsidP="001F17F6">
      <w:pPr>
        <w:pStyle w:val="Textpoznpodarou"/>
        <w:jc w:val="both"/>
        <w:rPr>
          <w:del w:id="193" w:author="DM" w:date="2014-05-26T17:08:00Z"/>
        </w:rPr>
      </w:pPr>
      <w:del w:id="194" w:author="DM" w:date="2014-05-26T17:08:00Z">
        <w:r w:rsidRPr="001F17F6" w:rsidDel="004B0EFA">
          <w:rPr>
            <w:rStyle w:val="Znakapoznpodarou"/>
            <w:rFonts w:ascii="Arial" w:hAnsi="Arial" w:cs="Arial"/>
            <w:sz w:val="16"/>
            <w:szCs w:val="16"/>
          </w:rPr>
          <w:footnoteRef/>
        </w:r>
        <w:r w:rsidDel="004B0EFA">
          <w:rPr>
            <w:rFonts w:ascii="Arial" w:hAnsi="Arial" w:cs="Arial"/>
            <w:sz w:val="16"/>
            <w:szCs w:val="16"/>
          </w:rPr>
          <w:delText>Za nedostatečnou součinnost je považována skutečnost, kdy vybraný uchazeč nereaguje žádným způsobem (tzn. listinně nebo elektronicky) na výzvy zadavatele.</w:delText>
        </w:r>
      </w:del>
    </w:p>
  </w:footnote>
  <w:footnote w:id="21">
    <w:p w:rsidR="00E93999" w:rsidRDefault="00E93999">
      <w:pPr>
        <w:pStyle w:val="Textpoznpodarou"/>
      </w:pPr>
      <w:ins w:id="309" w:author="DM" w:date="2014-05-26T17:17:00Z">
        <w:r>
          <w:rPr>
            <w:rStyle w:val="Znakapoznpodarou"/>
          </w:rPr>
          <w:footnoteRef/>
        </w:r>
        <w:r>
          <w:t xml:space="preserve"> </w:t>
        </w:r>
        <w:r w:rsidRPr="0086110B">
          <w:rPr>
            <w:rFonts w:ascii="Arial" w:hAnsi="Arial" w:cs="Arial"/>
            <w:sz w:val="16"/>
            <w:szCs w:val="16"/>
          </w:rPr>
          <w:t>Rozhodným datem pro začátek běhu lhůty je den následující po dni, ve kterém byl dotaz zadavateli doručen</w:t>
        </w:r>
        <w:r w:rsidRPr="009F0ECA">
          <w:t>.</w:t>
        </w:r>
      </w:ins>
    </w:p>
  </w:footnote>
  <w:footnote w:id="22">
    <w:p w:rsidR="00E93999" w:rsidRDefault="00E93999" w:rsidP="00D02C6C">
      <w:pPr>
        <w:pStyle w:val="Textpoznpodarou"/>
        <w:jc w:val="both"/>
      </w:pPr>
      <w:r w:rsidRPr="00C35759">
        <w:rPr>
          <w:rStyle w:val="Znakapoznpodarou"/>
          <w:rFonts w:ascii="Arial" w:hAnsi="Arial" w:cs="Arial"/>
          <w:sz w:val="16"/>
          <w:szCs w:val="16"/>
        </w:rPr>
        <w:footnoteRef/>
      </w:r>
      <w:r w:rsidRPr="00C35759">
        <w:rPr>
          <w:rFonts w:ascii="Arial" w:hAnsi="Arial" w:cs="Arial"/>
          <w:sz w:val="16"/>
          <w:szCs w:val="16"/>
        </w:rPr>
        <w:t xml:space="preserve"> </w:t>
      </w:r>
      <w:r>
        <w:rPr>
          <w:rFonts w:ascii="Arial" w:hAnsi="Arial" w:cs="Arial"/>
          <w:sz w:val="16"/>
          <w:szCs w:val="16"/>
        </w:rPr>
        <w:t xml:space="preserve">Vždy je nutné, aby důvody měly původ v objektivní skutečnosti </w:t>
      </w:r>
      <w:r w:rsidRPr="00207CDD">
        <w:rPr>
          <w:rFonts w:ascii="Arial" w:hAnsi="Arial" w:cs="Arial"/>
          <w:sz w:val="16"/>
          <w:szCs w:val="16"/>
        </w:rPr>
        <w:t>(tzn. nelze pod tímto chápat důvody původu subjektivního</w:t>
      </w:r>
      <w:r>
        <w:rPr>
          <w:rFonts w:ascii="Arial" w:hAnsi="Arial" w:cs="Arial"/>
          <w:sz w:val="16"/>
          <w:szCs w:val="16"/>
        </w:rPr>
        <w:t xml:space="preserve"> na straně </w:t>
      </w:r>
      <w:r w:rsidRPr="00207CDD">
        <w:rPr>
          <w:rFonts w:ascii="Arial" w:hAnsi="Arial" w:cs="Arial"/>
          <w:sz w:val="16"/>
          <w:szCs w:val="16"/>
        </w:rPr>
        <w:t>zadavatel</w:t>
      </w:r>
      <w:r>
        <w:rPr>
          <w:rFonts w:ascii="Arial" w:hAnsi="Arial" w:cs="Arial"/>
          <w:sz w:val="16"/>
          <w:szCs w:val="16"/>
        </w:rPr>
        <w:t>e</w:t>
      </w:r>
      <w:r w:rsidRPr="00207CDD">
        <w:rPr>
          <w:rFonts w:ascii="Arial" w:hAnsi="Arial" w:cs="Arial"/>
          <w:sz w:val="16"/>
          <w:szCs w:val="16"/>
        </w:rPr>
        <w:t>, uchazeč</w:t>
      </w:r>
      <w:r>
        <w:rPr>
          <w:rFonts w:ascii="Arial" w:hAnsi="Arial" w:cs="Arial"/>
          <w:sz w:val="16"/>
          <w:szCs w:val="16"/>
        </w:rPr>
        <w:t xml:space="preserve">e </w:t>
      </w:r>
      <w:r w:rsidRPr="00207CDD">
        <w:rPr>
          <w:rFonts w:ascii="Arial" w:hAnsi="Arial" w:cs="Arial"/>
          <w:sz w:val="16"/>
          <w:szCs w:val="16"/>
        </w:rPr>
        <w:t>atd.</w:t>
      </w:r>
      <w:r>
        <w:rPr>
          <w:rFonts w:ascii="Arial" w:hAnsi="Arial" w:cs="Arial"/>
          <w:sz w:val="16"/>
          <w:szCs w:val="16"/>
        </w:rPr>
        <w:t>).</w:t>
      </w:r>
    </w:p>
  </w:footnote>
  <w:footnote w:id="23">
    <w:p w:rsidR="00E93999" w:rsidRDefault="00E93999">
      <w:pPr>
        <w:pStyle w:val="Textpoznpodarou"/>
      </w:pPr>
      <w:ins w:id="436" w:author="DM" w:date="2014-05-28T08:23:00Z">
        <w:r>
          <w:rPr>
            <w:rStyle w:val="Znakapoznpodarou"/>
          </w:rPr>
          <w:footnoteRef/>
        </w:r>
        <w:r>
          <w:t xml:space="preserve"> </w:t>
        </w:r>
        <w:r w:rsidRPr="0086110B">
          <w:rPr>
            <w:rFonts w:ascii="Arial" w:hAnsi="Arial" w:cs="Arial"/>
            <w:sz w:val="16"/>
            <w:szCs w:val="16"/>
          </w:rPr>
          <w:t>Za jednotlivý případ podle § 44a odst. 4 písm. b) zákona č. 218/2000 Sb., se považuje jednotlivé výběrové řízení, nikoli jednotlivé porušení v dále uvedených tabulkách.</w:t>
        </w:r>
      </w:ins>
    </w:p>
  </w:footnote>
  <w:footnote w:id="24">
    <w:p w:rsidR="00E93999" w:rsidDel="007E78F0" w:rsidRDefault="00E93999" w:rsidP="006A0B69">
      <w:pPr>
        <w:pStyle w:val="Textpoznpodarou"/>
        <w:jc w:val="both"/>
        <w:rPr>
          <w:del w:id="446" w:author="DM" w:date="2014-05-26T17:44:00Z"/>
        </w:rPr>
      </w:pPr>
      <w:del w:id="447" w:author="DM" w:date="2014-05-26T17:44:00Z">
        <w:r w:rsidRPr="006204CD" w:rsidDel="007E78F0">
          <w:rPr>
            <w:rStyle w:val="Znakapoznpodarou"/>
            <w:rFonts w:ascii="Arial" w:hAnsi="Arial" w:cs="Arial"/>
            <w:sz w:val="16"/>
            <w:szCs w:val="16"/>
          </w:rPr>
          <w:footnoteRef/>
        </w:r>
        <w:r w:rsidRPr="006204CD" w:rsidDel="007E78F0">
          <w:rPr>
            <w:rFonts w:ascii="Arial" w:hAnsi="Arial" w:cs="Arial"/>
            <w:sz w:val="16"/>
            <w:szCs w:val="16"/>
          </w:rPr>
          <w:delText xml:space="preserve"> </w:delText>
        </w:r>
        <w:r w:rsidDel="007E78F0">
          <w:rPr>
            <w:rFonts w:ascii="Arial" w:hAnsi="Arial" w:cs="Arial"/>
            <w:sz w:val="16"/>
            <w:szCs w:val="16"/>
          </w:rPr>
          <w:delText>Výše finanční opravy se stanoví vzhledem k hodnotě zakázky uvedené ve smlouvě uzavřené mezi zadavatelem a dodavatelem vč. jejích případných dodatků. Výjimkou je bod 10, kdy se výše finanční opravy stanoví vzhledem k hodnotě dodatečných zakázek. Pokud dojde k souběhu porušení více pravidel, procentní částky se sčítají, avšak výše finanční opravy nemůže být vyšší, než je hodnota zakázky uvedená ve smlouvě uzavřené mezi zadavatelem a dodavatelem vč. jejích případných dodatků.</w:delText>
        </w:r>
      </w:del>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999" w:rsidRPr="005A37FD" w:rsidRDefault="00E93999" w:rsidP="00767043">
    <w:pPr>
      <w:pStyle w:val="Zhlav"/>
      <w:tabs>
        <w:tab w:val="clear" w:pos="9072"/>
        <w:tab w:val="right" w:pos="9540"/>
      </w:tabs>
      <w:jc w:val="right"/>
      <w:rPr>
        <w:rFonts w:ascii="Arial" w:hAnsi="Arial" w:cs="Arial"/>
      </w:rPr>
    </w:pPr>
    <w:r>
      <w:rPr>
        <w:rFonts w:ascii="Arial" w:hAnsi="Arial" w:cs="Arial"/>
      </w:rPr>
      <w:t>Příručka pro české příjemce dotace | Příloha č. 4b</w:t>
    </w:r>
  </w:p>
  <w:p w:rsidR="00E93999" w:rsidRPr="0005336B" w:rsidRDefault="00E93999" w:rsidP="00BF6A3B">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999" w:rsidRDefault="00E93999" w:rsidP="00E93999">
    <w:pPr>
      <w:pStyle w:val="Zhlav"/>
      <w:jc w:val="right"/>
    </w:pPr>
    <w:r>
      <w:rPr>
        <w:rFonts w:ascii="Arial" w:hAnsi="Arial" w:cs="Arial"/>
      </w:rPr>
      <w:t>Příručka pro české příjemce dotace | Příloha č. 4b</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999" w:rsidRPr="005A37FD" w:rsidRDefault="00E93999" w:rsidP="002A1368">
    <w:pPr>
      <w:pStyle w:val="Zhlav"/>
      <w:tabs>
        <w:tab w:val="clear" w:pos="9072"/>
        <w:tab w:val="right" w:pos="9540"/>
      </w:tabs>
      <w:rPr>
        <w:rFonts w:ascii="Arial" w:hAnsi="Arial" w:cs="Arial"/>
      </w:rPr>
    </w:pPr>
    <w:r>
      <w:rPr>
        <w:rFonts w:ascii="Arial" w:hAnsi="Arial" w:cs="Arial"/>
      </w:rPr>
      <w:t>Příručka pro příjemce dotace</w:t>
    </w:r>
    <w:r w:rsidRPr="00404209">
      <w:rPr>
        <w:rFonts w:ascii="Arial" w:hAnsi="Arial" w:cs="Arial"/>
      </w:rPr>
      <w:t xml:space="preserve"> OPPS ČR-PR</w:t>
    </w:r>
    <w:r>
      <w:rPr>
        <w:rFonts w:ascii="Arial" w:hAnsi="Arial" w:cs="Arial"/>
      </w:rPr>
      <w:t xml:space="preserve">, verze 3                                                         </w:t>
    </w:r>
    <w:r w:rsidRPr="00404209">
      <w:rPr>
        <w:rFonts w:ascii="Arial" w:hAnsi="Arial" w:cs="Arial"/>
      </w:rPr>
      <w:t xml:space="preserve">Příloha č. </w:t>
    </w:r>
    <w:r>
      <w:rPr>
        <w:rFonts w:ascii="Arial" w:hAnsi="Arial" w:cs="Arial"/>
      </w:rPr>
      <w:t>15b</w:t>
    </w:r>
    <w:r w:rsidRPr="00404209">
      <w:rPr>
        <w:rFonts w:ascii="Arial" w:hAnsi="Arial" w:cs="Arial"/>
      </w:rPr>
      <w:tab/>
    </w:r>
    <w:r w:rsidRPr="00404209">
      <w:rPr>
        <w:rFonts w:ascii="Arial" w:hAnsi="Arial" w:cs="Arial"/>
      </w:rPr>
      <w:tab/>
    </w:r>
  </w:p>
  <w:p w:rsidR="00E93999" w:rsidRPr="003956AC" w:rsidRDefault="00E93999" w:rsidP="00D36EA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DE64C7C"/>
    <w:lvl w:ilvl="0">
      <w:start w:val="1"/>
      <w:numFmt w:val="decimal"/>
      <w:pStyle w:val="slovanseznam2"/>
      <w:lvlText w:val="%1."/>
      <w:lvlJc w:val="left"/>
      <w:pPr>
        <w:tabs>
          <w:tab w:val="num" w:pos="643"/>
        </w:tabs>
        <w:ind w:left="643" w:hanging="360"/>
      </w:pPr>
    </w:lvl>
  </w:abstractNum>
  <w:abstractNum w:abstractNumId="1">
    <w:nsid w:val="051E6F0A"/>
    <w:multiLevelType w:val="multilevel"/>
    <w:tmpl w:val="560CA032"/>
    <w:numStyleLink w:val="Styl2"/>
  </w:abstractNum>
  <w:abstractNum w:abstractNumId="2">
    <w:nsid w:val="06AB0EF4"/>
    <w:multiLevelType w:val="multilevel"/>
    <w:tmpl w:val="E1089E92"/>
    <w:lvl w:ilvl="0">
      <w:start w:val="7"/>
      <w:numFmt w:val="decimal"/>
      <w:lvlText w:val="%1"/>
      <w:lvlJc w:val="left"/>
      <w:pPr>
        <w:tabs>
          <w:tab w:val="num" w:pos="360"/>
        </w:tabs>
        <w:ind w:left="360" w:hanging="360"/>
      </w:pPr>
      <w:rPr>
        <w:rFonts w:hint="default"/>
      </w:rPr>
    </w:lvl>
    <w:lvl w:ilvl="1">
      <w:start w:val="2"/>
      <w:numFmt w:val="decimal"/>
      <w:lvlRestart w:val="0"/>
      <w:lvlText w:val="5.%2"/>
      <w:lvlJc w:val="left"/>
      <w:pPr>
        <w:tabs>
          <w:tab w:val="num" w:pos="567"/>
        </w:tabs>
        <w:ind w:left="567" w:hanging="567"/>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6F50B57"/>
    <w:multiLevelType w:val="multilevel"/>
    <w:tmpl w:val="97C8455C"/>
    <w:lvl w:ilvl="0">
      <w:start w:val="9"/>
      <w:numFmt w:val="decimal"/>
      <w:lvlText w:val="%1."/>
      <w:lvlJc w:val="left"/>
      <w:pPr>
        <w:tabs>
          <w:tab w:val="num" w:pos="0"/>
        </w:tabs>
        <w:ind w:left="360" w:hanging="360"/>
      </w:pPr>
      <w:rPr>
        <w:rFonts w:hint="default"/>
      </w:rPr>
    </w:lvl>
    <w:lvl w:ilvl="1">
      <w:start w:val="1"/>
      <w:numFmt w:val="decimal"/>
      <w:lvlText w:val="9.%2."/>
      <w:lvlJc w:val="left"/>
      <w:pPr>
        <w:tabs>
          <w:tab w:val="num" w:pos="0"/>
        </w:tabs>
        <w:ind w:left="792" w:hanging="432"/>
      </w:pPr>
      <w:rPr>
        <w:rFonts w:hint="default"/>
        <w:b/>
        <w:bCs/>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
    <w:nsid w:val="07A60DFE"/>
    <w:multiLevelType w:val="hybridMultilevel"/>
    <w:tmpl w:val="37307F26"/>
    <w:lvl w:ilvl="0" w:tplc="60168A1E">
      <w:start w:val="1"/>
      <w:numFmt w:val="upperRoman"/>
      <w:lvlText w:val="%1."/>
      <w:lvlJc w:val="left"/>
      <w:pPr>
        <w:tabs>
          <w:tab w:val="num" w:pos="1080"/>
        </w:tabs>
        <w:ind w:left="1080" w:hanging="720"/>
      </w:pPr>
      <w:rPr>
        <w:rFonts w:hint="default"/>
        <w:b/>
        <w:bCs/>
      </w:rPr>
    </w:lvl>
    <w:lvl w:ilvl="1" w:tplc="37F06DC2">
      <w:numFmt w:val="bullet"/>
      <w:lvlText w:val="-"/>
      <w:lvlJc w:val="left"/>
      <w:pPr>
        <w:tabs>
          <w:tab w:val="num" w:pos="1440"/>
        </w:tabs>
        <w:ind w:left="1440" w:hanging="360"/>
      </w:pPr>
      <w:rPr>
        <w:rFonts w:ascii="Times New Roman" w:eastAsia="Times New Roman" w:hAnsi="Times New Roman" w:hint="default"/>
        <w:b/>
        <w:bCs/>
      </w:rPr>
    </w:lvl>
    <w:lvl w:ilvl="2" w:tplc="37F06DC2">
      <w:numFmt w:val="bullet"/>
      <w:lvlText w:val="-"/>
      <w:lvlJc w:val="left"/>
      <w:pPr>
        <w:tabs>
          <w:tab w:val="num" w:pos="2160"/>
        </w:tabs>
        <w:ind w:left="2160" w:hanging="360"/>
      </w:pPr>
      <w:rPr>
        <w:rFonts w:ascii="Times New Roman" w:eastAsia="Times New Roman" w:hAnsi="Times New Roman" w:hint="default"/>
        <w:b/>
        <w:bCs/>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5">
    <w:nsid w:val="08491994"/>
    <w:multiLevelType w:val="multilevel"/>
    <w:tmpl w:val="AC74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A064B65"/>
    <w:multiLevelType w:val="multilevel"/>
    <w:tmpl w:val="5E5A1E9A"/>
    <w:lvl w:ilvl="0">
      <w:start w:val="10"/>
      <w:numFmt w:val="decimal"/>
      <w:lvlText w:val="%1"/>
      <w:lvlJc w:val="left"/>
      <w:pPr>
        <w:ind w:left="600" w:hanging="600"/>
      </w:pPr>
      <w:rPr>
        <w:rFonts w:hint="default"/>
      </w:rPr>
    </w:lvl>
    <w:lvl w:ilvl="1">
      <w:start w:val="1"/>
      <w:numFmt w:val="decimal"/>
      <w:lvlText w:val="%1.%2"/>
      <w:lvlJc w:val="left"/>
      <w:pPr>
        <w:ind w:left="682" w:hanging="600"/>
      </w:pPr>
      <w:rPr>
        <w:rFonts w:hint="default"/>
      </w:rPr>
    </w:lvl>
    <w:lvl w:ilvl="2">
      <w:start w:val="1"/>
      <w:numFmt w:val="decimal"/>
      <w:lvlText w:val="%1.%2.%3"/>
      <w:lvlJc w:val="left"/>
      <w:pPr>
        <w:ind w:left="884" w:hanging="720"/>
      </w:pPr>
      <w:rPr>
        <w:rFonts w:hint="default"/>
      </w:rPr>
    </w:lvl>
    <w:lvl w:ilvl="3">
      <w:start w:val="1"/>
      <w:numFmt w:val="decimal"/>
      <w:lvlText w:val="%1.%2.%3.%4"/>
      <w:lvlJc w:val="left"/>
      <w:pPr>
        <w:ind w:left="966" w:hanging="720"/>
      </w:pPr>
      <w:rPr>
        <w:rFonts w:hint="default"/>
      </w:rPr>
    </w:lvl>
    <w:lvl w:ilvl="4">
      <w:start w:val="1"/>
      <w:numFmt w:val="decimal"/>
      <w:lvlText w:val="%1.%2.%3.%4.%5"/>
      <w:lvlJc w:val="left"/>
      <w:pPr>
        <w:ind w:left="1408" w:hanging="1080"/>
      </w:pPr>
      <w:rPr>
        <w:rFonts w:hint="default"/>
      </w:rPr>
    </w:lvl>
    <w:lvl w:ilvl="5">
      <w:start w:val="1"/>
      <w:numFmt w:val="decimal"/>
      <w:lvlText w:val="%1.%2.%3.%4.%5.%6"/>
      <w:lvlJc w:val="left"/>
      <w:pPr>
        <w:ind w:left="1490" w:hanging="1080"/>
      </w:pPr>
      <w:rPr>
        <w:rFonts w:hint="default"/>
      </w:rPr>
    </w:lvl>
    <w:lvl w:ilvl="6">
      <w:start w:val="1"/>
      <w:numFmt w:val="decimal"/>
      <w:lvlText w:val="%1.%2.%3.%4.%5.%6.%7"/>
      <w:lvlJc w:val="left"/>
      <w:pPr>
        <w:ind w:left="1932" w:hanging="1440"/>
      </w:pPr>
      <w:rPr>
        <w:rFonts w:hint="default"/>
      </w:rPr>
    </w:lvl>
    <w:lvl w:ilvl="7">
      <w:start w:val="1"/>
      <w:numFmt w:val="decimal"/>
      <w:lvlText w:val="%1.%2.%3.%4.%5.%6.%7.%8"/>
      <w:lvlJc w:val="left"/>
      <w:pPr>
        <w:ind w:left="2014" w:hanging="1440"/>
      </w:pPr>
      <w:rPr>
        <w:rFonts w:hint="default"/>
      </w:rPr>
    </w:lvl>
    <w:lvl w:ilvl="8">
      <w:start w:val="1"/>
      <w:numFmt w:val="decimal"/>
      <w:lvlText w:val="%1.%2.%3.%4.%5.%6.%7.%8.%9"/>
      <w:lvlJc w:val="left"/>
      <w:pPr>
        <w:ind w:left="2456" w:hanging="1800"/>
      </w:pPr>
      <w:rPr>
        <w:rFonts w:hint="default"/>
      </w:rPr>
    </w:lvl>
  </w:abstractNum>
  <w:abstractNum w:abstractNumId="7">
    <w:nsid w:val="0D87328C"/>
    <w:multiLevelType w:val="multilevel"/>
    <w:tmpl w:val="EB7EC52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0"/>
      <w:lvlText w:val="3.2.%3"/>
      <w:lvlJc w:val="left"/>
      <w:pPr>
        <w:tabs>
          <w:tab w:val="num" w:pos="720"/>
        </w:tabs>
        <w:ind w:left="720" w:hanging="720"/>
      </w:pPr>
      <w:rPr>
        <w:rFonts w:hint="default"/>
      </w:rPr>
    </w:lvl>
    <w:lvl w:ilvl="3">
      <w:start w:val="1"/>
      <w:numFmt w:val="decimal"/>
      <w:pStyle w:val="Nadpis4"/>
      <w:lvlText w:val="3.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color w:val="auto"/>
      </w:rPr>
    </w:lvl>
    <w:lvl w:ilvl="5">
      <w:start w:val="1"/>
      <w:numFmt w:val="decimal"/>
      <w:pStyle w:val="Nadpis6"/>
      <w:lvlText w:val="%1.%2.%3.%4.%5.%6"/>
      <w:lvlJc w:val="left"/>
      <w:pPr>
        <w:tabs>
          <w:tab w:val="num" w:pos="1152"/>
        </w:tabs>
        <w:ind w:left="1152" w:hanging="1152"/>
      </w:pPr>
      <w:rPr>
        <w:rFonts w:hint="default"/>
        <w:color w:val="auto"/>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sz w:val="22"/>
        <w:szCs w:val="22"/>
      </w:rPr>
    </w:lvl>
    <w:lvl w:ilvl="8">
      <w:start w:val="1"/>
      <w:numFmt w:val="decimal"/>
      <w:pStyle w:val="Nadpis9"/>
      <w:lvlText w:val="%1.%2.%3.%4.%5.%6.%7.%8.%9"/>
      <w:lvlJc w:val="left"/>
      <w:pPr>
        <w:tabs>
          <w:tab w:val="num" w:pos="1584"/>
        </w:tabs>
        <w:ind w:left="1584" w:hanging="1584"/>
      </w:pPr>
      <w:rPr>
        <w:rFonts w:hint="default"/>
      </w:rPr>
    </w:lvl>
  </w:abstractNum>
  <w:abstractNum w:abstractNumId="8">
    <w:nsid w:val="10F7115E"/>
    <w:multiLevelType w:val="hybridMultilevel"/>
    <w:tmpl w:val="F266EA74"/>
    <w:name w:val="WW8Num592"/>
    <w:lvl w:ilvl="0" w:tplc="F3F0FAD2">
      <w:start w:val="1"/>
      <w:numFmt w:val="bullet"/>
      <w:lvlText w:val=""/>
      <w:lvlJc w:val="left"/>
      <w:pPr>
        <w:tabs>
          <w:tab w:val="num" w:pos="1440"/>
        </w:tabs>
        <w:ind w:left="1440" w:hanging="816"/>
      </w:pPr>
      <w:rPr>
        <w:rFonts w:ascii="Symbol" w:hAnsi="Symbol" w:cs="Symbol" w:hint="default"/>
        <w:sz w:val="16"/>
        <w:szCs w:val="16"/>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9">
    <w:nsid w:val="12BB556F"/>
    <w:multiLevelType w:val="hybridMultilevel"/>
    <w:tmpl w:val="A1C4817C"/>
    <w:lvl w:ilvl="0" w:tplc="1F741CFE">
      <w:start w:val="1"/>
      <w:numFmt w:val="bullet"/>
      <w:lvlText w:val=""/>
      <w:lvlJc w:val="left"/>
      <w:pPr>
        <w:tabs>
          <w:tab w:val="num" w:pos="600"/>
        </w:tabs>
        <w:ind w:left="600" w:hanging="180"/>
      </w:pPr>
      <w:rPr>
        <w:rFonts w:ascii="Symbol" w:hAnsi="Symbol" w:cs="Symbol" w:hint="default"/>
        <w:b w:val="0"/>
        <w:bCs w:val="0"/>
      </w:rPr>
    </w:lvl>
    <w:lvl w:ilvl="1" w:tplc="B396FE1C" w:tentative="1">
      <w:start w:val="1"/>
      <w:numFmt w:val="lowerLetter"/>
      <w:lvlText w:val="%2."/>
      <w:lvlJc w:val="left"/>
      <w:pPr>
        <w:tabs>
          <w:tab w:val="num" w:pos="1500"/>
        </w:tabs>
        <w:ind w:left="1500" w:hanging="360"/>
      </w:pPr>
    </w:lvl>
    <w:lvl w:ilvl="2" w:tplc="22C66E8A" w:tentative="1">
      <w:start w:val="1"/>
      <w:numFmt w:val="lowerRoman"/>
      <w:lvlText w:val="%3."/>
      <w:lvlJc w:val="right"/>
      <w:pPr>
        <w:tabs>
          <w:tab w:val="num" w:pos="2220"/>
        </w:tabs>
        <w:ind w:left="2220" w:hanging="180"/>
      </w:pPr>
    </w:lvl>
    <w:lvl w:ilvl="3" w:tplc="0534D8A0" w:tentative="1">
      <w:start w:val="1"/>
      <w:numFmt w:val="decimal"/>
      <w:lvlText w:val="%4."/>
      <w:lvlJc w:val="left"/>
      <w:pPr>
        <w:tabs>
          <w:tab w:val="num" w:pos="2940"/>
        </w:tabs>
        <w:ind w:left="2940" w:hanging="360"/>
      </w:pPr>
    </w:lvl>
    <w:lvl w:ilvl="4" w:tplc="FDB6B748" w:tentative="1">
      <w:start w:val="1"/>
      <w:numFmt w:val="lowerLetter"/>
      <w:lvlText w:val="%5."/>
      <w:lvlJc w:val="left"/>
      <w:pPr>
        <w:tabs>
          <w:tab w:val="num" w:pos="3660"/>
        </w:tabs>
        <w:ind w:left="3660" w:hanging="360"/>
      </w:pPr>
    </w:lvl>
    <w:lvl w:ilvl="5" w:tplc="E5FA4612" w:tentative="1">
      <w:start w:val="1"/>
      <w:numFmt w:val="lowerRoman"/>
      <w:lvlText w:val="%6."/>
      <w:lvlJc w:val="right"/>
      <w:pPr>
        <w:tabs>
          <w:tab w:val="num" w:pos="4380"/>
        </w:tabs>
        <w:ind w:left="4380" w:hanging="180"/>
      </w:pPr>
    </w:lvl>
    <w:lvl w:ilvl="6" w:tplc="8A56A184" w:tentative="1">
      <w:start w:val="1"/>
      <w:numFmt w:val="decimal"/>
      <w:lvlText w:val="%7."/>
      <w:lvlJc w:val="left"/>
      <w:pPr>
        <w:tabs>
          <w:tab w:val="num" w:pos="5100"/>
        </w:tabs>
        <w:ind w:left="5100" w:hanging="360"/>
      </w:pPr>
    </w:lvl>
    <w:lvl w:ilvl="7" w:tplc="E6B66A0E" w:tentative="1">
      <w:start w:val="1"/>
      <w:numFmt w:val="lowerLetter"/>
      <w:lvlText w:val="%8."/>
      <w:lvlJc w:val="left"/>
      <w:pPr>
        <w:tabs>
          <w:tab w:val="num" w:pos="5820"/>
        </w:tabs>
        <w:ind w:left="5820" w:hanging="360"/>
      </w:pPr>
    </w:lvl>
    <w:lvl w:ilvl="8" w:tplc="1D407C1C" w:tentative="1">
      <w:start w:val="1"/>
      <w:numFmt w:val="lowerRoman"/>
      <w:lvlText w:val="%9."/>
      <w:lvlJc w:val="right"/>
      <w:pPr>
        <w:tabs>
          <w:tab w:val="num" w:pos="6540"/>
        </w:tabs>
        <w:ind w:left="6540" w:hanging="180"/>
      </w:pPr>
    </w:lvl>
  </w:abstractNum>
  <w:abstractNum w:abstractNumId="10">
    <w:nsid w:val="142F0361"/>
    <w:multiLevelType w:val="multilevel"/>
    <w:tmpl w:val="6BEE0BDC"/>
    <w:lvl w:ilvl="0">
      <w:start w:val="6"/>
      <w:numFmt w:val="decimal"/>
      <w:lvlText w:val="%1"/>
      <w:lvlJc w:val="left"/>
      <w:pPr>
        <w:tabs>
          <w:tab w:val="num" w:pos="360"/>
        </w:tabs>
        <w:ind w:left="360" w:hanging="360"/>
      </w:pPr>
      <w:rPr>
        <w:rFonts w:hint="default"/>
      </w:rPr>
    </w:lvl>
    <w:lvl w:ilvl="1">
      <w:start w:val="1"/>
      <w:numFmt w:val="decimal"/>
      <w:lvlRestart w:val="0"/>
      <w:lvlText w:val="4.%2"/>
      <w:lvlJc w:val="left"/>
      <w:pPr>
        <w:tabs>
          <w:tab w:val="num" w:pos="567"/>
        </w:tabs>
        <w:ind w:left="567" w:hanging="567"/>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14F70193"/>
    <w:multiLevelType w:val="multilevel"/>
    <w:tmpl w:val="A148F650"/>
    <w:styleLink w:val="Styl1"/>
    <w:lvl w:ilvl="0">
      <w:start w:val="1"/>
      <w:numFmt w:val="decimal"/>
      <w:lvlText w:val="ČLÁNEK %1. -"/>
      <w:lvlJc w:val="left"/>
      <w:pPr>
        <w:tabs>
          <w:tab w:val="num" w:pos="0"/>
        </w:tabs>
        <w:ind w:left="360" w:hanging="360"/>
      </w:pPr>
      <w:rPr>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16600671"/>
    <w:multiLevelType w:val="multilevel"/>
    <w:tmpl w:val="C77683EA"/>
    <w:lvl w:ilvl="0">
      <w:start w:val="10"/>
      <w:numFmt w:val="none"/>
      <w:lvlText w:val="8."/>
      <w:lvlJc w:val="left"/>
      <w:pPr>
        <w:tabs>
          <w:tab w:val="num" w:pos="0"/>
        </w:tabs>
        <w:ind w:left="360" w:hanging="360"/>
      </w:pPr>
      <w:rPr>
        <w:rFonts w:hint="default"/>
      </w:rPr>
    </w:lvl>
    <w:lvl w:ilvl="1">
      <w:start w:val="1"/>
      <w:numFmt w:val="decimal"/>
      <w:lvlText w:val="8.%2."/>
      <w:lvlJc w:val="left"/>
      <w:pPr>
        <w:tabs>
          <w:tab w:val="num" w:pos="0"/>
        </w:tabs>
        <w:ind w:left="792" w:hanging="432"/>
      </w:pPr>
      <w:rPr>
        <w:rFonts w:hint="default"/>
        <w:b/>
        <w:bCs/>
      </w:rPr>
    </w:lvl>
    <w:lvl w:ilvl="2">
      <w:start w:val="1"/>
      <w:numFmt w:val="decimal"/>
      <w:lvlRestart w:val="0"/>
      <w:lvlText w:val="%18.%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14">
    <w:nsid w:val="1A666A2B"/>
    <w:multiLevelType w:val="multilevel"/>
    <w:tmpl w:val="1D8038E4"/>
    <w:lvl w:ilvl="0">
      <w:start w:val="9"/>
      <w:numFmt w:val="decimal"/>
      <w:lvlText w:val="%1"/>
      <w:lvlJc w:val="left"/>
      <w:pPr>
        <w:tabs>
          <w:tab w:val="num" w:pos="360"/>
        </w:tabs>
        <w:ind w:left="360" w:hanging="360"/>
      </w:pPr>
      <w:rPr>
        <w:rFonts w:hint="default"/>
      </w:rPr>
    </w:lvl>
    <w:lvl w:ilvl="1">
      <w:start w:val="1"/>
      <w:numFmt w:val="decimal"/>
      <w:lvlRestart w:val="0"/>
      <w:lvlText w:val="7.%2"/>
      <w:lvlJc w:val="left"/>
      <w:pPr>
        <w:tabs>
          <w:tab w:val="num" w:pos="567"/>
        </w:tabs>
        <w:ind w:left="567" w:hanging="567"/>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C076DAA"/>
    <w:multiLevelType w:val="hybridMultilevel"/>
    <w:tmpl w:val="DCC284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E002BFC"/>
    <w:multiLevelType w:val="multilevel"/>
    <w:tmpl w:val="42A4209E"/>
    <w:styleLink w:val="Aktulnseznam1"/>
    <w:lvl w:ilvl="0">
      <w:start w:val="1"/>
      <w:numFmt w:val="upperRoman"/>
      <w:lvlText w:val="%1."/>
      <w:lvlJc w:val="left"/>
      <w:pPr>
        <w:ind w:left="360" w:hanging="360"/>
      </w:pPr>
      <w:rPr>
        <w:rFonts w:hint="default"/>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1EC0588F"/>
    <w:multiLevelType w:val="multilevel"/>
    <w:tmpl w:val="531E3FC0"/>
    <w:name w:val="WW8Num11"/>
    <w:lvl w:ilvl="0">
      <w:start w:val="5"/>
      <w:numFmt w:val="upperLetter"/>
      <w:lvlText w:val="%1."/>
      <w:lvlJc w:val="center"/>
      <w:pPr>
        <w:tabs>
          <w:tab w:val="num" w:pos="57"/>
        </w:tabs>
        <w:ind w:left="57" w:firstLine="231"/>
      </w:pPr>
      <w:rPr>
        <w:rFonts w:hint="default"/>
        <w:b/>
        <w:bCs/>
      </w:rPr>
    </w:lvl>
    <w:lvl w:ilvl="1">
      <w:start w:val="1"/>
      <w:numFmt w:val="decimal"/>
      <w:lvlRestart w:val="0"/>
      <w:lvlText w:val="%1.%2."/>
      <w:lvlJc w:val="left"/>
      <w:pPr>
        <w:tabs>
          <w:tab w:val="num" w:pos="964"/>
        </w:tabs>
        <w:ind w:left="964" w:hanging="604"/>
      </w:pPr>
      <w:rPr>
        <w:rFonts w:hint="default"/>
        <w:b w:val="0"/>
        <w:bCs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20674519"/>
    <w:multiLevelType w:val="multilevel"/>
    <w:tmpl w:val="227A09D4"/>
    <w:lvl w:ilvl="0">
      <w:start w:val="64"/>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3AE7716"/>
    <w:multiLevelType w:val="multilevel"/>
    <w:tmpl w:val="8CB21168"/>
    <w:lvl w:ilvl="0">
      <w:start w:val="1"/>
      <w:numFmt w:val="decimal"/>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RD-nadpis4"/>
      <w:lvlText w:val="%1.%2.%3.%4"/>
      <w:lvlJc w:val="left"/>
      <w:pPr>
        <w:tabs>
          <w:tab w:val="num" w:pos="1080"/>
        </w:tabs>
        <w:ind w:left="851" w:hanging="851"/>
      </w:pPr>
      <w:rPr>
        <w:rFonts w:hint="default"/>
      </w:rPr>
    </w:lvl>
    <w:lvl w:ilvl="4">
      <w:start w:val="1"/>
      <w:numFmt w:val="decimal"/>
      <w:pStyle w:val="RD-odstavec1-1"/>
      <w:lvlText w:val="(%5)"/>
      <w:lvlJc w:val="left"/>
      <w:pPr>
        <w:tabs>
          <w:tab w:val="num" w:pos="1247"/>
        </w:tabs>
        <w:ind w:left="1247" w:hanging="396"/>
      </w:pPr>
      <w:rPr>
        <w:rFonts w:hint="default"/>
        <w:color w:val="auto"/>
      </w:rPr>
    </w:lvl>
    <w:lvl w:ilvl="5">
      <w:start w:val="1"/>
      <w:numFmt w:val="lowerLetter"/>
      <w:pStyle w:val="RD-odstavec2-a"/>
      <w:lvlText w:val="%6)"/>
      <w:lvlJc w:val="left"/>
      <w:pPr>
        <w:tabs>
          <w:tab w:val="num" w:pos="1607"/>
        </w:tabs>
        <w:ind w:left="1588" w:hanging="341"/>
      </w:pPr>
      <w:rPr>
        <w:rFonts w:hint="default"/>
        <w:color w:val="auto"/>
      </w:rPr>
    </w:lvl>
    <w:lvl w:ilvl="6">
      <w:start w:val="1"/>
      <w:numFmt w:val="lowerRoman"/>
      <w:pStyle w:val="RD-odstavec3-i"/>
      <w:lvlText w:val="%7)"/>
      <w:lvlJc w:val="left"/>
      <w:pPr>
        <w:tabs>
          <w:tab w:val="num" w:pos="2308"/>
        </w:tabs>
        <w:ind w:left="1985" w:hanging="397"/>
      </w:pPr>
      <w:rPr>
        <w:rFonts w:hint="default"/>
      </w:rPr>
    </w:lvl>
    <w:lvl w:ilvl="7">
      <w:start w:val="1"/>
      <w:numFmt w:val="bullet"/>
      <w:pStyle w:val="RD-odstavec4-puntk4"/>
      <w:lvlText w:val=""/>
      <w:lvlJc w:val="left"/>
      <w:pPr>
        <w:tabs>
          <w:tab w:val="num" w:pos="2345"/>
        </w:tabs>
        <w:ind w:left="2268" w:hanging="283"/>
      </w:pPr>
      <w:rPr>
        <w:rFonts w:ascii="Symbol" w:hAnsi="Symbol" w:cs="Symbol" w:hint="default"/>
        <w:sz w:val="22"/>
        <w:szCs w:val="22"/>
      </w:rPr>
    </w:lvl>
    <w:lvl w:ilvl="8">
      <w:start w:val="1"/>
      <w:numFmt w:val="decimal"/>
      <w:lvlRestart w:val="0"/>
      <w:pStyle w:val="RD-nadpisPlohy"/>
      <w:lvlText w:val="Příloha č. %9"/>
      <w:lvlJc w:val="left"/>
      <w:pPr>
        <w:tabs>
          <w:tab w:val="num" w:pos="1871"/>
        </w:tabs>
        <w:ind w:left="1871" w:hanging="1871"/>
      </w:pPr>
      <w:rPr>
        <w:rFonts w:hint="default"/>
      </w:rPr>
    </w:lvl>
  </w:abstractNum>
  <w:abstractNum w:abstractNumId="20">
    <w:nsid w:val="262D362E"/>
    <w:multiLevelType w:val="multilevel"/>
    <w:tmpl w:val="1A5EDAA6"/>
    <w:lvl w:ilvl="0">
      <w:start w:val="7"/>
      <w:numFmt w:val="decimal"/>
      <w:lvlText w:val="%1"/>
      <w:lvlJc w:val="left"/>
      <w:pPr>
        <w:tabs>
          <w:tab w:val="num" w:pos="360"/>
        </w:tabs>
        <w:ind w:left="360" w:hanging="360"/>
      </w:pPr>
      <w:rPr>
        <w:rFonts w:hint="default"/>
      </w:rPr>
    </w:lvl>
    <w:lvl w:ilvl="1">
      <w:start w:val="2"/>
      <w:numFmt w:val="decimal"/>
      <w:lvlRestart w:val="0"/>
      <w:lvlText w:val="%1.%2"/>
      <w:lvlJc w:val="left"/>
      <w:pPr>
        <w:tabs>
          <w:tab w:val="num" w:pos="567"/>
        </w:tabs>
        <w:ind w:left="567" w:hanging="567"/>
      </w:pPr>
      <w:rPr>
        <w:rFonts w:hint="default"/>
        <w:b/>
        <w:bCs/>
        <w:color w:val="FFFFFF"/>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26C33BD9"/>
    <w:multiLevelType w:val="multilevel"/>
    <w:tmpl w:val="9C5843E4"/>
    <w:lvl w:ilvl="0">
      <w:start w:val="8"/>
      <w:numFmt w:val="decimal"/>
      <w:lvlText w:val="%1"/>
      <w:lvlJc w:val="left"/>
      <w:pPr>
        <w:ind w:left="360" w:hanging="360"/>
      </w:pPr>
      <w:rPr>
        <w:rFonts w:hint="default"/>
      </w:rPr>
    </w:lvl>
    <w:lvl w:ilvl="1">
      <w:start w:val="1"/>
      <w:numFmt w:val="decimal"/>
      <w:lvlText w:val="%1.%2"/>
      <w:lvlJc w:val="left"/>
      <w:pPr>
        <w:ind w:left="525" w:hanging="360"/>
      </w:pPr>
      <w:rPr>
        <w:rFonts w:hint="default"/>
        <w:b/>
        <w:bCs/>
      </w:rPr>
    </w:lvl>
    <w:lvl w:ilvl="2">
      <w:start w:val="1"/>
      <w:numFmt w:val="decimal"/>
      <w:lvlText w:val="%1.%2.%3"/>
      <w:lvlJc w:val="left"/>
      <w:pPr>
        <w:ind w:left="1050" w:hanging="720"/>
      </w:pPr>
      <w:rPr>
        <w:rFonts w:hint="default"/>
      </w:rPr>
    </w:lvl>
    <w:lvl w:ilvl="3">
      <w:start w:val="1"/>
      <w:numFmt w:val="decimal"/>
      <w:lvlText w:val="%1.%2.%3.%4"/>
      <w:lvlJc w:val="left"/>
      <w:pPr>
        <w:ind w:left="1215" w:hanging="720"/>
      </w:pPr>
      <w:rPr>
        <w:rFonts w:hint="default"/>
      </w:rPr>
    </w:lvl>
    <w:lvl w:ilvl="4">
      <w:start w:val="1"/>
      <w:numFmt w:val="decimal"/>
      <w:lvlText w:val="%1.%2.%3.%4.%5"/>
      <w:lvlJc w:val="left"/>
      <w:pPr>
        <w:ind w:left="1740" w:hanging="1080"/>
      </w:pPr>
      <w:rPr>
        <w:rFonts w:hint="default"/>
      </w:rPr>
    </w:lvl>
    <w:lvl w:ilvl="5">
      <w:start w:val="1"/>
      <w:numFmt w:val="decimal"/>
      <w:lvlText w:val="%1.%2.%3.%4.%5.%6"/>
      <w:lvlJc w:val="left"/>
      <w:pPr>
        <w:ind w:left="1905" w:hanging="1080"/>
      </w:pPr>
      <w:rPr>
        <w:rFonts w:hint="default"/>
      </w:rPr>
    </w:lvl>
    <w:lvl w:ilvl="6">
      <w:start w:val="1"/>
      <w:numFmt w:val="decimal"/>
      <w:lvlText w:val="%1.%2.%3.%4.%5.%6.%7"/>
      <w:lvlJc w:val="left"/>
      <w:pPr>
        <w:ind w:left="2430" w:hanging="1440"/>
      </w:pPr>
      <w:rPr>
        <w:rFonts w:hint="default"/>
      </w:rPr>
    </w:lvl>
    <w:lvl w:ilvl="7">
      <w:start w:val="1"/>
      <w:numFmt w:val="decimal"/>
      <w:lvlText w:val="%1.%2.%3.%4.%5.%6.%7.%8"/>
      <w:lvlJc w:val="left"/>
      <w:pPr>
        <w:ind w:left="2595" w:hanging="1440"/>
      </w:pPr>
      <w:rPr>
        <w:rFonts w:hint="default"/>
      </w:rPr>
    </w:lvl>
    <w:lvl w:ilvl="8">
      <w:start w:val="1"/>
      <w:numFmt w:val="decimal"/>
      <w:lvlText w:val="%1.%2.%3.%4.%5.%6.%7.%8.%9"/>
      <w:lvlJc w:val="left"/>
      <w:pPr>
        <w:ind w:left="3120" w:hanging="1800"/>
      </w:pPr>
      <w:rPr>
        <w:rFonts w:hint="default"/>
      </w:rPr>
    </w:lvl>
  </w:abstractNum>
  <w:abstractNum w:abstractNumId="22">
    <w:nsid w:val="27935DB3"/>
    <w:multiLevelType w:val="hybridMultilevel"/>
    <w:tmpl w:val="AA424CF2"/>
    <w:lvl w:ilvl="0" w:tplc="04050001">
      <w:start w:val="1"/>
      <w:numFmt w:val="bullet"/>
      <w:lvlText w:val=""/>
      <w:lvlJc w:val="left"/>
      <w:pPr>
        <w:tabs>
          <w:tab w:val="num" w:pos="1429"/>
        </w:tabs>
        <w:ind w:left="1429" w:hanging="360"/>
      </w:pPr>
      <w:rPr>
        <w:rFonts w:ascii="Symbol" w:hAnsi="Symbol" w:cs="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cs="Wingdings" w:hint="default"/>
      </w:rPr>
    </w:lvl>
    <w:lvl w:ilvl="3" w:tplc="04050001" w:tentative="1">
      <w:start w:val="1"/>
      <w:numFmt w:val="bullet"/>
      <w:lvlText w:val=""/>
      <w:lvlJc w:val="left"/>
      <w:pPr>
        <w:tabs>
          <w:tab w:val="num" w:pos="3589"/>
        </w:tabs>
        <w:ind w:left="3589" w:hanging="360"/>
      </w:pPr>
      <w:rPr>
        <w:rFonts w:ascii="Symbol" w:hAnsi="Symbol" w:cs="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cs="Wingdings" w:hint="default"/>
      </w:rPr>
    </w:lvl>
    <w:lvl w:ilvl="6" w:tplc="04050001" w:tentative="1">
      <w:start w:val="1"/>
      <w:numFmt w:val="bullet"/>
      <w:lvlText w:val=""/>
      <w:lvlJc w:val="left"/>
      <w:pPr>
        <w:tabs>
          <w:tab w:val="num" w:pos="5749"/>
        </w:tabs>
        <w:ind w:left="5749" w:hanging="360"/>
      </w:pPr>
      <w:rPr>
        <w:rFonts w:ascii="Symbol" w:hAnsi="Symbol" w:cs="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cs="Wingdings" w:hint="default"/>
      </w:rPr>
    </w:lvl>
  </w:abstractNum>
  <w:abstractNum w:abstractNumId="23">
    <w:nsid w:val="2C004828"/>
    <w:multiLevelType w:val="multilevel"/>
    <w:tmpl w:val="C46CF07C"/>
    <w:lvl w:ilvl="0">
      <w:start w:val="8"/>
      <w:numFmt w:val="decimal"/>
      <w:lvlText w:val="%1"/>
      <w:lvlJc w:val="left"/>
      <w:pPr>
        <w:tabs>
          <w:tab w:val="num" w:pos="360"/>
        </w:tabs>
        <w:ind w:left="360" w:hanging="360"/>
      </w:pPr>
      <w:rPr>
        <w:rFonts w:hint="default"/>
      </w:rPr>
    </w:lvl>
    <w:lvl w:ilvl="1">
      <w:start w:val="3"/>
      <w:numFmt w:val="decimal"/>
      <w:lvlRestart w:val="0"/>
      <w:lvlText w:val="%1.%2"/>
      <w:lvlJc w:val="left"/>
      <w:pPr>
        <w:tabs>
          <w:tab w:val="num" w:pos="567"/>
        </w:tabs>
        <w:ind w:left="567" w:hanging="567"/>
      </w:pPr>
      <w:rPr>
        <w:rFonts w:hint="default"/>
        <w:b/>
        <w:bCs/>
      </w:rPr>
    </w:lvl>
    <w:lvl w:ilvl="2">
      <w:start w:val="1"/>
      <w:numFmt w:val="decimal"/>
      <w:lvlText w:val="8.%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2CA86B0E"/>
    <w:multiLevelType w:val="hybridMultilevel"/>
    <w:tmpl w:val="A740D10C"/>
    <w:lvl w:ilvl="0" w:tplc="74767412">
      <w:start w:val="1"/>
      <w:numFmt w:val="lowerLetter"/>
      <w:lvlText w:val="%1)"/>
      <w:lvlJc w:val="left"/>
      <w:pPr>
        <w:tabs>
          <w:tab w:val="num" w:pos="780"/>
        </w:tabs>
        <w:ind w:left="780" w:hanging="360"/>
      </w:pPr>
      <w:rPr>
        <w:rFonts w:hint="default"/>
        <w:b w:val="0"/>
        <w:bCs w:val="0"/>
      </w:r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25">
    <w:nsid w:val="2E94175F"/>
    <w:multiLevelType w:val="multilevel"/>
    <w:tmpl w:val="53320836"/>
    <w:lvl w:ilvl="0">
      <w:start w:val="4"/>
      <w:numFmt w:val="decimal"/>
      <w:lvlText w:val="%1."/>
      <w:lvlJc w:val="left"/>
      <w:pPr>
        <w:tabs>
          <w:tab w:val="num" w:pos="0"/>
        </w:tabs>
        <w:ind w:left="360" w:hanging="360"/>
      </w:pPr>
      <w:rPr>
        <w:rFonts w:hint="default"/>
      </w:rPr>
    </w:lvl>
    <w:lvl w:ilvl="1">
      <w:start w:val="1"/>
      <w:numFmt w:val="decimal"/>
      <w:pStyle w:val="Mjstyl3"/>
      <w:lvlText w:val="2.%2."/>
      <w:lvlJc w:val="left"/>
      <w:pPr>
        <w:tabs>
          <w:tab w:val="num" w:pos="0"/>
        </w:tabs>
        <w:ind w:left="792" w:hanging="432"/>
      </w:pPr>
      <w:rPr>
        <w:rFonts w:hint="default"/>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nsid w:val="2EBC246E"/>
    <w:multiLevelType w:val="multilevel"/>
    <w:tmpl w:val="37307F26"/>
    <w:numStyleLink w:val="Mj1"/>
  </w:abstractNum>
  <w:abstractNum w:abstractNumId="27">
    <w:nsid w:val="2FA0584A"/>
    <w:multiLevelType w:val="multilevel"/>
    <w:tmpl w:val="560CA032"/>
    <w:styleLink w:val="Styl2"/>
    <w:lvl w:ilvl="0">
      <w:start w:val="6"/>
      <w:numFmt w:val="decimal"/>
      <w:lvlText w:val="%1."/>
      <w:lvlJc w:val="left"/>
      <w:pPr>
        <w:ind w:left="720" w:hanging="360"/>
      </w:pPr>
      <w:rPr>
        <w:rFonts w:hint="default"/>
      </w:rPr>
    </w:lvl>
    <w:lvl w:ilvl="1">
      <w:start w:val="1"/>
      <w:numFmt w:val="decimal"/>
      <w:lvlText w:val="%1.%2."/>
      <w:lvlJc w:val="left"/>
      <w:pPr>
        <w:ind w:left="1152" w:hanging="432"/>
      </w:pPr>
      <w:rPr>
        <w:rFonts w:ascii="Arial" w:hAnsi="Arial" w:cs="Arial" w:hint="default"/>
        <w:sz w:val="22"/>
        <w:szCs w:val="22"/>
      </w:rPr>
    </w:lvl>
    <w:lvl w:ilvl="2">
      <w:start w:val="1"/>
      <w:numFmt w:val="decimal"/>
      <w:pStyle w:val="Mjstyl4"/>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8">
    <w:nsid w:val="32BE68E7"/>
    <w:multiLevelType w:val="multilevel"/>
    <w:tmpl w:val="F488A2DC"/>
    <w:lvl w:ilvl="0">
      <w:start w:val="1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567"/>
        </w:tabs>
        <w:ind w:left="567" w:hanging="567"/>
      </w:pPr>
      <w:rPr>
        <w:rFonts w:hint="default"/>
        <w:b/>
        <w:bCs/>
      </w:rPr>
    </w:lvl>
    <w:lvl w:ilvl="2">
      <w:start w:val="2"/>
      <w:numFmt w:val="decimal"/>
      <w:lvlText w:val="9.%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597144E"/>
    <w:multiLevelType w:val="hybridMultilevel"/>
    <w:tmpl w:val="7160F5F6"/>
    <w:name w:val="WW8Num59"/>
    <w:lvl w:ilvl="0" w:tplc="F3F0FAD2">
      <w:start w:val="1"/>
      <w:numFmt w:val="bullet"/>
      <w:lvlText w:val=""/>
      <w:lvlJc w:val="left"/>
      <w:pPr>
        <w:tabs>
          <w:tab w:val="num" w:pos="1440"/>
        </w:tabs>
        <w:ind w:left="1440" w:hanging="816"/>
      </w:pPr>
      <w:rPr>
        <w:rFonts w:ascii="Symbol" w:hAnsi="Symbol" w:cs="Symbol" w:hint="default"/>
        <w:sz w:val="16"/>
        <w:szCs w:val="16"/>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30">
    <w:nsid w:val="3B0328DD"/>
    <w:multiLevelType w:val="hybridMultilevel"/>
    <w:tmpl w:val="CB948ED0"/>
    <w:lvl w:ilvl="0" w:tplc="953C9FA6">
      <w:start w:val="1"/>
      <w:numFmt w:val="lowerLetter"/>
      <w:lvlText w:val="%1)"/>
      <w:lvlJc w:val="left"/>
      <w:pPr>
        <w:tabs>
          <w:tab w:val="num" w:pos="1068"/>
        </w:tabs>
        <w:ind w:left="1068" w:hanging="360"/>
      </w:pPr>
      <w:rPr>
        <w:rFonts w:hint="default"/>
        <w:b w:val="0"/>
        <w:bCs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43572531"/>
    <w:multiLevelType w:val="hybridMultilevel"/>
    <w:tmpl w:val="A740D10C"/>
    <w:lvl w:ilvl="0" w:tplc="CA0CB68E">
      <w:start w:val="1"/>
      <w:numFmt w:val="lowerLetter"/>
      <w:lvlText w:val="%1)"/>
      <w:lvlJc w:val="left"/>
      <w:pPr>
        <w:tabs>
          <w:tab w:val="num" w:pos="780"/>
        </w:tabs>
        <w:ind w:left="780" w:hanging="360"/>
      </w:pPr>
      <w:rPr>
        <w:rFonts w:hint="default"/>
        <w:b w:val="0"/>
        <w:bCs w:val="0"/>
      </w:rPr>
    </w:lvl>
    <w:lvl w:ilvl="1" w:tplc="1750C3B6" w:tentative="1">
      <w:start w:val="1"/>
      <w:numFmt w:val="lowerLetter"/>
      <w:lvlText w:val="%2."/>
      <w:lvlJc w:val="left"/>
      <w:pPr>
        <w:tabs>
          <w:tab w:val="num" w:pos="1500"/>
        </w:tabs>
        <w:ind w:left="1500" w:hanging="360"/>
      </w:pPr>
    </w:lvl>
    <w:lvl w:ilvl="2" w:tplc="A0929904" w:tentative="1">
      <w:start w:val="1"/>
      <w:numFmt w:val="lowerRoman"/>
      <w:lvlText w:val="%3."/>
      <w:lvlJc w:val="right"/>
      <w:pPr>
        <w:tabs>
          <w:tab w:val="num" w:pos="2220"/>
        </w:tabs>
        <w:ind w:left="2220" w:hanging="180"/>
      </w:pPr>
    </w:lvl>
    <w:lvl w:ilvl="3" w:tplc="A456FCA4" w:tentative="1">
      <w:start w:val="1"/>
      <w:numFmt w:val="decimal"/>
      <w:lvlText w:val="%4."/>
      <w:lvlJc w:val="left"/>
      <w:pPr>
        <w:tabs>
          <w:tab w:val="num" w:pos="2940"/>
        </w:tabs>
        <w:ind w:left="2940" w:hanging="360"/>
      </w:pPr>
    </w:lvl>
    <w:lvl w:ilvl="4" w:tplc="A67A0B28" w:tentative="1">
      <w:start w:val="1"/>
      <w:numFmt w:val="lowerLetter"/>
      <w:lvlText w:val="%5."/>
      <w:lvlJc w:val="left"/>
      <w:pPr>
        <w:tabs>
          <w:tab w:val="num" w:pos="3660"/>
        </w:tabs>
        <w:ind w:left="3660" w:hanging="360"/>
      </w:pPr>
    </w:lvl>
    <w:lvl w:ilvl="5" w:tplc="7D2687E2" w:tentative="1">
      <w:start w:val="1"/>
      <w:numFmt w:val="lowerRoman"/>
      <w:lvlText w:val="%6."/>
      <w:lvlJc w:val="right"/>
      <w:pPr>
        <w:tabs>
          <w:tab w:val="num" w:pos="4380"/>
        </w:tabs>
        <w:ind w:left="4380" w:hanging="180"/>
      </w:pPr>
    </w:lvl>
    <w:lvl w:ilvl="6" w:tplc="631C861A" w:tentative="1">
      <w:start w:val="1"/>
      <w:numFmt w:val="decimal"/>
      <w:lvlText w:val="%7."/>
      <w:lvlJc w:val="left"/>
      <w:pPr>
        <w:tabs>
          <w:tab w:val="num" w:pos="5100"/>
        </w:tabs>
        <w:ind w:left="5100" w:hanging="360"/>
      </w:pPr>
    </w:lvl>
    <w:lvl w:ilvl="7" w:tplc="2A729FA4" w:tentative="1">
      <w:start w:val="1"/>
      <w:numFmt w:val="lowerLetter"/>
      <w:lvlText w:val="%8."/>
      <w:lvlJc w:val="left"/>
      <w:pPr>
        <w:tabs>
          <w:tab w:val="num" w:pos="5820"/>
        </w:tabs>
        <w:ind w:left="5820" w:hanging="360"/>
      </w:pPr>
    </w:lvl>
    <w:lvl w:ilvl="8" w:tplc="F12E315A" w:tentative="1">
      <w:start w:val="1"/>
      <w:numFmt w:val="lowerRoman"/>
      <w:lvlText w:val="%9."/>
      <w:lvlJc w:val="right"/>
      <w:pPr>
        <w:tabs>
          <w:tab w:val="num" w:pos="6540"/>
        </w:tabs>
        <w:ind w:left="6540" w:hanging="180"/>
      </w:pPr>
    </w:lvl>
  </w:abstractNum>
  <w:abstractNum w:abstractNumId="32">
    <w:nsid w:val="470B2CCD"/>
    <w:multiLevelType w:val="multilevel"/>
    <w:tmpl w:val="07CA24BA"/>
    <w:lvl w:ilvl="0">
      <w:start w:val="9"/>
      <w:numFmt w:val="decimal"/>
      <w:lvlText w:val="%1"/>
      <w:lvlJc w:val="left"/>
      <w:pPr>
        <w:ind w:left="360" w:hanging="360"/>
      </w:pPr>
      <w:rPr>
        <w:rFonts w:hint="default"/>
      </w:rPr>
    </w:lvl>
    <w:lvl w:ilvl="1">
      <w:start w:val="1"/>
      <w:numFmt w:val="decimal"/>
      <w:lvlText w:val="%1.%2"/>
      <w:lvlJc w:val="left"/>
      <w:pPr>
        <w:ind w:left="525" w:hanging="360"/>
      </w:pPr>
      <w:rPr>
        <w:rFonts w:hint="default"/>
        <w:b/>
        <w:bCs/>
      </w:rPr>
    </w:lvl>
    <w:lvl w:ilvl="2">
      <w:start w:val="1"/>
      <w:numFmt w:val="decimal"/>
      <w:lvlText w:val="%1.%2.%3"/>
      <w:lvlJc w:val="left"/>
      <w:pPr>
        <w:ind w:left="1050" w:hanging="720"/>
      </w:pPr>
      <w:rPr>
        <w:rFonts w:hint="default"/>
      </w:rPr>
    </w:lvl>
    <w:lvl w:ilvl="3">
      <w:start w:val="1"/>
      <w:numFmt w:val="decimal"/>
      <w:lvlText w:val="%1.%2.%3.%4"/>
      <w:lvlJc w:val="left"/>
      <w:pPr>
        <w:ind w:left="1215" w:hanging="720"/>
      </w:pPr>
      <w:rPr>
        <w:rFonts w:hint="default"/>
      </w:rPr>
    </w:lvl>
    <w:lvl w:ilvl="4">
      <w:start w:val="1"/>
      <w:numFmt w:val="decimal"/>
      <w:lvlText w:val="%1.%2.%3.%4.%5"/>
      <w:lvlJc w:val="left"/>
      <w:pPr>
        <w:ind w:left="1740" w:hanging="1080"/>
      </w:pPr>
      <w:rPr>
        <w:rFonts w:hint="default"/>
      </w:rPr>
    </w:lvl>
    <w:lvl w:ilvl="5">
      <w:start w:val="1"/>
      <w:numFmt w:val="decimal"/>
      <w:lvlText w:val="%1.%2.%3.%4.%5.%6"/>
      <w:lvlJc w:val="left"/>
      <w:pPr>
        <w:ind w:left="1905" w:hanging="1080"/>
      </w:pPr>
      <w:rPr>
        <w:rFonts w:hint="default"/>
      </w:rPr>
    </w:lvl>
    <w:lvl w:ilvl="6">
      <w:start w:val="1"/>
      <w:numFmt w:val="decimal"/>
      <w:lvlText w:val="%1.%2.%3.%4.%5.%6.%7"/>
      <w:lvlJc w:val="left"/>
      <w:pPr>
        <w:ind w:left="2430" w:hanging="1440"/>
      </w:pPr>
      <w:rPr>
        <w:rFonts w:hint="default"/>
      </w:rPr>
    </w:lvl>
    <w:lvl w:ilvl="7">
      <w:start w:val="1"/>
      <w:numFmt w:val="decimal"/>
      <w:lvlText w:val="%1.%2.%3.%4.%5.%6.%7.%8"/>
      <w:lvlJc w:val="left"/>
      <w:pPr>
        <w:ind w:left="2595" w:hanging="1440"/>
      </w:pPr>
      <w:rPr>
        <w:rFonts w:hint="default"/>
      </w:rPr>
    </w:lvl>
    <w:lvl w:ilvl="8">
      <w:start w:val="1"/>
      <w:numFmt w:val="decimal"/>
      <w:lvlText w:val="%1.%2.%3.%4.%5.%6.%7.%8.%9"/>
      <w:lvlJc w:val="left"/>
      <w:pPr>
        <w:ind w:left="3120" w:hanging="1800"/>
      </w:pPr>
      <w:rPr>
        <w:rFonts w:hint="default"/>
      </w:rPr>
    </w:lvl>
  </w:abstractNum>
  <w:abstractNum w:abstractNumId="33">
    <w:nsid w:val="49BD1DD1"/>
    <w:multiLevelType w:val="hybridMultilevel"/>
    <w:tmpl w:val="A740D10C"/>
    <w:lvl w:ilvl="0" w:tplc="74767412">
      <w:start w:val="1"/>
      <w:numFmt w:val="lowerLetter"/>
      <w:lvlText w:val="%1)"/>
      <w:lvlJc w:val="left"/>
      <w:pPr>
        <w:tabs>
          <w:tab w:val="num" w:pos="780"/>
        </w:tabs>
        <w:ind w:left="780" w:hanging="360"/>
      </w:pPr>
      <w:rPr>
        <w:rFonts w:hint="default"/>
        <w:b w:val="0"/>
        <w:bCs w:val="0"/>
      </w:r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34">
    <w:nsid w:val="503836E6"/>
    <w:multiLevelType w:val="multilevel"/>
    <w:tmpl w:val="7AA69108"/>
    <w:lvl w:ilvl="0">
      <w:start w:val="10"/>
      <w:numFmt w:val="decimal"/>
      <w:lvlText w:val="%1."/>
      <w:lvlJc w:val="left"/>
      <w:pPr>
        <w:tabs>
          <w:tab w:val="num" w:pos="0"/>
        </w:tabs>
        <w:ind w:left="360" w:hanging="360"/>
      </w:pPr>
      <w:rPr>
        <w:rFonts w:hint="default"/>
      </w:rPr>
    </w:lvl>
    <w:lvl w:ilvl="1">
      <w:start w:val="1"/>
      <w:numFmt w:val="decimal"/>
      <w:lvlText w:val="8.%2."/>
      <w:lvlJc w:val="left"/>
      <w:pPr>
        <w:tabs>
          <w:tab w:val="num" w:pos="0"/>
        </w:tabs>
        <w:ind w:left="792" w:hanging="432"/>
      </w:pPr>
      <w:rPr>
        <w:rFonts w:hint="default"/>
        <w:b/>
        <w:bCs/>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nsid w:val="5428599D"/>
    <w:multiLevelType w:val="hybridMultilevel"/>
    <w:tmpl w:val="83E2E864"/>
    <w:lvl w:ilvl="0" w:tplc="6B2CD386">
      <w:start w:val="1"/>
      <w:numFmt w:val="bullet"/>
      <w:lvlText w:val=""/>
      <w:lvlJc w:val="left"/>
      <w:pPr>
        <w:tabs>
          <w:tab w:val="num" w:pos="720"/>
        </w:tabs>
        <w:ind w:left="720" w:hanging="360"/>
      </w:pPr>
      <w:rPr>
        <w:rFonts w:ascii="Symbol" w:hAnsi="Symbol" w:cs="Symbol" w:hint="default"/>
      </w:rPr>
    </w:lvl>
    <w:lvl w:ilvl="1" w:tplc="380A64D6">
      <w:start w:val="1"/>
      <w:numFmt w:val="bullet"/>
      <w:lvlText w:val="o"/>
      <w:lvlJc w:val="left"/>
      <w:pPr>
        <w:tabs>
          <w:tab w:val="num" w:pos="1440"/>
        </w:tabs>
        <w:ind w:left="1440" w:hanging="360"/>
      </w:pPr>
      <w:rPr>
        <w:rFonts w:ascii="Courier New" w:hAnsi="Courier New" w:cs="Courier New" w:hint="default"/>
      </w:rPr>
    </w:lvl>
    <w:lvl w:ilvl="2" w:tplc="BAB8D194">
      <w:start w:val="1"/>
      <w:numFmt w:val="bullet"/>
      <w:lvlText w:val=""/>
      <w:lvlJc w:val="left"/>
      <w:pPr>
        <w:tabs>
          <w:tab w:val="num" w:pos="2160"/>
        </w:tabs>
        <w:ind w:left="2160" w:hanging="360"/>
      </w:pPr>
      <w:rPr>
        <w:rFonts w:ascii="Wingdings" w:hAnsi="Wingdings" w:cs="Wingdings" w:hint="default"/>
      </w:rPr>
    </w:lvl>
    <w:lvl w:ilvl="3" w:tplc="ABD20CE8">
      <w:start w:val="1"/>
      <w:numFmt w:val="bullet"/>
      <w:lvlText w:val=""/>
      <w:lvlJc w:val="left"/>
      <w:pPr>
        <w:tabs>
          <w:tab w:val="num" w:pos="2880"/>
        </w:tabs>
        <w:ind w:left="2880" w:hanging="360"/>
      </w:pPr>
      <w:rPr>
        <w:rFonts w:ascii="Symbol" w:hAnsi="Symbol" w:cs="Symbol" w:hint="default"/>
      </w:rPr>
    </w:lvl>
    <w:lvl w:ilvl="4" w:tplc="6B367D72">
      <w:start w:val="1"/>
      <w:numFmt w:val="bullet"/>
      <w:lvlText w:val="o"/>
      <w:lvlJc w:val="left"/>
      <w:pPr>
        <w:tabs>
          <w:tab w:val="num" w:pos="3600"/>
        </w:tabs>
        <w:ind w:left="3600" w:hanging="360"/>
      </w:pPr>
      <w:rPr>
        <w:rFonts w:ascii="Courier New" w:hAnsi="Courier New" w:cs="Courier New" w:hint="default"/>
      </w:rPr>
    </w:lvl>
    <w:lvl w:ilvl="5" w:tplc="0E24F53A">
      <w:start w:val="1"/>
      <w:numFmt w:val="bullet"/>
      <w:lvlText w:val=""/>
      <w:lvlJc w:val="left"/>
      <w:pPr>
        <w:tabs>
          <w:tab w:val="num" w:pos="4320"/>
        </w:tabs>
        <w:ind w:left="4320" w:hanging="360"/>
      </w:pPr>
      <w:rPr>
        <w:rFonts w:ascii="Wingdings" w:hAnsi="Wingdings" w:cs="Wingdings" w:hint="default"/>
      </w:rPr>
    </w:lvl>
    <w:lvl w:ilvl="6" w:tplc="3BB2A370">
      <w:start w:val="1"/>
      <w:numFmt w:val="bullet"/>
      <w:lvlText w:val=""/>
      <w:lvlJc w:val="left"/>
      <w:pPr>
        <w:tabs>
          <w:tab w:val="num" w:pos="5040"/>
        </w:tabs>
        <w:ind w:left="5040" w:hanging="360"/>
      </w:pPr>
      <w:rPr>
        <w:rFonts w:ascii="Symbol" w:hAnsi="Symbol" w:cs="Symbol" w:hint="default"/>
      </w:rPr>
    </w:lvl>
    <w:lvl w:ilvl="7" w:tplc="AB8462D2">
      <w:start w:val="1"/>
      <w:numFmt w:val="bullet"/>
      <w:lvlText w:val="o"/>
      <w:lvlJc w:val="left"/>
      <w:pPr>
        <w:tabs>
          <w:tab w:val="num" w:pos="5760"/>
        </w:tabs>
        <w:ind w:left="5760" w:hanging="360"/>
      </w:pPr>
      <w:rPr>
        <w:rFonts w:ascii="Courier New" w:hAnsi="Courier New" w:cs="Courier New" w:hint="default"/>
      </w:rPr>
    </w:lvl>
    <w:lvl w:ilvl="8" w:tplc="A03A409C">
      <w:start w:val="1"/>
      <w:numFmt w:val="bullet"/>
      <w:lvlText w:val=""/>
      <w:lvlJc w:val="left"/>
      <w:pPr>
        <w:tabs>
          <w:tab w:val="num" w:pos="6480"/>
        </w:tabs>
        <w:ind w:left="6480" w:hanging="360"/>
      </w:pPr>
      <w:rPr>
        <w:rFonts w:ascii="Wingdings" w:hAnsi="Wingdings" w:cs="Wingdings" w:hint="default"/>
      </w:rPr>
    </w:lvl>
  </w:abstractNum>
  <w:abstractNum w:abstractNumId="36">
    <w:nsid w:val="5A0A7E5B"/>
    <w:multiLevelType w:val="hybridMultilevel"/>
    <w:tmpl w:val="FE441AFE"/>
    <w:lvl w:ilvl="0" w:tplc="936CFDFC">
      <w:start w:val="1"/>
      <w:numFmt w:val="bullet"/>
      <w:lvlText w:val="-"/>
      <w:lvlJc w:val="left"/>
      <w:pPr>
        <w:tabs>
          <w:tab w:val="num" w:pos="420"/>
        </w:tabs>
        <w:ind w:left="420" w:hanging="360"/>
      </w:pPr>
      <w:rPr>
        <w:rFonts w:ascii="Times New Roman" w:eastAsia="Times New Roman" w:hAnsi="Times New Roman" w:hint="default"/>
      </w:rPr>
    </w:lvl>
    <w:lvl w:ilvl="1" w:tplc="5232C38E">
      <w:numFmt w:val="bullet"/>
      <w:lvlText w:val="-"/>
      <w:lvlJc w:val="left"/>
      <w:pPr>
        <w:tabs>
          <w:tab w:val="num" w:pos="1140"/>
        </w:tabs>
        <w:ind w:left="1140" w:hanging="360"/>
      </w:pPr>
      <w:rPr>
        <w:rFonts w:ascii="Times New Roman" w:eastAsia="Times New Roman" w:hAnsi="Times New Roman" w:hint="default"/>
      </w:rPr>
    </w:lvl>
    <w:lvl w:ilvl="2" w:tplc="C1823302" w:tentative="1">
      <w:start w:val="1"/>
      <w:numFmt w:val="bullet"/>
      <w:lvlText w:val=""/>
      <w:lvlJc w:val="left"/>
      <w:pPr>
        <w:tabs>
          <w:tab w:val="num" w:pos="1860"/>
        </w:tabs>
        <w:ind w:left="1860" w:hanging="360"/>
      </w:pPr>
      <w:rPr>
        <w:rFonts w:ascii="Wingdings" w:hAnsi="Wingdings" w:cs="Wingdings" w:hint="default"/>
      </w:rPr>
    </w:lvl>
    <w:lvl w:ilvl="3" w:tplc="36A6D726" w:tentative="1">
      <w:start w:val="1"/>
      <w:numFmt w:val="bullet"/>
      <w:lvlText w:val=""/>
      <w:lvlJc w:val="left"/>
      <w:pPr>
        <w:tabs>
          <w:tab w:val="num" w:pos="2580"/>
        </w:tabs>
        <w:ind w:left="2580" w:hanging="360"/>
      </w:pPr>
      <w:rPr>
        <w:rFonts w:ascii="Symbol" w:hAnsi="Symbol" w:cs="Symbol" w:hint="default"/>
      </w:rPr>
    </w:lvl>
    <w:lvl w:ilvl="4" w:tplc="5CC09528" w:tentative="1">
      <w:start w:val="1"/>
      <w:numFmt w:val="bullet"/>
      <w:lvlText w:val="o"/>
      <w:lvlJc w:val="left"/>
      <w:pPr>
        <w:tabs>
          <w:tab w:val="num" w:pos="3300"/>
        </w:tabs>
        <w:ind w:left="3300" w:hanging="360"/>
      </w:pPr>
      <w:rPr>
        <w:rFonts w:ascii="Courier New" w:hAnsi="Courier New" w:cs="Courier New" w:hint="default"/>
      </w:rPr>
    </w:lvl>
    <w:lvl w:ilvl="5" w:tplc="90F0DBCA" w:tentative="1">
      <w:start w:val="1"/>
      <w:numFmt w:val="bullet"/>
      <w:lvlText w:val=""/>
      <w:lvlJc w:val="left"/>
      <w:pPr>
        <w:tabs>
          <w:tab w:val="num" w:pos="4020"/>
        </w:tabs>
        <w:ind w:left="4020" w:hanging="360"/>
      </w:pPr>
      <w:rPr>
        <w:rFonts w:ascii="Wingdings" w:hAnsi="Wingdings" w:cs="Wingdings" w:hint="default"/>
      </w:rPr>
    </w:lvl>
    <w:lvl w:ilvl="6" w:tplc="5D74A2FC" w:tentative="1">
      <w:start w:val="1"/>
      <w:numFmt w:val="bullet"/>
      <w:lvlText w:val=""/>
      <w:lvlJc w:val="left"/>
      <w:pPr>
        <w:tabs>
          <w:tab w:val="num" w:pos="4740"/>
        </w:tabs>
        <w:ind w:left="4740" w:hanging="360"/>
      </w:pPr>
      <w:rPr>
        <w:rFonts w:ascii="Symbol" w:hAnsi="Symbol" w:cs="Symbol" w:hint="default"/>
      </w:rPr>
    </w:lvl>
    <w:lvl w:ilvl="7" w:tplc="4204E6AA" w:tentative="1">
      <w:start w:val="1"/>
      <w:numFmt w:val="bullet"/>
      <w:lvlText w:val="o"/>
      <w:lvlJc w:val="left"/>
      <w:pPr>
        <w:tabs>
          <w:tab w:val="num" w:pos="5460"/>
        </w:tabs>
        <w:ind w:left="5460" w:hanging="360"/>
      </w:pPr>
      <w:rPr>
        <w:rFonts w:ascii="Courier New" w:hAnsi="Courier New" w:cs="Courier New" w:hint="default"/>
      </w:rPr>
    </w:lvl>
    <w:lvl w:ilvl="8" w:tplc="868405CC" w:tentative="1">
      <w:start w:val="1"/>
      <w:numFmt w:val="bullet"/>
      <w:lvlText w:val=""/>
      <w:lvlJc w:val="left"/>
      <w:pPr>
        <w:tabs>
          <w:tab w:val="num" w:pos="6180"/>
        </w:tabs>
        <w:ind w:left="6180" w:hanging="360"/>
      </w:pPr>
      <w:rPr>
        <w:rFonts w:ascii="Wingdings" w:hAnsi="Wingdings" w:cs="Wingdings" w:hint="default"/>
      </w:rPr>
    </w:lvl>
  </w:abstractNum>
  <w:abstractNum w:abstractNumId="37">
    <w:nsid w:val="5A0F352C"/>
    <w:multiLevelType w:val="hybridMultilevel"/>
    <w:tmpl w:val="A740D10C"/>
    <w:lvl w:ilvl="0" w:tplc="04050001">
      <w:start w:val="1"/>
      <w:numFmt w:val="lowerLetter"/>
      <w:lvlText w:val="%1)"/>
      <w:lvlJc w:val="left"/>
      <w:pPr>
        <w:tabs>
          <w:tab w:val="num" w:pos="780"/>
        </w:tabs>
        <w:ind w:left="780" w:hanging="360"/>
      </w:pPr>
      <w:rPr>
        <w:rFonts w:hint="default"/>
        <w:b w:val="0"/>
        <w:bCs w:val="0"/>
      </w:rPr>
    </w:lvl>
    <w:lvl w:ilvl="1" w:tplc="04050005" w:tentative="1">
      <w:start w:val="1"/>
      <w:numFmt w:val="lowerLetter"/>
      <w:lvlText w:val="%2."/>
      <w:lvlJc w:val="left"/>
      <w:pPr>
        <w:tabs>
          <w:tab w:val="num" w:pos="1500"/>
        </w:tabs>
        <w:ind w:left="1500" w:hanging="360"/>
      </w:pPr>
    </w:lvl>
    <w:lvl w:ilvl="2" w:tplc="04050005" w:tentative="1">
      <w:start w:val="1"/>
      <w:numFmt w:val="lowerRoman"/>
      <w:lvlText w:val="%3."/>
      <w:lvlJc w:val="right"/>
      <w:pPr>
        <w:tabs>
          <w:tab w:val="num" w:pos="2220"/>
        </w:tabs>
        <w:ind w:left="2220" w:hanging="180"/>
      </w:pPr>
    </w:lvl>
    <w:lvl w:ilvl="3" w:tplc="04050001" w:tentative="1">
      <w:start w:val="1"/>
      <w:numFmt w:val="decimal"/>
      <w:lvlText w:val="%4."/>
      <w:lvlJc w:val="left"/>
      <w:pPr>
        <w:tabs>
          <w:tab w:val="num" w:pos="2940"/>
        </w:tabs>
        <w:ind w:left="2940" w:hanging="360"/>
      </w:pPr>
    </w:lvl>
    <w:lvl w:ilvl="4" w:tplc="04050003" w:tentative="1">
      <w:start w:val="1"/>
      <w:numFmt w:val="lowerLetter"/>
      <w:lvlText w:val="%5."/>
      <w:lvlJc w:val="left"/>
      <w:pPr>
        <w:tabs>
          <w:tab w:val="num" w:pos="3660"/>
        </w:tabs>
        <w:ind w:left="3660" w:hanging="360"/>
      </w:pPr>
    </w:lvl>
    <w:lvl w:ilvl="5" w:tplc="04050005" w:tentative="1">
      <w:start w:val="1"/>
      <w:numFmt w:val="lowerRoman"/>
      <w:lvlText w:val="%6."/>
      <w:lvlJc w:val="right"/>
      <w:pPr>
        <w:tabs>
          <w:tab w:val="num" w:pos="4380"/>
        </w:tabs>
        <w:ind w:left="4380" w:hanging="180"/>
      </w:pPr>
    </w:lvl>
    <w:lvl w:ilvl="6" w:tplc="04050001" w:tentative="1">
      <w:start w:val="1"/>
      <w:numFmt w:val="decimal"/>
      <w:lvlText w:val="%7."/>
      <w:lvlJc w:val="left"/>
      <w:pPr>
        <w:tabs>
          <w:tab w:val="num" w:pos="5100"/>
        </w:tabs>
        <w:ind w:left="5100" w:hanging="360"/>
      </w:pPr>
    </w:lvl>
    <w:lvl w:ilvl="7" w:tplc="04050003" w:tentative="1">
      <w:start w:val="1"/>
      <w:numFmt w:val="lowerLetter"/>
      <w:lvlText w:val="%8."/>
      <w:lvlJc w:val="left"/>
      <w:pPr>
        <w:tabs>
          <w:tab w:val="num" w:pos="5820"/>
        </w:tabs>
        <w:ind w:left="5820" w:hanging="360"/>
      </w:pPr>
    </w:lvl>
    <w:lvl w:ilvl="8" w:tplc="04050005" w:tentative="1">
      <w:start w:val="1"/>
      <w:numFmt w:val="lowerRoman"/>
      <w:lvlText w:val="%9."/>
      <w:lvlJc w:val="right"/>
      <w:pPr>
        <w:tabs>
          <w:tab w:val="num" w:pos="6540"/>
        </w:tabs>
        <w:ind w:left="6540" w:hanging="180"/>
      </w:pPr>
    </w:lvl>
  </w:abstractNum>
  <w:abstractNum w:abstractNumId="38">
    <w:nsid w:val="5FB7309C"/>
    <w:multiLevelType w:val="hybridMultilevel"/>
    <w:tmpl w:val="1D2A36CA"/>
    <w:lvl w:ilvl="0" w:tplc="30CC6014">
      <w:numFmt w:val="bullet"/>
      <w:lvlText w:val="-"/>
      <w:lvlJc w:val="left"/>
      <w:pPr>
        <w:tabs>
          <w:tab w:val="num" w:pos="1780"/>
        </w:tabs>
        <w:ind w:left="1780" w:hanging="360"/>
      </w:pPr>
      <w:rPr>
        <w:rFonts w:ascii="Times New Roman" w:eastAsia="Times New Roman" w:hAnsi="Times New Roman" w:hint="default"/>
        <w:b/>
        <w:bCs/>
      </w:rPr>
    </w:lvl>
    <w:lvl w:ilvl="1" w:tplc="0E9CDB6E">
      <w:start w:val="1"/>
      <w:numFmt w:val="lowerLetter"/>
      <w:lvlText w:val="%2)"/>
      <w:lvlJc w:val="left"/>
      <w:pPr>
        <w:tabs>
          <w:tab w:val="num" w:pos="2860"/>
        </w:tabs>
        <w:ind w:left="2860" w:hanging="360"/>
      </w:pPr>
    </w:lvl>
    <w:lvl w:ilvl="2" w:tplc="04050005">
      <w:start w:val="1"/>
      <w:numFmt w:val="bullet"/>
      <w:lvlText w:val=""/>
      <w:lvlJc w:val="left"/>
      <w:pPr>
        <w:tabs>
          <w:tab w:val="num" w:pos="3580"/>
        </w:tabs>
        <w:ind w:left="3580" w:hanging="360"/>
      </w:pPr>
      <w:rPr>
        <w:rFonts w:ascii="Wingdings" w:hAnsi="Wingdings" w:cs="Wingdings" w:hint="default"/>
      </w:rPr>
    </w:lvl>
    <w:lvl w:ilvl="3" w:tplc="04050001">
      <w:start w:val="1"/>
      <w:numFmt w:val="bullet"/>
      <w:lvlText w:val=""/>
      <w:lvlJc w:val="left"/>
      <w:pPr>
        <w:tabs>
          <w:tab w:val="num" w:pos="4300"/>
        </w:tabs>
        <w:ind w:left="4300" w:hanging="360"/>
      </w:pPr>
      <w:rPr>
        <w:rFonts w:ascii="Symbol" w:hAnsi="Symbol" w:cs="Symbol" w:hint="default"/>
      </w:rPr>
    </w:lvl>
    <w:lvl w:ilvl="4" w:tplc="04050003">
      <w:start w:val="1"/>
      <w:numFmt w:val="bullet"/>
      <w:lvlText w:val="o"/>
      <w:lvlJc w:val="left"/>
      <w:pPr>
        <w:tabs>
          <w:tab w:val="num" w:pos="5020"/>
        </w:tabs>
        <w:ind w:left="5020" w:hanging="360"/>
      </w:pPr>
      <w:rPr>
        <w:rFonts w:ascii="Courier New" w:hAnsi="Courier New" w:cs="Courier New" w:hint="default"/>
      </w:rPr>
    </w:lvl>
    <w:lvl w:ilvl="5" w:tplc="04050005">
      <w:start w:val="1"/>
      <w:numFmt w:val="bullet"/>
      <w:lvlText w:val=""/>
      <w:lvlJc w:val="left"/>
      <w:pPr>
        <w:tabs>
          <w:tab w:val="num" w:pos="5740"/>
        </w:tabs>
        <w:ind w:left="5740" w:hanging="360"/>
      </w:pPr>
      <w:rPr>
        <w:rFonts w:ascii="Wingdings" w:hAnsi="Wingdings" w:cs="Wingdings" w:hint="default"/>
      </w:rPr>
    </w:lvl>
    <w:lvl w:ilvl="6" w:tplc="04050001">
      <w:start w:val="1"/>
      <w:numFmt w:val="bullet"/>
      <w:lvlText w:val=""/>
      <w:lvlJc w:val="left"/>
      <w:pPr>
        <w:tabs>
          <w:tab w:val="num" w:pos="6460"/>
        </w:tabs>
        <w:ind w:left="6460" w:hanging="360"/>
      </w:pPr>
      <w:rPr>
        <w:rFonts w:ascii="Symbol" w:hAnsi="Symbol" w:cs="Symbol" w:hint="default"/>
      </w:rPr>
    </w:lvl>
    <w:lvl w:ilvl="7" w:tplc="04050003">
      <w:start w:val="1"/>
      <w:numFmt w:val="bullet"/>
      <w:lvlText w:val="o"/>
      <w:lvlJc w:val="left"/>
      <w:pPr>
        <w:tabs>
          <w:tab w:val="num" w:pos="7180"/>
        </w:tabs>
        <w:ind w:left="7180" w:hanging="360"/>
      </w:pPr>
      <w:rPr>
        <w:rFonts w:ascii="Courier New" w:hAnsi="Courier New" w:cs="Courier New" w:hint="default"/>
      </w:rPr>
    </w:lvl>
    <w:lvl w:ilvl="8" w:tplc="04050005">
      <w:start w:val="1"/>
      <w:numFmt w:val="bullet"/>
      <w:lvlText w:val=""/>
      <w:lvlJc w:val="left"/>
      <w:pPr>
        <w:tabs>
          <w:tab w:val="num" w:pos="7900"/>
        </w:tabs>
        <w:ind w:left="7900" w:hanging="360"/>
      </w:pPr>
      <w:rPr>
        <w:rFonts w:ascii="Wingdings" w:hAnsi="Wingdings" w:cs="Wingdings" w:hint="default"/>
      </w:rPr>
    </w:lvl>
  </w:abstractNum>
  <w:abstractNum w:abstractNumId="39">
    <w:nsid w:val="628C69CC"/>
    <w:multiLevelType w:val="hybridMultilevel"/>
    <w:tmpl w:val="A740D10C"/>
    <w:lvl w:ilvl="0" w:tplc="74767412">
      <w:start w:val="1"/>
      <w:numFmt w:val="lowerLetter"/>
      <w:lvlText w:val="%1)"/>
      <w:lvlJc w:val="left"/>
      <w:pPr>
        <w:tabs>
          <w:tab w:val="num" w:pos="780"/>
        </w:tabs>
        <w:ind w:left="780" w:hanging="360"/>
      </w:pPr>
      <w:rPr>
        <w:rFonts w:hint="default"/>
        <w:b w:val="0"/>
        <w:bCs w:val="0"/>
      </w:r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40">
    <w:nsid w:val="63021CCA"/>
    <w:multiLevelType w:val="multilevel"/>
    <w:tmpl w:val="37307F26"/>
    <w:styleLink w:val="Mj1"/>
    <w:lvl w:ilvl="0">
      <w:start w:val="1"/>
      <w:numFmt w:val="upperRoman"/>
      <w:lvlText w:val="%1."/>
      <w:lvlJc w:val="left"/>
      <w:pPr>
        <w:tabs>
          <w:tab w:val="num" w:pos="1080"/>
        </w:tabs>
        <w:ind w:left="1080" w:hanging="720"/>
      </w:pPr>
      <w:rPr>
        <w:rFonts w:ascii="Arial" w:hAnsi="Arial" w:cs="Arial" w:hint="default"/>
        <w:b/>
        <w:bCs/>
        <w:sz w:val="40"/>
        <w:szCs w:val="40"/>
        <w:u w:val="none"/>
      </w:rPr>
    </w:lvl>
    <w:lvl w:ilvl="1">
      <w:numFmt w:val="bullet"/>
      <w:lvlText w:val="-"/>
      <w:lvlJc w:val="left"/>
      <w:pPr>
        <w:tabs>
          <w:tab w:val="num" w:pos="1440"/>
        </w:tabs>
        <w:ind w:left="1440" w:hanging="360"/>
      </w:pPr>
      <w:rPr>
        <w:rFonts w:ascii="Times New Roman" w:eastAsia="Times New Roman" w:hAnsi="Times New Roman" w:hint="default"/>
        <w:b/>
        <w:bCs/>
      </w:rPr>
    </w:lvl>
    <w:lvl w:ilvl="2">
      <w:numFmt w:val="bullet"/>
      <w:lvlText w:val="-"/>
      <w:lvlJc w:val="left"/>
      <w:pPr>
        <w:tabs>
          <w:tab w:val="num" w:pos="2160"/>
        </w:tabs>
        <w:ind w:left="2160" w:hanging="360"/>
      </w:pPr>
      <w:rPr>
        <w:rFonts w:ascii="Times New Roman" w:eastAsia="Times New Roman" w:hAnsi="Times New Roman" w:hint="default"/>
        <w:b/>
        <w:bCs/>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1">
    <w:nsid w:val="64D4666C"/>
    <w:multiLevelType w:val="multilevel"/>
    <w:tmpl w:val="2FD44B20"/>
    <w:lvl w:ilvl="0">
      <w:start w:val="8"/>
      <w:numFmt w:val="decimal"/>
      <w:lvlText w:val="%1"/>
      <w:lvlJc w:val="left"/>
      <w:pPr>
        <w:tabs>
          <w:tab w:val="num" w:pos="360"/>
        </w:tabs>
        <w:ind w:left="360" w:hanging="360"/>
      </w:pPr>
      <w:rPr>
        <w:rFonts w:hint="default"/>
      </w:rPr>
    </w:lvl>
    <w:lvl w:ilvl="1">
      <w:start w:val="1"/>
      <w:numFmt w:val="decimal"/>
      <w:lvlRestart w:val="0"/>
      <w:lvlText w:val="6.%2"/>
      <w:lvlJc w:val="left"/>
      <w:pPr>
        <w:tabs>
          <w:tab w:val="num" w:pos="567"/>
        </w:tabs>
        <w:ind w:left="567" w:hanging="567"/>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BB12BDD"/>
    <w:multiLevelType w:val="hybridMultilevel"/>
    <w:tmpl w:val="1388A016"/>
    <w:lvl w:ilvl="0" w:tplc="0E0AD664">
      <w:numFmt w:val="bullet"/>
      <w:lvlText w:val="-"/>
      <w:lvlJc w:val="left"/>
      <w:pPr>
        <w:tabs>
          <w:tab w:val="num" w:pos="1800"/>
        </w:tabs>
        <w:ind w:left="1800" w:hanging="360"/>
      </w:pPr>
      <w:rPr>
        <w:rFonts w:ascii="Times New Roman" w:eastAsia="Times New Roman" w:hAnsi="Times New Roman" w:hint="default"/>
      </w:rPr>
    </w:lvl>
    <w:lvl w:ilvl="1" w:tplc="530C80AA">
      <w:numFmt w:val="bullet"/>
      <w:lvlText w:val="-"/>
      <w:lvlJc w:val="left"/>
      <w:pPr>
        <w:tabs>
          <w:tab w:val="num" w:pos="2520"/>
        </w:tabs>
        <w:ind w:left="2520" w:hanging="360"/>
      </w:pPr>
      <w:rPr>
        <w:rFonts w:ascii="Times New Roman" w:eastAsia="Times New Roman" w:hAnsi="Times New Roman" w:hint="default"/>
        <w:b/>
        <w:bCs/>
      </w:rPr>
    </w:lvl>
    <w:lvl w:ilvl="2" w:tplc="7F7ADBE0">
      <w:numFmt w:val="bullet"/>
      <w:lvlText w:val="-"/>
      <w:lvlJc w:val="left"/>
      <w:pPr>
        <w:tabs>
          <w:tab w:val="num" w:pos="3240"/>
        </w:tabs>
        <w:ind w:left="3240" w:hanging="360"/>
      </w:pPr>
      <w:rPr>
        <w:rFonts w:ascii="Times New Roman" w:eastAsia="Times New Roman" w:hAnsi="Times New Roman" w:hint="default"/>
      </w:rPr>
    </w:lvl>
    <w:lvl w:ilvl="3" w:tplc="E0E8E870">
      <w:start w:val="1"/>
      <w:numFmt w:val="lowerLetter"/>
      <w:lvlText w:val="%4)"/>
      <w:lvlJc w:val="left"/>
      <w:pPr>
        <w:tabs>
          <w:tab w:val="num" w:pos="3960"/>
        </w:tabs>
        <w:ind w:left="3960" w:hanging="360"/>
      </w:pPr>
      <w:rPr>
        <w:rFonts w:hint="default"/>
        <w:b w:val="0"/>
        <w:bCs w:val="0"/>
      </w:rPr>
    </w:lvl>
    <w:lvl w:ilvl="4" w:tplc="B0BE0EE2" w:tentative="1">
      <w:start w:val="1"/>
      <w:numFmt w:val="bullet"/>
      <w:lvlText w:val="o"/>
      <w:lvlJc w:val="left"/>
      <w:pPr>
        <w:tabs>
          <w:tab w:val="num" w:pos="4680"/>
        </w:tabs>
        <w:ind w:left="4680" w:hanging="360"/>
      </w:pPr>
      <w:rPr>
        <w:rFonts w:ascii="Courier New" w:hAnsi="Courier New" w:cs="Courier New" w:hint="default"/>
      </w:rPr>
    </w:lvl>
    <w:lvl w:ilvl="5" w:tplc="5C1C2ABE" w:tentative="1">
      <w:start w:val="1"/>
      <w:numFmt w:val="bullet"/>
      <w:lvlText w:val=""/>
      <w:lvlJc w:val="left"/>
      <w:pPr>
        <w:tabs>
          <w:tab w:val="num" w:pos="5400"/>
        </w:tabs>
        <w:ind w:left="5400" w:hanging="360"/>
      </w:pPr>
      <w:rPr>
        <w:rFonts w:ascii="Wingdings" w:hAnsi="Wingdings" w:cs="Wingdings" w:hint="default"/>
      </w:rPr>
    </w:lvl>
    <w:lvl w:ilvl="6" w:tplc="21CE5AF0" w:tentative="1">
      <w:start w:val="1"/>
      <w:numFmt w:val="bullet"/>
      <w:lvlText w:val=""/>
      <w:lvlJc w:val="left"/>
      <w:pPr>
        <w:tabs>
          <w:tab w:val="num" w:pos="6120"/>
        </w:tabs>
        <w:ind w:left="6120" w:hanging="360"/>
      </w:pPr>
      <w:rPr>
        <w:rFonts w:ascii="Symbol" w:hAnsi="Symbol" w:cs="Symbol" w:hint="default"/>
      </w:rPr>
    </w:lvl>
    <w:lvl w:ilvl="7" w:tplc="129AE7DC" w:tentative="1">
      <w:start w:val="1"/>
      <w:numFmt w:val="bullet"/>
      <w:lvlText w:val="o"/>
      <w:lvlJc w:val="left"/>
      <w:pPr>
        <w:tabs>
          <w:tab w:val="num" w:pos="6840"/>
        </w:tabs>
        <w:ind w:left="6840" w:hanging="360"/>
      </w:pPr>
      <w:rPr>
        <w:rFonts w:ascii="Courier New" w:hAnsi="Courier New" w:cs="Courier New" w:hint="default"/>
      </w:rPr>
    </w:lvl>
    <w:lvl w:ilvl="8" w:tplc="6246A138" w:tentative="1">
      <w:start w:val="1"/>
      <w:numFmt w:val="bullet"/>
      <w:lvlText w:val=""/>
      <w:lvlJc w:val="left"/>
      <w:pPr>
        <w:tabs>
          <w:tab w:val="num" w:pos="7560"/>
        </w:tabs>
        <w:ind w:left="7560" w:hanging="360"/>
      </w:pPr>
      <w:rPr>
        <w:rFonts w:ascii="Wingdings" w:hAnsi="Wingdings" w:cs="Wingdings" w:hint="default"/>
      </w:rPr>
    </w:lvl>
  </w:abstractNum>
  <w:abstractNum w:abstractNumId="43">
    <w:nsid w:val="75DE25DE"/>
    <w:multiLevelType w:val="multilevel"/>
    <w:tmpl w:val="176000AE"/>
    <w:lvl w:ilvl="0">
      <w:start w:val="6"/>
      <w:numFmt w:val="decimal"/>
      <w:lvlText w:val="%1"/>
      <w:lvlJc w:val="left"/>
      <w:pPr>
        <w:tabs>
          <w:tab w:val="num" w:pos="360"/>
        </w:tabs>
        <w:ind w:left="360" w:hanging="360"/>
      </w:pPr>
      <w:rPr>
        <w:rFonts w:hint="default"/>
      </w:rPr>
    </w:lvl>
    <w:lvl w:ilvl="1">
      <w:start w:val="1"/>
      <w:numFmt w:val="decimal"/>
      <w:lvlRestart w:val="0"/>
      <w:lvlText w:val="4.%2"/>
      <w:lvlJc w:val="left"/>
      <w:pPr>
        <w:tabs>
          <w:tab w:val="num" w:pos="567"/>
        </w:tabs>
        <w:ind w:left="567" w:hanging="567"/>
      </w:pPr>
      <w:rPr>
        <w:rFonts w:hint="default"/>
        <w:b/>
        <w:bCs/>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6643507"/>
    <w:multiLevelType w:val="hybridMultilevel"/>
    <w:tmpl w:val="E9E0CD3C"/>
    <w:lvl w:ilvl="0" w:tplc="0E9CDB6E">
      <w:start w:val="1"/>
      <w:numFmt w:val="lowerRoman"/>
      <w:lvlText w:val="%1."/>
      <w:lvlJc w:val="right"/>
      <w:pPr>
        <w:tabs>
          <w:tab w:val="num" w:pos="600"/>
        </w:tabs>
        <w:ind w:left="600" w:hanging="180"/>
      </w:pPr>
      <w:rPr>
        <w:rFonts w:hint="default"/>
        <w:b w:val="0"/>
        <w:bCs w:val="0"/>
      </w:rPr>
    </w:lvl>
    <w:lvl w:ilvl="1" w:tplc="37F06DC2" w:tentative="1">
      <w:start w:val="1"/>
      <w:numFmt w:val="lowerLetter"/>
      <w:lvlText w:val="%2."/>
      <w:lvlJc w:val="left"/>
      <w:pPr>
        <w:tabs>
          <w:tab w:val="num" w:pos="1500"/>
        </w:tabs>
        <w:ind w:left="1500" w:hanging="360"/>
      </w:pPr>
    </w:lvl>
    <w:lvl w:ilvl="2" w:tplc="0E9CDB6E" w:tentative="1">
      <w:start w:val="1"/>
      <w:numFmt w:val="lowerRoman"/>
      <w:lvlText w:val="%3."/>
      <w:lvlJc w:val="right"/>
      <w:pPr>
        <w:tabs>
          <w:tab w:val="num" w:pos="2220"/>
        </w:tabs>
        <w:ind w:left="2220" w:hanging="180"/>
      </w:pPr>
    </w:lvl>
    <w:lvl w:ilvl="3" w:tplc="953C9FA6" w:tentative="1">
      <w:start w:val="1"/>
      <w:numFmt w:val="decimal"/>
      <w:lvlText w:val="%4."/>
      <w:lvlJc w:val="left"/>
      <w:pPr>
        <w:tabs>
          <w:tab w:val="num" w:pos="2940"/>
        </w:tabs>
        <w:ind w:left="2940" w:hanging="360"/>
      </w:pPr>
    </w:lvl>
    <w:lvl w:ilvl="4" w:tplc="04050003" w:tentative="1">
      <w:start w:val="1"/>
      <w:numFmt w:val="lowerLetter"/>
      <w:lvlText w:val="%5."/>
      <w:lvlJc w:val="left"/>
      <w:pPr>
        <w:tabs>
          <w:tab w:val="num" w:pos="3660"/>
        </w:tabs>
        <w:ind w:left="3660" w:hanging="360"/>
      </w:pPr>
    </w:lvl>
    <w:lvl w:ilvl="5" w:tplc="04050005" w:tentative="1">
      <w:start w:val="1"/>
      <w:numFmt w:val="lowerRoman"/>
      <w:lvlText w:val="%6."/>
      <w:lvlJc w:val="right"/>
      <w:pPr>
        <w:tabs>
          <w:tab w:val="num" w:pos="4380"/>
        </w:tabs>
        <w:ind w:left="4380" w:hanging="180"/>
      </w:pPr>
    </w:lvl>
    <w:lvl w:ilvl="6" w:tplc="04050001" w:tentative="1">
      <w:start w:val="1"/>
      <w:numFmt w:val="decimal"/>
      <w:lvlText w:val="%7."/>
      <w:lvlJc w:val="left"/>
      <w:pPr>
        <w:tabs>
          <w:tab w:val="num" w:pos="5100"/>
        </w:tabs>
        <w:ind w:left="5100" w:hanging="360"/>
      </w:pPr>
    </w:lvl>
    <w:lvl w:ilvl="7" w:tplc="04050003" w:tentative="1">
      <w:start w:val="1"/>
      <w:numFmt w:val="lowerLetter"/>
      <w:lvlText w:val="%8."/>
      <w:lvlJc w:val="left"/>
      <w:pPr>
        <w:tabs>
          <w:tab w:val="num" w:pos="5820"/>
        </w:tabs>
        <w:ind w:left="5820" w:hanging="360"/>
      </w:pPr>
    </w:lvl>
    <w:lvl w:ilvl="8" w:tplc="04050005" w:tentative="1">
      <w:start w:val="1"/>
      <w:numFmt w:val="lowerRoman"/>
      <w:lvlText w:val="%9."/>
      <w:lvlJc w:val="right"/>
      <w:pPr>
        <w:tabs>
          <w:tab w:val="num" w:pos="6540"/>
        </w:tabs>
        <w:ind w:left="6540" w:hanging="180"/>
      </w:pPr>
    </w:lvl>
  </w:abstractNum>
  <w:abstractNum w:abstractNumId="45">
    <w:nsid w:val="7AF67270"/>
    <w:multiLevelType w:val="multilevel"/>
    <w:tmpl w:val="27845A38"/>
    <w:lvl w:ilvl="0">
      <w:start w:val="6"/>
      <w:numFmt w:val="decimal"/>
      <w:lvlText w:val="%1"/>
      <w:lvlJc w:val="left"/>
      <w:pPr>
        <w:ind w:left="480" w:hanging="480"/>
      </w:pPr>
      <w:rPr>
        <w:rFonts w:hint="default"/>
      </w:rPr>
    </w:lvl>
    <w:lvl w:ilvl="1">
      <w:start w:val="5"/>
      <w:numFmt w:val="decimal"/>
      <w:lvlText w:val="%1.%2"/>
      <w:lvlJc w:val="left"/>
      <w:pPr>
        <w:ind w:left="562" w:hanging="480"/>
      </w:pPr>
      <w:rPr>
        <w:rFonts w:hint="default"/>
      </w:rPr>
    </w:lvl>
    <w:lvl w:ilvl="2">
      <w:start w:val="7"/>
      <w:numFmt w:val="decimal"/>
      <w:lvlText w:val="%1.%2.%3"/>
      <w:lvlJc w:val="left"/>
      <w:pPr>
        <w:ind w:left="884" w:hanging="720"/>
      </w:pPr>
      <w:rPr>
        <w:rFonts w:hint="default"/>
      </w:rPr>
    </w:lvl>
    <w:lvl w:ilvl="3">
      <w:start w:val="1"/>
      <w:numFmt w:val="decimal"/>
      <w:lvlText w:val="%1.%2.%3.%4"/>
      <w:lvlJc w:val="left"/>
      <w:pPr>
        <w:ind w:left="966" w:hanging="720"/>
      </w:pPr>
      <w:rPr>
        <w:rFonts w:hint="default"/>
      </w:rPr>
    </w:lvl>
    <w:lvl w:ilvl="4">
      <w:start w:val="1"/>
      <w:numFmt w:val="decimal"/>
      <w:lvlText w:val="%1.%2.%3.%4.%5"/>
      <w:lvlJc w:val="left"/>
      <w:pPr>
        <w:ind w:left="1408" w:hanging="1080"/>
      </w:pPr>
      <w:rPr>
        <w:rFonts w:hint="default"/>
      </w:rPr>
    </w:lvl>
    <w:lvl w:ilvl="5">
      <w:start w:val="1"/>
      <w:numFmt w:val="decimal"/>
      <w:lvlText w:val="%1.%2.%3.%4.%5.%6"/>
      <w:lvlJc w:val="left"/>
      <w:pPr>
        <w:ind w:left="1490" w:hanging="1080"/>
      </w:pPr>
      <w:rPr>
        <w:rFonts w:hint="default"/>
      </w:rPr>
    </w:lvl>
    <w:lvl w:ilvl="6">
      <w:start w:val="1"/>
      <w:numFmt w:val="decimal"/>
      <w:lvlText w:val="%1.%2.%3.%4.%5.%6.%7"/>
      <w:lvlJc w:val="left"/>
      <w:pPr>
        <w:ind w:left="1932" w:hanging="1440"/>
      </w:pPr>
      <w:rPr>
        <w:rFonts w:hint="default"/>
      </w:rPr>
    </w:lvl>
    <w:lvl w:ilvl="7">
      <w:start w:val="1"/>
      <w:numFmt w:val="decimal"/>
      <w:lvlText w:val="%1.%2.%3.%4.%5.%6.%7.%8"/>
      <w:lvlJc w:val="left"/>
      <w:pPr>
        <w:ind w:left="2014" w:hanging="1440"/>
      </w:pPr>
      <w:rPr>
        <w:rFonts w:hint="default"/>
      </w:rPr>
    </w:lvl>
    <w:lvl w:ilvl="8">
      <w:start w:val="1"/>
      <w:numFmt w:val="decimal"/>
      <w:lvlText w:val="%1.%2.%3.%4.%5.%6.%7.%8.%9"/>
      <w:lvlJc w:val="left"/>
      <w:pPr>
        <w:ind w:left="2456" w:hanging="1800"/>
      </w:pPr>
      <w:rPr>
        <w:rFonts w:hint="default"/>
      </w:rPr>
    </w:lvl>
  </w:abstractNum>
  <w:abstractNum w:abstractNumId="46">
    <w:nsid w:val="7C8E1B0D"/>
    <w:multiLevelType w:val="multilevel"/>
    <w:tmpl w:val="B5E0C29C"/>
    <w:lvl w:ilvl="0">
      <w:start w:val="10"/>
      <w:numFmt w:val="none"/>
      <w:lvlText w:val="8."/>
      <w:lvlJc w:val="left"/>
      <w:pPr>
        <w:tabs>
          <w:tab w:val="num" w:pos="0"/>
        </w:tabs>
        <w:ind w:left="360" w:hanging="360"/>
      </w:pPr>
      <w:rPr>
        <w:rFonts w:hint="default"/>
      </w:rPr>
    </w:lvl>
    <w:lvl w:ilvl="1">
      <w:start w:val="1"/>
      <w:numFmt w:val="decimal"/>
      <w:lvlText w:val="8.%2."/>
      <w:lvlJc w:val="left"/>
      <w:pPr>
        <w:tabs>
          <w:tab w:val="num" w:pos="0"/>
        </w:tabs>
        <w:ind w:left="792" w:hanging="432"/>
      </w:pPr>
      <w:rPr>
        <w:rFonts w:hint="default"/>
        <w:b/>
        <w:bCs/>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7">
    <w:nsid w:val="7E6D7FAA"/>
    <w:multiLevelType w:val="hybridMultilevel"/>
    <w:tmpl w:val="C736F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7FA376DF"/>
    <w:multiLevelType w:val="multilevel"/>
    <w:tmpl w:val="55C6E3E8"/>
    <w:lvl w:ilvl="0">
      <w:start w:val="5"/>
      <w:numFmt w:val="decimal"/>
      <w:lvlText w:val="%1"/>
      <w:lvlJc w:val="left"/>
      <w:pPr>
        <w:tabs>
          <w:tab w:val="num" w:pos="360"/>
        </w:tabs>
        <w:ind w:left="360" w:hanging="360"/>
      </w:pPr>
      <w:rPr>
        <w:rFonts w:hint="default"/>
      </w:rPr>
    </w:lvl>
    <w:lvl w:ilvl="1">
      <w:start w:val="1"/>
      <w:numFmt w:val="decimal"/>
      <w:lvlRestart w:val="0"/>
      <w:lvlText w:val="3.%2"/>
      <w:lvlJc w:val="left"/>
      <w:pPr>
        <w:tabs>
          <w:tab w:val="num" w:pos="567"/>
        </w:tabs>
        <w:ind w:left="567" w:hanging="567"/>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0"/>
  </w:num>
  <w:num w:numId="3">
    <w:abstractNumId w:val="0"/>
  </w:num>
  <w:num w:numId="4">
    <w:abstractNumId w:val="4"/>
  </w:num>
  <w:num w:numId="5">
    <w:abstractNumId w:val="38"/>
  </w:num>
  <w:num w:numId="6">
    <w:abstractNumId w:val="35"/>
  </w:num>
  <w:num w:numId="7">
    <w:abstractNumId w:val="36"/>
  </w:num>
  <w:num w:numId="8">
    <w:abstractNumId w:val="19"/>
  </w:num>
  <w:num w:numId="9">
    <w:abstractNumId w:val="7"/>
  </w:num>
  <w:num w:numId="10">
    <w:abstractNumId w:val="42"/>
  </w:num>
  <w:num w:numId="11">
    <w:abstractNumId w:val="40"/>
  </w:num>
  <w:num w:numId="12">
    <w:abstractNumId w:val="26"/>
  </w:num>
  <w:num w:numId="13">
    <w:abstractNumId w:val="11"/>
    <w:lvlOverride w:ilvl="0">
      <w:lvl w:ilvl="0">
        <w:start w:val="1"/>
        <w:numFmt w:val="decimal"/>
        <w:lvlText w:val="ČLÁNEK %1. -"/>
        <w:lvlJc w:val="left"/>
        <w:pPr>
          <w:ind w:left="8157" w:hanging="360"/>
        </w:pPr>
        <w:rPr>
          <w:rFonts w:hint="default"/>
          <w:sz w:val="24"/>
          <w:szCs w:val="24"/>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
    <w:abstractNumId w:val="27"/>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152" w:hanging="432"/>
        </w:pPr>
        <w:rPr>
          <w:rFonts w:ascii="Arial" w:hAnsi="Arial" w:cs="Arial" w:hint="default"/>
          <w:b/>
          <w:bCs/>
          <w:sz w:val="22"/>
          <w:szCs w:val="22"/>
        </w:rPr>
      </w:lvl>
    </w:lvlOverride>
    <w:lvlOverride w:ilvl="2">
      <w:lvl w:ilvl="2">
        <w:start w:val="1"/>
        <w:numFmt w:val="decimal"/>
        <w:pStyle w:val="Mjstyl4"/>
        <w:lvlText w:val="%1.%2.%3."/>
        <w:lvlJc w:val="left"/>
        <w:pPr>
          <w:ind w:left="1584" w:hanging="504"/>
        </w:pPr>
        <w:rPr>
          <w:rFonts w:ascii="Arial" w:hAnsi="Arial" w:cs="Arial" w:hint="default"/>
          <w:b w:val="0"/>
          <w:bCs w:val="0"/>
          <w:sz w:val="22"/>
          <w:szCs w:val="22"/>
        </w:rPr>
      </w:lvl>
    </w:lvlOverride>
    <w:lvlOverride w:ilvl="3">
      <w:lvl w:ilvl="3">
        <w:start w:val="1"/>
        <w:numFmt w:val="decimal"/>
        <w:lvlText w:val="%1.%2.%3.%4."/>
        <w:lvlJc w:val="left"/>
        <w:pPr>
          <w:ind w:left="208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 w:numId="15">
    <w:abstractNumId w:val="5"/>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16">
    <w:abstractNumId w:val="24"/>
  </w:num>
  <w:num w:numId="17">
    <w:abstractNumId w:val="33"/>
  </w:num>
  <w:num w:numId="18">
    <w:abstractNumId w:val="39"/>
  </w:num>
  <w:num w:numId="19">
    <w:abstractNumId w:val="37"/>
  </w:num>
  <w:num w:numId="20">
    <w:abstractNumId w:val="44"/>
  </w:num>
  <w:num w:numId="21">
    <w:abstractNumId w:val="16"/>
  </w:num>
  <w:num w:numId="22">
    <w:abstractNumId w:val="30"/>
  </w:num>
  <w:num w:numId="23">
    <w:abstractNumId w:val="34"/>
  </w:num>
  <w:num w:numId="24">
    <w:abstractNumId w:val="25"/>
  </w:num>
  <w:num w:numId="25">
    <w:abstractNumId w:val="1"/>
  </w:num>
  <w:num w:numId="26">
    <w:abstractNumId w:val="48"/>
  </w:num>
  <w:num w:numId="27">
    <w:abstractNumId w:val="10"/>
  </w:num>
  <w:num w:numId="28">
    <w:abstractNumId w:val="2"/>
  </w:num>
  <w:num w:numId="29">
    <w:abstractNumId w:val="20"/>
  </w:num>
  <w:num w:numId="30">
    <w:abstractNumId w:val="41"/>
  </w:num>
  <w:num w:numId="31">
    <w:abstractNumId w:val="14"/>
  </w:num>
  <w:num w:numId="32">
    <w:abstractNumId w:val="28"/>
  </w:num>
  <w:num w:numId="33">
    <w:abstractNumId w:val="23"/>
  </w:num>
  <w:num w:numId="34">
    <w:abstractNumId w:val="13"/>
  </w:num>
  <w:num w:numId="35">
    <w:abstractNumId w:val="43"/>
  </w:num>
  <w:num w:numId="36">
    <w:abstractNumId w:val="18"/>
  </w:num>
  <w:num w:numId="37">
    <w:abstractNumId w:val="46"/>
  </w:num>
  <w:num w:numId="38">
    <w:abstractNumId w:val="3"/>
  </w:num>
  <w:num w:numId="39">
    <w:abstractNumId w:val="22"/>
  </w:num>
  <w:num w:numId="40">
    <w:abstractNumId w:val="21"/>
  </w:num>
  <w:num w:numId="41">
    <w:abstractNumId w:val="1"/>
  </w:num>
  <w:num w:numId="42">
    <w:abstractNumId w:val="6"/>
  </w:num>
  <w:num w:numId="43">
    <w:abstractNumId w:val="31"/>
  </w:num>
  <w:num w:numId="44">
    <w:abstractNumId w:val="9"/>
  </w:num>
  <w:num w:numId="45">
    <w:abstractNumId w:val="45"/>
  </w:num>
  <w:num w:numId="46">
    <w:abstractNumId w:val="1"/>
  </w:num>
  <w:num w:numId="47">
    <w:abstractNumId w:val="5"/>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48">
    <w:abstractNumId w:val="1"/>
  </w:num>
  <w:num w:numId="49">
    <w:abstractNumId w:val="32"/>
  </w:num>
  <w:num w:numId="50">
    <w:abstractNumId w:val="1"/>
  </w:num>
  <w:num w:numId="51">
    <w:abstractNumId w:val="1"/>
  </w:num>
  <w:num w:numId="52">
    <w:abstractNumId w:val="1"/>
  </w:num>
  <w:num w:numId="53">
    <w:abstractNumId w:val="12"/>
  </w:num>
  <w:num w:numId="54">
    <w:abstractNumId w:val="5"/>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55">
    <w:abstractNumId w:val="5"/>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56">
    <w:abstractNumId w:val="5"/>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57">
    <w:abstractNumId w:val="15"/>
  </w:num>
  <w:num w:numId="58">
    <w:abstractNumId w:val="11"/>
  </w:num>
  <w:num w:numId="59">
    <w:abstractNumId w:val="27"/>
  </w:num>
  <w:num w:numId="60">
    <w:abstractNumId w:val="5"/>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61">
    <w:abstractNumId w:val="47"/>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4"/>
  <w:trackRevisions/>
  <w:documentProtection w:edit="comments" w:enforcement="1" w:cryptProviderType="rsaFull" w:cryptAlgorithmClass="hash" w:cryptAlgorithmType="typeAny" w:cryptAlgorithmSid="4" w:cryptSpinCount="100000" w:hash="DEjVCR/kZD0E7qL5q3uWvPgHNEY=" w:salt="h8HBPUBZxydAbrg+VrOA0A=="/>
  <w:defaultTabStop w:val="170"/>
  <w:hyphenationZone w:val="425"/>
  <w:drawingGridHorizontalSpacing w:val="57"/>
  <w:drawingGridVerticalSpacing w:val="57"/>
  <w:displayHorizontalDrawingGridEvery w:val="0"/>
  <w:displayVerticalDrawingGridEvery w:val="0"/>
  <w:doNotUseMarginsForDrawingGridOrigin/>
  <w:drawingGridVerticalOrigin w:val="1985"/>
  <w:characterSpacingControl w:val="doNotCompress"/>
  <w:doNotValidateAgainstSchema/>
  <w:doNotDemarcateInvalidXml/>
  <w:footnotePr>
    <w:footnote w:id="-1"/>
    <w:footnote w:id="0"/>
  </w:footnotePr>
  <w:endnotePr>
    <w:endnote w:id="-1"/>
    <w:endnote w:id="0"/>
  </w:endnotePr>
  <w:compat/>
  <w:rsids>
    <w:rsidRoot w:val="0034443C"/>
    <w:rsid w:val="00000B9F"/>
    <w:rsid w:val="00000F8D"/>
    <w:rsid w:val="0000131D"/>
    <w:rsid w:val="00001F19"/>
    <w:rsid w:val="0000251D"/>
    <w:rsid w:val="00003505"/>
    <w:rsid w:val="000036C6"/>
    <w:rsid w:val="00004B8B"/>
    <w:rsid w:val="00005942"/>
    <w:rsid w:val="0000781F"/>
    <w:rsid w:val="00007DC1"/>
    <w:rsid w:val="00010877"/>
    <w:rsid w:val="00011F5A"/>
    <w:rsid w:val="00012DE4"/>
    <w:rsid w:val="00012E7D"/>
    <w:rsid w:val="000132C2"/>
    <w:rsid w:val="00015FEF"/>
    <w:rsid w:val="00022190"/>
    <w:rsid w:val="000221F3"/>
    <w:rsid w:val="00022AB6"/>
    <w:rsid w:val="00022E08"/>
    <w:rsid w:val="00023796"/>
    <w:rsid w:val="00023BBC"/>
    <w:rsid w:val="0002468C"/>
    <w:rsid w:val="00024757"/>
    <w:rsid w:val="00026A50"/>
    <w:rsid w:val="000274BE"/>
    <w:rsid w:val="00027883"/>
    <w:rsid w:val="00027D78"/>
    <w:rsid w:val="000317D8"/>
    <w:rsid w:val="000327CE"/>
    <w:rsid w:val="00034FDE"/>
    <w:rsid w:val="000351DD"/>
    <w:rsid w:val="00035D4C"/>
    <w:rsid w:val="0003673E"/>
    <w:rsid w:val="00036DCB"/>
    <w:rsid w:val="00040372"/>
    <w:rsid w:val="000404EE"/>
    <w:rsid w:val="000407A6"/>
    <w:rsid w:val="00040B84"/>
    <w:rsid w:val="00040E27"/>
    <w:rsid w:val="00042477"/>
    <w:rsid w:val="000428E5"/>
    <w:rsid w:val="00044A62"/>
    <w:rsid w:val="00045F99"/>
    <w:rsid w:val="0004646D"/>
    <w:rsid w:val="000509CB"/>
    <w:rsid w:val="00050A6D"/>
    <w:rsid w:val="00051E72"/>
    <w:rsid w:val="0005336B"/>
    <w:rsid w:val="00056C5C"/>
    <w:rsid w:val="00056D2A"/>
    <w:rsid w:val="00060151"/>
    <w:rsid w:val="00060FCB"/>
    <w:rsid w:val="0006158B"/>
    <w:rsid w:val="00061B31"/>
    <w:rsid w:val="00064A72"/>
    <w:rsid w:val="00064BA5"/>
    <w:rsid w:val="00066C6A"/>
    <w:rsid w:val="000674FB"/>
    <w:rsid w:val="00070C46"/>
    <w:rsid w:val="00072A82"/>
    <w:rsid w:val="00072F3F"/>
    <w:rsid w:val="00073CA1"/>
    <w:rsid w:val="00074C80"/>
    <w:rsid w:val="00075B5F"/>
    <w:rsid w:val="00076649"/>
    <w:rsid w:val="00080540"/>
    <w:rsid w:val="00081384"/>
    <w:rsid w:val="00081994"/>
    <w:rsid w:val="00081BE4"/>
    <w:rsid w:val="000826A6"/>
    <w:rsid w:val="000826A9"/>
    <w:rsid w:val="000852AC"/>
    <w:rsid w:val="000866A7"/>
    <w:rsid w:val="000907E6"/>
    <w:rsid w:val="0009310B"/>
    <w:rsid w:val="00096156"/>
    <w:rsid w:val="0009732F"/>
    <w:rsid w:val="000A0774"/>
    <w:rsid w:val="000A0B44"/>
    <w:rsid w:val="000A24EC"/>
    <w:rsid w:val="000A2649"/>
    <w:rsid w:val="000A5302"/>
    <w:rsid w:val="000A67A4"/>
    <w:rsid w:val="000A740D"/>
    <w:rsid w:val="000A777A"/>
    <w:rsid w:val="000B00C7"/>
    <w:rsid w:val="000B00DF"/>
    <w:rsid w:val="000B1530"/>
    <w:rsid w:val="000B2E07"/>
    <w:rsid w:val="000B4CB4"/>
    <w:rsid w:val="000B5588"/>
    <w:rsid w:val="000B6732"/>
    <w:rsid w:val="000B74AF"/>
    <w:rsid w:val="000B7FA9"/>
    <w:rsid w:val="000C1348"/>
    <w:rsid w:val="000C14BC"/>
    <w:rsid w:val="000C15B7"/>
    <w:rsid w:val="000C228E"/>
    <w:rsid w:val="000C2F6D"/>
    <w:rsid w:val="000C4A44"/>
    <w:rsid w:val="000C7040"/>
    <w:rsid w:val="000C7682"/>
    <w:rsid w:val="000C7CAD"/>
    <w:rsid w:val="000D01E0"/>
    <w:rsid w:val="000D0A65"/>
    <w:rsid w:val="000D1295"/>
    <w:rsid w:val="000D14C6"/>
    <w:rsid w:val="000D3AFE"/>
    <w:rsid w:val="000D4F34"/>
    <w:rsid w:val="000D73B3"/>
    <w:rsid w:val="000D7689"/>
    <w:rsid w:val="000D7D4F"/>
    <w:rsid w:val="000E5CBB"/>
    <w:rsid w:val="000E7B4E"/>
    <w:rsid w:val="000F0340"/>
    <w:rsid w:val="000F0597"/>
    <w:rsid w:val="000F0F5E"/>
    <w:rsid w:val="000F1B70"/>
    <w:rsid w:val="000F2810"/>
    <w:rsid w:val="000F2CA0"/>
    <w:rsid w:val="000F5D35"/>
    <w:rsid w:val="000F6FC0"/>
    <w:rsid w:val="000F73E7"/>
    <w:rsid w:val="000F76B8"/>
    <w:rsid w:val="000F7855"/>
    <w:rsid w:val="00100C1D"/>
    <w:rsid w:val="00100EBB"/>
    <w:rsid w:val="001010AF"/>
    <w:rsid w:val="0010150F"/>
    <w:rsid w:val="00102160"/>
    <w:rsid w:val="001022DD"/>
    <w:rsid w:val="0010243A"/>
    <w:rsid w:val="00102497"/>
    <w:rsid w:val="001033FF"/>
    <w:rsid w:val="00105059"/>
    <w:rsid w:val="001054BC"/>
    <w:rsid w:val="001057C5"/>
    <w:rsid w:val="00106838"/>
    <w:rsid w:val="00106ECE"/>
    <w:rsid w:val="00111E01"/>
    <w:rsid w:val="00113FF4"/>
    <w:rsid w:val="001174D8"/>
    <w:rsid w:val="00117744"/>
    <w:rsid w:val="0012236E"/>
    <w:rsid w:val="001238D4"/>
    <w:rsid w:val="00126DD8"/>
    <w:rsid w:val="0013017D"/>
    <w:rsid w:val="001301AC"/>
    <w:rsid w:val="001304BB"/>
    <w:rsid w:val="001331AB"/>
    <w:rsid w:val="00133DAC"/>
    <w:rsid w:val="001343D8"/>
    <w:rsid w:val="00134CB4"/>
    <w:rsid w:val="00137CB2"/>
    <w:rsid w:val="00141437"/>
    <w:rsid w:val="00141C22"/>
    <w:rsid w:val="00142FDE"/>
    <w:rsid w:val="0014335F"/>
    <w:rsid w:val="001441F8"/>
    <w:rsid w:val="001476F1"/>
    <w:rsid w:val="00147D7B"/>
    <w:rsid w:val="00151432"/>
    <w:rsid w:val="0015479A"/>
    <w:rsid w:val="00154960"/>
    <w:rsid w:val="00154E60"/>
    <w:rsid w:val="00155E24"/>
    <w:rsid w:val="001565A8"/>
    <w:rsid w:val="0015704B"/>
    <w:rsid w:val="001619AC"/>
    <w:rsid w:val="00161B60"/>
    <w:rsid w:val="00161EA2"/>
    <w:rsid w:val="00162ED5"/>
    <w:rsid w:val="001634D2"/>
    <w:rsid w:val="0016571E"/>
    <w:rsid w:val="00165BD9"/>
    <w:rsid w:val="0016667E"/>
    <w:rsid w:val="00166D97"/>
    <w:rsid w:val="001716DF"/>
    <w:rsid w:val="0017240F"/>
    <w:rsid w:val="00172BAF"/>
    <w:rsid w:val="00174997"/>
    <w:rsid w:val="00175EBD"/>
    <w:rsid w:val="00176233"/>
    <w:rsid w:val="001769CB"/>
    <w:rsid w:val="00176DD9"/>
    <w:rsid w:val="001777E6"/>
    <w:rsid w:val="00181693"/>
    <w:rsid w:val="001827CF"/>
    <w:rsid w:val="00182BAE"/>
    <w:rsid w:val="00183964"/>
    <w:rsid w:val="001845B4"/>
    <w:rsid w:val="00185402"/>
    <w:rsid w:val="00185DA7"/>
    <w:rsid w:val="001862C2"/>
    <w:rsid w:val="0018639D"/>
    <w:rsid w:val="00190C50"/>
    <w:rsid w:val="001916B5"/>
    <w:rsid w:val="001925DF"/>
    <w:rsid w:val="00193F70"/>
    <w:rsid w:val="00194D17"/>
    <w:rsid w:val="00196211"/>
    <w:rsid w:val="00196D6A"/>
    <w:rsid w:val="00197DE8"/>
    <w:rsid w:val="001A034F"/>
    <w:rsid w:val="001A08FE"/>
    <w:rsid w:val="001A107E"/>
    <w:rsid w:val="001A15CD"/>
    <w:rsid w:val="001A223A"/>
    <w:rsid w:val="001A29C0"/>
    <w:rsid w:val="001A371B"/>
    <w:rsid w:val="001A3F8E"/>
    <w:rsid w:val="001A5072"/>
    <w:rsid w:val="001A5653"/>
    <w:rsid w:val="001A624E"/>
    <w:rsid w:val="001B01F8"/>
    <w:rsid w:val="001B0921"/>
    <w:rsid w:val="001B180C"/>
    <w:rsid w:val="001B21E9"/>
    <w:rsid w:val="001B285A"/>
    <w:rsid w:val="001B49F6"/>
    <w:rsid w:val="001B4A2F"/>
    <w:rsid w:val="001B52ED"/>
    <w:rsid w:val="001B5BEB"/>
    <w:rsid w:val="001B63E3"/>
    <w:rsid w:val="001B6467"/>
    <w:rsid w:val="001C047E"/>
    <w:rsid w:val="001C16B1"/>
    <w:rsid w:val="001C1AE1"/>
    <w:rsid w:val="001C2287"/>
    <w:rsid w:val="001C255F"/>
    <w:rsid w:val="001C2C7B"/>
    <w:rsid w:val="001C3268"/>
    <w:rsid w:val="001C3CCE"/>
    <w:rsid w:val="001C45B4"/>
    <w:rsid w:val="001C45EC"/>
    <w:rsid w:val="001C49DA"/>
    <w:rsid w:val="001C58F5"/>
    <w:rsid w:val="001C5DFA"/>
    <w:rsid w:val="001C628E"/>
    <w:rsid w:val="001D0100"/>
    <w:rsid w:val="001D135C"/>
    <w:rsid w:val="001D1BC0"/>
    <w:rsid w:val="001D35A9"/>
    <w:rsid w:val="001D3866"/>
    <w:rsid w:val="001D4990"/>
    <w:rsid w:val="001D4DF2"/>
    <w:rsid w:val="001D55BA"/>
    <w:rsid w:val="001D7887"/>
    <w:rsid w:val="001E069D"/>
    <w:rsid w:val="001E0E50"/>
    <w:rsid w:val="001E2976"/>
    <w:rsid w:val="001E2BF4"/>
    <w:rsid w:val="001E36EA"/>
    <w:rsid w:val="001E41A6"/>
    <w:rsid w:val="001E6BC1"/>
    <w:rsid w:val="001F0EF5"/>
    <w:rsid w:val="001F16EE"/>
    <w:rsid w:val="001F17F6"/>
    <w:rsid w:val="001F1903"/>
    <w:rsid w:val="001F1A76"/>
    <w:rsid w:val="001F5C80"/>
    <w:rsid w:val="001F61E9"/>
    <w:rsid w:val="001F6672"/>
    <w:rsid w:val="001F6A39"/>
    <w:rsid w:val="001F6A70"/>
    <w:rsid w:val="001F7427"/>
    <w:rsid w:val="00201029"/>
    <w:rsid w:val="00202876"/>
    <w:rsid w:val="002034A4"/>
    <w:rsid w:val="002039A0"/>
    <w:rsid w:val="00206E97"/>
    <w:rsid w:val="00207CDD"/>
    <w:rsid w:val="00212E77"/>
    <w:rsid w:val="0021439D"/>
    <w:rsid w:val="00215883"/>
    <w:rsid w:val="00216338"/>
    <w:rsid w:val="00216E15"/>
    <w:rsid w:val="00217963"/>
    <w:rsid w:val="00221019"/>
    <w:rsid w:val="00221F0F"/>
    <w:rsid w:val="00222276"/>
    <w:rsid w:val="002223C9"/>
    <w:rsid w:val="0022345F"/>
    <w:rsid w:val="002240E1"/>
    <w:rsid w:val="00230081"/>
    <w:rsid w:val="002303FA"/>
    <w:rsid w:val="00231397"/>
    <w:rsid w:val="002322EF"/>
    <w:rsid w:val="0023377A"/>
    <w:rsid w:val="00233FA5"/>
    <w:rsid w:val="00233FC6"/>
    <w:rsid w:val="00235A80"/>
    <w:rsid w:val="00235E83"/>
    <w:rsid w:val="002377D7"/>
    <w:rsid w:val="00242029"/>
    <w:rsid w:val="00243AED"/>
    <w:rsid w:val="00244CE1"/>
    <w:rsid w:val="00245576"/>
    <w:rsid w:val="00245689"/>
    <w:rsid w:val="00245783"/>
    <w:rsid w:val="00245ABF"/>
    <w:rsid w:val="002462A8"/>
    <w:rsid w:val="002468CC"/>
    <w:rsid w:val="002470FB"/>
    <w:rsid w:val="0024756A"/>
    <w:rsid w:val="002479C8"/>
    <w:rsid w:val="00250063"/>
    <w:rsid w:val="00253B14"/>
    <w:rsid w:val="002544AC"/>
    <w:rsid w:val="00254C61"/>
    <w:rsid w:val="00255E29"/>
    <w:rsid w:val="00255E9F"/>
    <w:rsid w:val="002604D4"/>
    <w:rsid w:val="0026072D"/>
    <w:rsid w:val="00261FE0"/>
    <w:rsid w:val="00262BE6"/>
    <w:rsid w:val="002634A7"/>
    <w:rsid w:val="002647C7"/>
    <w:rsid w:val="00265981"/>
    <w:rsid w:val="002669FC"/>
    <w:rsid w:val="00266BD8"/>
    <w:rsid w:val="00270037"/>
    <w:rsid w:val="002711F7"/>
    <w:rsid w:val="002713B0"/>
    <w:rsid w:val="00271921"/>
    <w:rsid w:val="002722EA"/>
    <w:rsid w:val="002727D6"/>
    <w:rsid w:val="00272B55"/>
    <w:rsid w:val="002730DA"/>
    <w:rsid w:val="00273BD0"/>
    <w:rsid w:val="00275F65"/>
    <w:rsid w:val="002801AE"/>
    <w:rsid w:val="0028031B"/>
    <w:rsid w:val="002809AE"/>
    <w:rsid w:val="0028230E"/>
    <w:rsid w:val="00282538"/>
    <w:rsid w:val="00283AFB"/>
    <w:rsid w:val="00283ECE"/>
    <w:rsid w:val="00285DAA"/>
    <w:rsid w:val="0028651E"/>
    <w:rsid w:val="00286860"/>
    <w:rsid w:val="00286BF7"/>
    <w:rsid w:val="00291C64"/>
    <w:rsid w:val="00291D0B"/>
    <w:rsid w:val="00292475"/>
    <w:rsid w:val="00292A91"/>
    <w:rsid w:val="00293B51"/>
    <w:rsid w:val="00293FE9"/>
    <w:rsid w:val="00293FFD"/>
    <w:rsid w:val="0029449F"/>
    <w:rsid w:val="00295458"/>
    <w:rsid w:val="002955E0"/>
    <w:rsid w:val="00296458"/>
    <w:rsid w:val="00297E8B"/>
    <w:rsid w:val="002A1368"/>
    <w:rsid w:val="002A1A63"/>
    <w:rsid w:val="002A2894"/>
    <w:rsid w:val="002A2B6C"/>
    <w:rsid w:val="002A4309"/>
    <w:rsid w:val="002A45D8"/>
    <w:rsid w:val="002A467A"/>
    <w:rsid w:val="002A61F5"/>
    <w:rsid w:val="002A6C26"/>
    <w:rsid w:val="002A6C31"/>
    <w:rsid w:val="002A75FD"/>
    <w:rsid w:val="002A7CAA"/>
    <w:rsid w:val="002B22C0"/>
    <w:rsid w:val="002B247E"/>
    <w:rsid w:val="002B2A5C"/>
    <w:rsid w:val="002B3306"/>
    <w:rsid w:val="002B3545"/>
    <w:rsid w:val="002B3FC7"/>
    <w:rsid w:val="002B5E52"/>
    <w:rsid w:val="002B6B59"/>
    <w:rsid w:val="002B767A"/>
    <w:rsid w:val="002C04A3"/>
    <w:rsid w:val="002C2117"/>
    <w:rsid w:val="002C40D5"/>
    <w:rsid w:val="002C4336"/>
    <w:rsid w:val="002C6367"/>
    <w:rsid w:val="002D043D"/>
    <w:rsid w:val="002D202F"/>
    <w:rsid w:val="002D3720"/>
    <w:rsid w:val="002D3963"/>
    <w:rsid w:val="002D3AA0"/>
    <w:rsid w:val="002D4736"/>
    <w:rsid w:val="002D4E3E"/>
    <w:rsid w:val="002D5164"/>
    <w:rsid w:val="002D5165"/>
    <w:rsid w:val="002E35B0"/>
    <w:rsid w:val="002E4E56"/>
    <w:rsid w:val="002E52BA"/>
    <w:rsid w:val="002E59E7"/>
    <w:rsid w:val="002F01B8"/>
    <w:rsid w:val="002F07A1"/>
    <w:rsid w:val="002F09B5"/>
    <w:rsid w:val="002F1952"/>
    <w:rsid w:val="002F2432"/>
    <w:rsid w:val="002F5DEF"/>
    <w:rsid w:val="002F62D3"/>
    <w:rsid w:val="002F73B8"/>
    <w:rsid w:val="002F7799"/>
    <w:rsid w:val="0030042E"/>
    <w:rsid w:val="00300A00"/>
    <w:rsid w:val="00300D22"/>
    <w:rsid w:val="00301FD5"/>
    <w:rsid w:val="0030299B"/>
    <w:rsid w:val="00306725"/>
    <w:rsid w:val="0030730E"/>
    <w:rsid w:val="00310508"/>
    <w:rsid w:val="00311575"/>
    <w:rsid w:val="00312672"/>
    <w:rsid w:val="00314355"/>
    <w:rsid w:val="0031679F"/>
    <w:rsid w:val="00316B44"/>
    <w:rsid w:val="00317806"/>
    <w:rsid w:val="00320BE1"/>
    <w:rsid w:val="00320D66"/>
    <w:rsid w:val="003229AC"/>
    <w:rsid w:val="00323C16"/>
    <w:rsid w:val="00324F29"/>
    <w:rsid w:val="00325332"/>
    <w:rsid w:val="00325844"/>
    <w:rsid w:val="00326107"/>
    <w:rsid w:val="003261A5"/>
    <w:rsid w:val="0032654C"/>
    <w:rsid w:val="00330DD5"/>
    <w:rsid w:val="00333CF4"/>
    <w:rsid w:val="00333FF7"/>
    <w:rsid w:val="00334038"/>
    <w:rsid w:val="003352A9"/>
    <w:rsid w:val="003356FD"/>
    <w:rsid w:val="00336084"/>
    <w:rsid w:val="003364BA"/>
    <w:rsid w:val="00337231"/>
    <w:rsid w:val="00337561"/>
    <w:rsid w:val="0033771E"/>
    <w:rsid w:val="00341BB4"/>
    <w:rsid w:val="0034237A"/>
    <w:rsid w:val="0034443C"/>
    <w:rsid w:val="00344735"/>
    <w:rsid w:val="00344F0D"/>
    <w:rsid w:val="00345520"/>
    <w:rsid w:val="00346011"/>
    <w:rsid w:val="003475E9"/>
    <w:rsid w:val="00347E1B"/>
    <w:rsid w:val="00350409"/>
    <w:rsid w:val="003504A2"/>
    <w:rsid w:val="003507B9"/>
    <w:rsid w:val="0035098B"/>
    <w:rsid w:val="00353B79"/>
    <w:rsid w:val="00354B50"/>
    <w:rsid w:val="003552FA"/>
    <w:rsid w:val="003555BA"/>
    <w:rsid w:val="00357213"/>
    <w:rsid w:val="00361277"/>
    <w:rsid w:val="00361278"/>
    <w:rsid w:val="003644BD"/>
    <w:rsid w:val="00365DE4"/>
    <w:rsid w:val="00365F12"/>
    <w:rsid w:val="003667B3"/>
    <w:rsid w:val="00367B57"/>
    <w:rsid w:val="00367DFE"/>
    <w:rsid w:val="003707C9"/>
    <w:rsid w:val="003710DE"/>
    <w:rsid w:val="0037383C"/>
    <w:rsid w:val="003753ED"/>
    <w:rsid w:val="00375DA2"/>
    <w:rsid w:val="00376459"/>
    <w:rsid w:val="0037686C"/>
    <w:rsid w:val="0037712D"/>
    <w:rsid w:val="00380599"/>
    <w:rsid w:val="003816F9"/>
    <w:rsid w:val="00382199"/>
    <w:rsid w:val="003825A2"/>
    <w:rsid w:val="00382B3E"/>
    <w:rsid w:val="00384FA5"/>
    <w:rsid w:val="003873F8"/>
    <w:rsid w:val="003878E8"/>
    <w:rsid w:val="003902A4"/>
    <w:rsid w:val="003914AF"/>
    <w:rsid w:val="0039322A"/>
    <w:rsid w:val="0039457C"/>
    <w:rsid w:val="00394BC2"/>
    <w:rsid w:val="003956AC"/>
    <w:rsid w:val="00396B31"/>
    <w:rsid w:val="00397154"/>
    <w:rsid w:val="003978BA"/>
    <w:rsid w:val="00397FB2"/>
    <w:rsid w:val="003A0DE5"/>
    <w:rsid w:val="003A189F"/>
    <w:rsid w:val="003A3758"/>
    <w:rsid w:val="003A40AF"/>
    <w:rsid w:val="003A435C"/>
    <w:rsid w:val="003A4542"/>
    <w:rsid w:val="003A4EC4"/>
    <w:rsid w:val="003A5C44"/>
    <w:rsid w:val="003A741F"/>
    <w:rsid w:val="003A7633"/>
    <w:rsid w:val="003B18F7"/>
    <w:rsid w:val="003B1B5E"/>
    <w:rsid w:val="003C0863"/>
    <w:rsid w:val="003C0932"/>
    <w:rsid w:val="003C0FEF"/>
    <w:rsid w:val="003C4279"/>
    <w:rsid w:val="003C7B01"/>
    <w:rsid w:val="003D0991"/>
    <w:rsid w:val="003D0D6C"/>
    <w:rsid w:val="003D18F3"/>
    <w:rsid w:val="003D1BAA"/>
    <w:rsid w:val="003D3A58"/>
    <w:rsid w:val="003D3BE9"/>
    <w:rsid w:val="003D4786"/>
    <w:rsid w:val="003D6538"/>
    <w:rsid w:val="003E4D34"/>
    <w:rsid w:val="003E4E0E"/>
    <w:rsid w:val="003E519A"/>
    <w:rsid w:val="003E752A"/>
    <w:rsid w:val="003F06A3"/>
    <w:rsid w:val="003F0CA1"/>
    <w:rsid w:val="003F0E50"/>
    <w:rsid w:val="003F5379"/>
    <w:rsid w:val="003F5B02"/>
    <w:rsid w:val="003F7FF2"/>
    <w:rsid w:val="004000AA"/>
    <w:rsid w:val="004001D0"/>
    <w:rsid w:val="0040056B"/>
    <w:rsid w:val="004005DA"/>
    <w:rsid w:val="00401E8B"/>
    <w:rsid w:val="004031DB"/>
    <w:rsid w:val="00404209"/>
    <w:rsid w:val="00405824"/>
    <w:rsid w:val="004071B7"/>
    <w:rsid w:val="004104D1"/>
    <w:rsid w:val="00410532"/>
    <w:rsid w:val="0041064B"/>
    <w:rsid w:val="00411A78"/>
    <w:rsid w:val="004127D1"/>
    <w:rsid w:val="0041341E"/>
    <w:rsid w:val="0041383E"/>
    <w:rsid w:val="0041394E"/>
    <w:rsid w:val="004140A1"/>
    <w:rsid w:val="00414692"/>
    <w:rsid w:val="0041651E"/>
    <w:rsid w:val="004166FC"/>
    <w:rsid w:val="00417CEA"/>
    <w:rsid w:val="00422A83"/>
    <w:rsid w:val="00422ED3"/>
    <w:rsid w:val="00423A5C"/>
    <w:rsid w:val="00425026"/>
    <w:rsid w:val="004252E0"/>
    <w:rsid w:val="004253C4"/>
    <w:rsid w:val="00426453"/>
    <w:rsid w:val="00431D02"/>
    <w:rsid w:val="00432B38"/>
    <w:rsid w:val="00434537"/>
    <w:rsid w:val="00434DBB"/>
    <w:rsid w:val="00434F36"/>
    <w:rsid w:val="00435E93"/>
    <w:rsid w:val="00436867"/>
    <w:rsid w:val="0044070B"/>
    <w:rsid w:val="004418C2"/>
    <w:rsid w:val="00444FF7"/>
    <w:rsid w:val="00445A61"/>
    <w:rsid w:val="00447129"/>
    <w:rsid w:val="00450DDA"/>
    <w:rsid w:val="00450DF4"/>
    <w:rsid w:val="00454B21"/>
    <w:rsid w:val="00455098"/>
    <w:rsid w:val="004552E8"/>
    <w:rsid w:val="00457B45"/>
    <w:rsid w:val="00457BE6"/>
    <w:rsid w:val="00457E20"/>
    <w:rsid w:val="004612CD"/>
    <w:rsid w:val="004616AF"/>
    <w:rsid w:val="004632BD"/>
    <w:rsid w:val="00463FCF"/>
    <w:rsid w:val="00464C7D"/>
    <w:rsid w:val="0046506A"/>
    <w:rsid w:val="00465AFB"/>
    <w:rsid w:val="00466776"/>
    <w:rsid w:val="004715B8"/>
    <w:rsid w:val="00475A3E"/>
    <w:rsid w:val="00476665"/>
    <w:rsid w:val="004769BA"/>
    <w:rsid w:val="00476A3C"/>
    <w:rsid w:val="004818C4"/>
    <w:rsid w:val="00486BE2"/>
    <w:rsid w:val="004904AB"/>
    <w:rsid w:val="004912D5"/>
    <w:rsid w:val="00491497"/>
    <w:rsid w:val="0049172E"/>
    <w:rsid w:val="0049205A"/>
    <w:rsid w:val="004972FA"/>
    <w:rsid w:val="00497770"/>
    <w:rsid w:val="004A15B8"/>
    <w:rsid w:val="004A2052"/>
    <w:rsid w:val="004A6A0A"/>
    <w:rsid w:val="004A795B"/>
    <w:rsid w:val="004B02A1"/>
    <w:rsid w:val="004B0EFA"/>
    <w:rsid w:val="004B1335"/>
    <w:rsid w:val="004B2196"/>
    <w:rsid w:val="004B3643"/>
    <w:rsid w:val="004B4626"/>
    <w:rsid w:val="004B46D6"/>
    <w:rsid w:val="004B4BE5"/>
    <w:rsid w:val="004B4C83"/>
    <w:rsid w:val="004B6679"/>
    <w:rsid w:val="004C00B5"/>
    <w:rsid w:val="004C05BC"/>
    <w:rsid w:val="004C24D6"/>
    <w:rsid w:val="004C28E7"/>
    <w:rsid w:val="004C35C6"/>
    <w:rsid w:val="004C3827"/>
    <w:rsid w:val="004C4BF0"/>
    <w:rsid w:val="004C4F61"/>
    <w:rsid w:val="004C5B75"/>
    <w:rsid w:val="004C676B"/>
    <w:rsid w:val="004C759F"/>
    <w:rsid w:val="004C77C9"/>
    <w:rsid w:val="004D0C54"/>
    <w:rsid w:val="004D0FAC"/>
    <w:rsid w:val="004D171A"/>
    <w:rsid w:val="004D4FD0"/>
    <w:rsid w:val="004D558A"/>
    <w:rsid w:val="004D5ABB"/>
    <w:rsid w:val="004D6A7F"/>
    <w:rsid w:val="004E0706"/>
    <w:rsid w:val="004E227F"/>
    <w:rsid w:val="004E2745"/>
    <w:rsid w:val="004E2EC2"/>
    <w:rsid w:val="004E366B"/>
    <w:rsid w:val="004E5805"/>
    <w:rsid w:val="004E583E"/>
    <w:rsid w:val="004E6EBE"/>
    <w:rsid w:val="004E755A"/>
    <w:rsid w:val="004F1EE1"/>
    <w:rsid w:val="004F5AA0"/>
    <w:rsid w:val="004F6154"/>
    <w:rsid w:val="004F78B6"/>
    <w:rsid w:val="0050023E"/>
    <w:rsid w:val="00500B0F"/>
    <w:rsid w:val="00501B61"/>
    <w:rsid w:val="00503AFD"/>
    <w:rsid w:val="005044F6"/>
    <w:rsid w:val="00505BDA"/>
    <w:rsid w:val="00506592"/>
    <w:rsid w:val="005074A1"/>
    <w:rsid w:val="005079F3"/>
    <w:rsid w:val="00507DF1"/>
    <w:rsid w:val="00511482"/>
    <w:rsid w:val="00511E80"/>
    <w:rsid w:val="0051293D"/>
    <w:rsid w:val="0051295A"/>
    <w:rsid w:val="00512D95"/>
    <w:rsid w:val="005149E2"/>
    <w:rsid w:val="00517B68"/>
    <w:rsid w:val="00522396"/>
    <w:rsid w:val="005230FF"/>
    <w:rsid w:val="0052392E"/>
    <w:rsid w:val="00523FF0"/>
    <w:rsid w:val="005240B3"/>
    <w:rsid w:val="00526345"/>
    <w:rsid w:val="005263BE"/>
    <w:rsid w:val="00530551"/>
    <w:rsid w:val="005309E6"/>
    <w:rsid w:val="00530D7C"/>
    <w:rsid w:val="00532700"/>
    <w:rsid w:val="00532A29"/>
    <w:rsid w:val="00534B0E"/>
    <w:rsid w:val="005358C5"/>
    <w:rsid w:val="00536E47"/>
    <w:rsid w:val="00540C29"/>
    <w:rsid w:val="00540E0A"/>
    <w:rsid w:val="00540F7E"/>
    <w:rsid w:val="005416B6"/>
    <w:rsid w:val="00541E17"/>
    <w:rsid w:val="00541F9B"/>
    <w:rsid w:val="00543352"/>
    <w:rsid w:val="00544E68"/>
    <w:rsid w:val="00545061"/>
    <w:rsid w:val="00545407"/>
    <w:rsid w:val="005468F1"/>
    <w:rsid w:val="00546C75"/>
    <w:rsid w:val="00551023"/>
    <w:rsid w:val="00551C3B"/>
    <w:rsid w:val="00554116"/>
    <w:rsid w:val="005553E7"/>
    <w:rsid w:val="00556815"/>
    <w:rsid w:val="00557110"/>
    <w:rsid w:val="00557ADF"/>
    <w:rsid w:val="0056002E"/>
    <w:rsid w:val="00560485"/>
    <w:rsid w:val="00560F62"/>
    <w:rsid w:val="00561757"/>
    <w:rsid w:val="00565E8C"/>
    <w:rsid w:val="005724AE"/>
    <w:rsid w:val="00572C2E"/>
    <w:rsid w:val="00573E6E"/>
    <w:rsid w:val="0057447D"/>
    <w:rsid w:val="005755B3"/>
    <w:rsid w:val="0057760F"/>
    <w:rsid w:val="00577C30"/>
    <w:rsid w:val="005803DB"/>
    <w:rsid w:val="005819E6"/>
    <w:rsid w:val="005839BF"/>
    <w:rsid w:val="005841AF"/>
    <w:rsid w:val="005845D0"/>
    <w:rsid w:val="00587DC2"/>
    <w:rsid w:val="00591F1C"/>
    <w:rsid w:val="0059425A"/>
    <w:rsid w:val="00594ADC"/>
    <w:rsid w:val="00594C32"/>
    <w:rsid w:val="00595F10"/>
    <w:rsid w:val="00595FF6"/>
    <w:rsid w:val="00596D6F"/>
    <w:rsid w:val="005A06DF"/>
    <w:rsid w:val="005A0CBA"/>
    <w:rsid w:val="005A195C"/>
    <w:rsid w:val="005A1B1A"/>
    <w:rsid w:val="005A37FD"/>
    <w:rsid w:val="005A3F86"/>
    <w:rsid w:val="005A4636"/>
    <w:rsid w:val="005A4AF4"/>
    <w:rsid w:val="005A53BF"/>
    <w:rsid w:val="005A5587"/>
    <w:rsid w:val="005A6EE8"/>
    <w:rsid w:val="005B1393"/>
    <w:rsid w:val="005B221A"/>
    <w:rsid w:val="005B50D8"/>
    <w:rsid w:val="005B5690"/>
    <w:rsid w:val="005B63C3"/>
    <w:rsid w:val="005B7FEE"/>
    <w:rsid w:val="005C06DF"/>
    <w:rsid w:val="005C0AF1"/>
    <w:rsid w:val="005C19F4"/>
    <w:rsid w:val="005C39A2"/>
    <w:rsid w:val="005C4AEE"/>
    <w:rsid w:val="005C4D82"/>
    <w:rsid w:val="005C677B"/>
    <w:rsid w:val="005D004D"/>
    <w:rsid w:val="005D04DE"/>
    <w:rsid w:val="005D0FE8"/>
    <w:rsid w:val="005D1B58"/>
    <w:rsid w:val="005D2D34"/>
    <w:rsid w:val="005D345A"/>
    <w:rsid w:val="005D4F6F"/>
    <w:rsid w:val="005E0351"/>
    <w:rsid w:val="005E050B"/>
    <w:rsid w:val="005E0660"/>
    <w:rsid w:val="005E1FB1"/>
    <w:rsid w:val="005E39F9"/>
    <w:rsid w:val="005E3D8D"/>
    <w:rsid w:val="005E5552"/>
    <w:rsid w:val="005E74C8"/>
    <w:rsid w:val="005E77F3"/>
    <w:rsid w:val="005F0DB9"/>
    <w:rsid w:val="005F2017"/>
    <w:rsid w:val="005F2666"/>
    <w:rsid w:val="005F30AB"/>
    <w:rsid w:val="005F5F4C"/>
    <w:rsid w:val="005F72CD"/>
    <w:rsid w:val="005F72FC"/>
    <w:rsid w:val="005F79F2"/>
    <w:rsid w:val="005F7BE2"/>
    <w:rsid w:val="00600063"/>
    <w:rsid w:val="00601CF6"/>
    <w:rsid w:val="006035EF"/>
    <w:rsid w:val="00604D3C"/>
    <w:rsid w:val="006052A8"/>
    <w:rsid w:val="0060598B"/>
    <w:rsid w:val="00610E44"/>
    <w:rsid w:val="00613437"/>
    <w:rsid w:val="006151B0"/>
    <w:rsid w:val="00615DA5"/>
    <w:rsid w:val="0061635E"/>
    <w:rsid w:val="00616963"/>
    <w:rsid w:val="00616C87"/>
    <w:rsid w:val="006177A2"/>
    <w:rsid w:val="006204CD"/>
    <w:rsid w:val="006213B5"/>
    <w:rsid w:val="00621AC4"/>
    <w:rsid w:val="00621E29"/>
    <w:rsid w:val="006226BB"/>
    <w:rsid w:val="00622EAB"/>
    <w:rsid w:val="006248D2"/>
    <w:rsid w:val="00624D53"/>
    <w:rsid w:val="0062607B"/>
    <w:rsid w:val="00627FB5"/>
    <w:rsid w:val="0063238D"/>
    <w:rsid w:val="00632629"/>
    <w:rsid w:val="006352BF"/>
    <w:rsid w:val="00636376"/>
    <w:rsid w:val="0063665D"/>
    <w:rsid w:val="0063709D"/>
    <w:rsid w:val="0063797F"/>
    <w:rsid w:val="00640722"/>
    <w:rsid w:val="00641382"/>
    <w:rsid w:val="0064212E"/>
    <w:rsid w:val="00642583"/>
    <w:rsid w:val="00643EE6"/>
    <w:rsid w:val="00644090"/>
    <w:rsid w:val="00645052"/>
    <w:rsid w:val="006454DD"/>
    <w:rsid w:val="00645CD8"/>
    <w:rsid w:val="00645DDE"/>
    <w:rsid w:val="00646845"/>
    <w:rsid w:val="00646C25"/>
    <w:rsid w:val="00646E96"/>
    <w:rsid w:val="00647A81"/>
    <w:rsid w:val="006505BA"/>
    <w:rsid w:val="0065068E"/>
    <w:rsid w:val="006521E4"/>
    <w:rsid w:val="00653C9A"/>
    <w:rsid w:val="006541C4"/>
    <w:rsid w:val="0065441E"/>
    <w:rsid w:val="00655667"/>
    <w:rsid w:val="006604B5"/>
    <w:rsid w:val="0066096C"/>
    <w:rsid w:val="00660FD5"/>
    <w:rsid w:val="006610CD"/>
    <w:rsid w:val="0066507E"/>
    <w:rsid w:val="00666EEA"/>
    <w:rsid w:val="00671028"/>
    <w:rsid w:val="0067132F"/>
    <w:rsid w:val="0067211F"/>
    <w:rsid w:val="00672501"/>
    <w:rsid w:val="00672A2A"/>
    <w:rsid w:val="00672CD4"/>
    <w:rsid w:val="00673BCE"/>
    <w:rsid w:val="00674236"/>
    <w:rsid w:val="00675D44"/>
    <w:rsid w:val="00676AD1"/>
    <w:rsid w:val="00676DC4"/>
    <w:rsid w:val="006778C6"/>
    <w:rsid w:val="006806E9"/>
    <w:rsid w:val="00681848"/>
    <w:rsid w:val="0068331A"/>
    <w:rsid w:val="00683918"/>
    <w:rsid w:val="00683D5B"/>
    <w:rsid w:val="00683E50"/>
    <w:rsid w:val="0068455D"/>
    <w:rsid w:val="00684C58"/>
    <w:rsid w:val="00684E72"/>
    <w:rsid w:val="0068581B"/>
    <w:rsid w:val="00685A34"/>
    <w:rsid w:val="00686634"/>
    <w:rsid w:val="006878A2"/>
    <w:rsid w:val="00690E8C"/>
    <w:rsid w:val="00690FA2"/>
    <w:rsid w:val="006910D8"/>
    <w:rsid w:val="006913BF"/>
    <w:rsid w:val="00692A34"/>
    <w:rsid w:val="00693593"/>
    <w:rsid w:val="006935AA"/>
    <w:rsid w:val="006955C5"/>
    <w:rsid w:val="00697FCF"/>
    <w:rsid w:val="006A09DD"/>
    <w:rsid w:val="006A0B69"/>
    <w:rsid w:val="006A12AC"/>
    <w:rsid w:val="006A16BF"/>
    <w:rsid w:val="006A5304"/>
    <w:rsid w:val="006A7318"/>
    <w:rsid w:val="006B0BF2"/>
    <w:rsid w:val="006B2D63"/>
    <w:rsid w:val="006B3AE1"/>
    <w:rsid w:val="006B4CD1"/>
    <w:rsid w:val="006B78E7"/>
    <w:rsid w:val="006C21D2"/>
    <w:rsid w:val="006C27D2"/>
    <w:rsid w:val="006C2970"/>
    <w:rsid w:val="006C3C66"/>
    <w:rsid w:val="006C5D0D"/>
    <w:rsid w:val="006C667A"/>
    <w:rsid w:val="006D250A"/>
    <w:rsid w:val="006D3CC0"/>
    <w:rsid w:val="006D4F7D"/>
    <w:rsid w:val="006D75C5"/>
    <w:rsid w:val="006E041E"/>
    <w:rsid w:val="006E0B88"/>
    <w:rsid w:val="006E5B14"/>
    <w:rsid w:val="006E5F30"/>
    <w:rsid w:val="006E62B0"/>
    <w:rsid w:val="006F005E"/>
    <w:rsid w:val="006F033E"/>
    <w:rsid w:val="006F05A2"/>
    <w:rsid w:val="006F2FDF"/>
    <w:rsid w:val="006F31D4"/>
    <w:rsid w:val="006F4320"/>
    <w:rsid w:val="006F6337"/>
    <w:rsid w:val="006F6861"/>
    <w:rsid w:val="006F69EF"/>
    <w:rsid w:val="00700143"/>
    <w:rsid w:val="00700481"/>
    <w:rsid w:val="007031AC"/>
    <w:rsid w:val="00703324"/>
    <w:rsid w:val="00703988"/>
    <w:rsid w:val="00704653"/>
    <w:rsid w:val="00704A48"/>
    <w:rsid w:val="00706925"/>
    <w:rsid w:val="00707587"/>
    <w:rsid w:val="00707759"/>
    <w:rsid w:val="00707B1D"/>
    <w:rsid w:val="00712800"/>
    <w:rsid w:val="00713E8F"/>
    <w:rsid w:val="00714575"/>
    <w:rsid w:val="00714679"/>
    <w:rsid w:val="00715B30"/>
    <w:rsid w:val="0071727B"/>
    <w:rsid w:val="0071782B"/>
    <w:rsid w:val="0071795A"/>
    <w:rsid w:val="007201B2"/>
    <w:rsid w:val="00721535"/>
    <w:rsid w:val="0072200E"/>
    <w:rsid w:val="0072340B"/>
    <w:rsid w:val="00724AB4"/>
    <w:rsid w:val="007254BE"/>
    <w:rsid w:val="0072576D"/>
    <w:rsid w:val="00725CC0"/>
    <w:rsid w:val="00726713"/>
    <w:rsid w:val="00727991"/>
    <w:rsid w:val="00730133"/>
    <w:rsid w:val="00731CCA"/>
    <w:rsid w:val="00732322"/>
    <w:rsid w:val="00732396"/>
    <w:rsid w:val="0073314A"/>
    <w:rsid w:val="007332C9"/>
    <w:rsid w:val="00733506"/>
    <w:rsid w:val="00736B34"/>
    <w:rsid w:val="007372BA"/>
    <w:rsid w:val="007374CE"/>
    <w:rsid w:val="007403E3"/>
    <w:rsid w:val="007411F9"/>
    <w:rsid w:val="00741891"/>
    <w:rsid w:val="0074357E"/>
    <w:rsid w:val="007446B3"/>
    <w:rsid w:val="00745727"/>
    <w:rsid w:val="00745BCD"/>
    <w:rsid w:val="007466E0"/>
    <w:rsid w:val="0074684C"/>
    <w:rsid w:val="0074715E"/>
    <w:rsid w:val="007513B8"/>
    <w:rsid w:val="00752DF1"/>
    <w:rsid w:val="0075328F"/>
    <w:rsid w:val="00753BCC"/>
    <w:rsid w:val="007543D2"/>
    <w:rsid w:val="00754CA5"/>
    <w:rsid w:val="00754D63"/>
    <w:rsid w:val="007555B4"/>
    <w:rsid w:val="00755D6C"/>
    <w:rsid w:val="007564F9"/>
    <w:rsid w:val="007576A8"/>
    <w:rsid w:val="00757B67"/>
    <w:rsid w:val="00761F3F"/>
    <w:rsid w:val="007626E3"/>
    <w:rsid w:val="00762EDB"/>
    <w:rsid w:val="00766979"/>
    <w:rsid w:val="00766FA3"/>
    <w:rsid w:val="00767043"/>
    <w:rsid w:val="00767522"/>
    <w:rsid w:val="00773087"/>
    <w:rsid w:val="00773556"/>
    <w:rsid w:val="00773802"/>
    <w:rsid w:val="00774AC9"/>
    <w:rsid w:val="00774B2C"/>
    <w:rsid w:val="007755D7"/>
    <w:rsid w:val="00776838"/>
    <w:rsid w:val="0077752C"/>
    <w:rsid w:val="0077770B"/>
    <w:rsid w:val="00777B25"/>
    <w:rsid w:val="00781470"/>
    <w:rsid w:val="0078255D"/>
    <w:rsid w:val="00782708"/>
    <w:rsid w:val="00783ED3"/>
    <w:rsid w:val="007840B1"/>
    <w:rsid w:val="00784BBC"/>
    <w:rsid w:val="0078508D"/>
    <w:rsid w:val="00785970"/>
    <w:rsid w:val="00786173"/>
    <w:rsid w:val="00790D27"/>
    <w:rsid w:val="007937F4"/>
    <w:rsid w:val="007944A0"/>
    <w:rsid w:val="00797D71"/>
    <w:rsid w:val="00797F20"/>
    <w:rsid w:val="007A1CA1"/>
    <w:rsid w:val="007A2112"/>
    <w:rsid w:val="007A3969"/>
    <w:rsid w:val="007A40B6"/>
    <w:rsid w:val="007A4BFA"/>
    <w:rsid w:val="007A4C25"/>
    <w:rsid w:val="007A4C71"/>
    <w:rsid w:val="007A517A"/>
    <w:rsid w:val="007A5E29"/>
    <w:rsid w:val="007A5F30"/>
    <w:rsid w:val="007A5F51"/>
    <w:rsid w:val="007A6650"/>
    <w:rsid w:val="007A67FB"/>
    <w:rsid w:val="007A7C71"/>
    <w:rsid w:val="007B065A"/>
    <w:rsid w:val="007B1082"/>
    <w:rsid w:val="007B1578"/>
    <w:rsid w:val="007B18F6"/>
    <w:rsid w:val="007B2750"/>
    <w:rsid w:val="007B2CC0"/>
    <w:rsid w:val="007B4373"/>
    <w:rsid w:val="007B4B61"/>
    <w:rsid w:val="007B4C6A"/>
    <w:rsid w:val="007B548D"/>
    <w:rsid w:val="007B57A8"/>
    <w:rsid w:val="007B5E2A"/>
    <w:rsid w:val="007B6020"/>
    <w:rsid w:val="007C2A5E"/>
    <w:rsid w:val="007C2F4D"/>
    <w:rsid w:val="007C4108"/>
    <w:rsid w:val="007C5D23"/>
    <w:rsid w:val="007C76DF"/>
    <w:rsid w:val="007C7CEE"/>
    <w:rsid w:val="007C7D16"/>
    <w:rsid w:val="007D06F3"/>
    <w:rsid w:val="007D085D"/>
    <w:rsid w:val="007D119B"/>
    <w:rsid w:val="007D2544"/>
    <w:rsid w:val="007D44D1"/>
    <w:rsid w:val="007D62A5"/>
    <w:rsid w:val="007D7974"/>
    <w:rsid w:val="007E06D3"/>
    <w:rsid w:val="007E0723"/>
    <w:rsid w:val="007E0F1C"/>
    <w:rsid w:val="007E108C"/>
    <w:rsid w:val="007E1463"/>
    <w:rsid w:val="007E182E"/>
    <w:rsid w:val="007E1A55"/>
    <w:rsid w:val="007E2691"/>
    <w:rsid w:val="007E4885"/>
    <w:rsid w:val="007E624A"/>
    <w:rsid w:val="007E773D"/>
    <w:rsid w:val="007E78F0"/>
    <w:rsid w:val="007F0B6C"/>
    <w:rsid w:val="007F4913"/>
    <w:rsid w:val="007F54AB"/>
    <w:rsid w:val="007F6A01"/>
    <w:rsid w:val="007F72F7"/>
    <w:rsid w:val="0080435D"/>
    <w:rsid w:val="00804674"/>
    <w:rsid w:val="00804F89"/>
    <w:rsid w:val="00805444"/>
    <w:rsid w:val="0080564A"/>
    <w:rsid w:val="008057C6"/>
    <w:rsid w:val="00806267"/>
    <w:rsid w:val="00806763"/>
    <w:rsid w:val="00806D4B"/>
    <w:rsid w:val="0080724E"/>
    <w:rsid w:val="00807836"/>
    <w:rsid w:val="008112C3"/>
    <w:rsid w:val="00813606"/>
    <w:rsid w:val="00817C46"/>
    <w:rsid w:val="008200BC"/>
    <w:rsid w:val="00821003"/>
    <w:rsid w:val="0082277B"/>
    <w:rsid w:val="008228BB"/>
    <w:rsid w:val="00822B2D"/>
    <w:rsid w:val="0082412B"/>
    <w:rsid w:val="008255F0"/>
    <w:rsid w:val="00825CCD"/>
    <w:rsid w:val="00831B64"/>
    <w:rsid w:val="00831F85"/>
    <w:rsid w:val="00833853"/>
    <w:rsid w:val="00834A47"/>
    <w:rsid w:val="0083764D"/>
    <w:rsid w:val="008400E7"/>
    <w:rsid w:val="008403F7"/>
    <w:rsid w:val="008407C2"/>
    <w:rsid w:val="00840A11"/>
    <w:rsid w:val="00840CA5"/>
    <w:rsid w:val="00841819"/>
    <w:rsid w:val="00842CB2"/>
    <w:rsid w:val="008434C3"/>
    <w:rsid w:val="0084395E"/>
    <w:rsid w:val="00843D8C"/>
    <w:rsid w:val="008443E6"/>
    <w:rsid w:val="0084481F"/>
    <w:rsid w:val="0084526D"/>
    <w:rsid w:val="00845C8C"/>
    <w:rsid w:val="00847082"/>
    <w:rsid w:val="00847E76"/>
    <w:rsid w:val="00850263"/>
    <w:rsid w:val="00850A55"/>
    <w:rsid w:val="00850CE7"/>
    <w:rsid w:val="00851D4C"/>
    <w:rsid w:val="008551C4"/>
    <w:rsid w:val="00855EC1"/>
    <w:rsid w:val="0086011B"/>
    <w:rsid w:val="0086110B"/>
    <w:rsid w:val="0086341C"/>
    <w:rsid w:val="00863AAC"/>
    <w:rsid w:val="00864D73"/>
    <w:rsid w:val="0086604A"/>
    <w:rsid w:val="008670CA"/>
    <w:rsid w:val="008670D4"/>
    <w:rsid w:val="00867272"/>
    <w:rsid w:val="0087050C"/>
    <w:rsid w:val="00870AA9"/>
    <w:rsid w:val="00870E56"/>
    <w:rsid w:val="008720C1"/>
    <w:rsid w:val="00872519"/>
    <w:rsid w:val="00873CA8"/>
    <w:rsid w:val="008741CD"/>
    <w:rsid w:val="00874ED8"/>
    <w:rsid w:val="00875E68"/>
    <w:rsid w:val="008765AF"/>
    <w:rsid w:val="00876D7A"/>
    <w:rsid w:val="00876E89"/>
    <w:rsid w:val="008776B7"/>
    <w:rsid w:val="0087776A"/>
    <w:rsid w:val="00877F8A"/>
    <w:rsid w:val="008819ED"/>
    <w:rsid w:val="00881A27"/>
    <w:rsid w:val="00881DD0"/>
    <w:rsid w:val="00882089"/>
    <w:rsid w:val="00882577"/>
    <w:rsid w:val="00882827"/>
    <w:rsid w:val="00882EEE"/>
    <w:rsid w:val="00884F1F"/>
    <w:rsid w:val="00885A93"/>
    <w:rsid w:val="008924A4"/>
    <w:rsid w:val="00894E0E"/>
    <w:rsid w:val="008A0393"/>
    <w:rsid w:val="008A03C3"/>
    <w:rsid w:val="008A0509"/>
    <w:rsid w:val="008A0912"/>
    <w:rsid w:val="008A15F4"/>
    <w:rsid w:val="008A181B"/>
    <w:rsid w:val="008A1D0F"/>
    <w:rsid w:val="008A3123"/>
    <w:rsid w:val="008A3240"/>
    <w:rsid w:val="008A7797"/>
    <w:rsid w:val="008B1E0E"/>
    <w:rsid w:val="008B2C39"/>
    <w:rsid w:val="008B401C"/>
    <w:rsid w:val="008B43DE"/>
    <w:rsid w:val="008B4AD6"/>
    <w:rsid w:val="008B4CBC"/>
    <w:rsid w:val="008B6691"/>
    <w:rsid w:val="008B6CF6"/>
    <w:rsid w:val="008C0655"/>
    <w:rsid w:val="008C38A5"/>
    <w:rsid w:val="008C410E"/>
    <w:rsid w:val="008C5171"/>
    <w:rsid w:val="008C5B5F"/>
    <w:rsid w:val="008C6AE6"/>
    <w:rsid w:val="008C7BE4"/>
    <w:rsid w:val="008D0D19"/>
    <w:rsid w:val="008D2699"/>
    <w:rsid w:val="008D4788"/>
    <w:rsid w:val="008D49D2"/>
    <w:rsid w:val="008D49F7"/>
    <w:rsid w:val="008D77A0"/>
    <w:rsid w:val="008E045F"/>
    <w:rsid w:val="008E1B63"/>
    <w:rsid w:val="008E3122"/>
    <w:rsid w:val="008E36EB"/>
    <w:rsid w:val="008E4C6C"/>
    <w:rsid w:val="008E59C0"/>
    <w:rsid w:val="008E6066"/>
    <w:rsid w:val="008E650F"/>
    <w:rsid w:val="008E7178"/>
    <w:rsid w:val="008F26D4"/>
    <w:rsid w:val="008F3CBF"/>
    <w:rsid w:val="008F3CD1"/>
    <w:rsid w:val="008F435A"/>
    <w:rsid w:val="008F4698"/>
    <w:rsid w:val="008F4CFD"/>
    <w:rsid w:val="008F6F7B"/>
    <w:rsid w:val="008F7A99"/>
    <w:rsid w:val="0090292F"/>
    <w:rsid w:val="009047ED"/>
    <w:rsid w:val="00906AF6"/>
    <w:rsid w:val="00906CC3"/>
    <w:rsid w:val="009111E7"/>
    <w:rsid w:val="00911653"/>
    <w:rsid w:val="00911BC2"/>
    <w:rsid w:val="009138D1"/>
    <w:rsid w:val="00913EBB"/>
    <w:rsid w:val="00914C10"/>
    <w:rsid w:val="00915545"/>
    <w:rsid w:val="009158D5"/>
    <w:rsid w:val="0091593C"/>
    <w:rsid w:val="00916ADF"/>
    <w:rsid w:val="00917381"/>
    <w:rsid w:val="00917E51"/>
    <w:rsid w:val="009221C8"/>
    <w:rsid w:val="00922C38"/>
    <w:rsid w:val="00924EBD"/>
    <w:rsid w:val="00925847"/>
    <w:rsid w:val="00926B2C"/>
    <w:rsid w:val="009317F2"/>
    <w:rsid w:val="00931C2B"/>
    <w:rsid w:val="0093257D"/>
    <w:rsid w:val="00932D45"/>
    <w:rsid w:val="0093381E"/>
    <w:rsid w:val="0093594A"/>
    <w:rsid w:val="0093703A"/>
    <w:rsid w:val="00937275"/>
    <w:rsid w:val="00940683"/>
    <w:rsid w:val="009411FB"/>
    <w:rsid w:val="009412E6"/>
    <w:rsid w:val="00941B74"/>
    <w:rsid w:val="00942D6C"/>
    <w:rsid w:val="0094322F"/>
    <w:rsid w:val="00944351"/>
    <w:rsid w:val="00945D26"/>
    <w:rsid w:val="00946350"/>
    <w:rsid w:val="0094686A"/>
    <w:rsid w:val="00946C7F"/>
    <w:rsid w:val="00947D2A"/>
    <w:rsid w:val="00947EDE"/>
    <w:rsid w:val="00955BA0"/>
    <w:rsid w:val="00955E0B"/>
    <w:rsid w:val="00956E14"/>
    <w:rsid w:val="00957993"/>
    <w:rsid w:val="00957A82"/>
    <w:rsid w:val="00960407"/>
    <w:rsid w:val="0096110E"/>
    <w:rsid w:val="00961858"/>
    <w:rsid w:val="0096237A"/>
    <w:rsid w:val="00962517"/>
    <w:rsid w:val="009625EE"/>
    <w:rsid w:val="009630FD"/>
    <w:rsid w:val="009634CD"/>
    <w:rsid w:val="00963939"/>
    <w:rsid w:val="00967572"/>
    <w:rsid w:val="00970FA8"/>
    <w:rsid w:val="0097108E"/>
    <w:rsid w:val="0097112C"/>
    <w:rsid w:val="00972ED3"/>
    <w:rsid w:val="00972F60"/>
    <w:rsid w:val="009748E9"/>
    <w:rsid w:val="00974BBC"/>
    <w:rsid w:val="00974D0D"/>
    <w:rsid w:val="00975AB4"/>
    <w:rsid w:val="00977DE4"/>
    <w:rsid w:val="009801C9"/>
    <w:rsid w:val="0098089D"/>
    <w:rsid w:val="00980F2F"/>
    <w:rsid w:val="009821F8"/>
    <w:rsid w:val="00982507"/>
    <w:rsid w:val="00983DEB"/>
    <w:rsid w:val="00983E3A"/>
    <w:rsid w:val="009842DC"/>
    <w:rsid w:val="00984A8F"/>
    <w:rsid w:val="00985F6B"/>
    <w:rsid w:val="00986720"/>
    <w:rsid w:val="00986DF5"/>
    <w:rsid w:val="009870F4"/>
    <w:rsid w:val="009901A5"/>
    <w:rsid w:val="00990CD0"/>
    <w:rsid w:val="00990D17"/>
    <w:rsid w:val="00990EA8"/>
    <w:rsid w:val="00991251"/>
    <w:rsid w:val="00991953"/>
    <w:rsid w:val="00991FA2"/>
    <w:rsid w:val="00992025"/>
    <w:rsid w:val="009920D5"/>
    <w:rsid w:val="009920E9"/>
    <w:rsid w:val="009923A2"/>
    <w:rsid w:val="0099253F"/>
    <w:rsid w:val="00992623"/>
    <w:rsid w:val="00992627"/>
    <w:rsid w:val="00996AEF"/>
    <w:rsid w:val="009A3574"/>
    <w:rsid w:val="009A4CF0"/>
    <w:rsid w:val="009A52F8"/>
    <w:rsid w:val="009A5C94"/>
    <w:rsid w:val="009A6A23"/>
    <w:rsid w:val="009A6F0C"/>
    <w:rsid w:val="009A7F19"/>
    <w:rsid w:val="009B0321"/>
    <w:rsid w:val="009B0DC1"/>
    <w:rsid w:val="009B1A8E"/>
    <w:rsid w:val="009B2E4F"/>
    <w:rsid w:val="009B3D6E"/>
    <w:rsid w:val="009C2DE5"/>
    <w:rsid w:val="009C2EFD"/>
    <w:rsid w:val="009C528F"/>
    <w:rsid w:val="009C5835"/>
    <w:rsid w:val="009C764F"/>
    <w:rsid w:val="009C7F3C"/>
    <w:rsid w:val="009D13DE"/>
    <w:rsid w:val="009D2139"/>
    <w:rsid w:val="009D2452"/>
    <w:rsid w:val="009D2998"/>
    <w:rsid w:val="009D3308"/>
    <w:rsid w:val="009D3455"/>
    <w:rsid w:val="009D51A7"/>
    <w:rsid w:val="009D5AF4"/>
    <w:rsid w:val="009D7938"/>
    <w:rsid w:val="009E108B"/>
    <w:rsid w:val="009E1563"/>
    <w:rsid w:val="009E3507"/>
    <w:rsid w:val="009E3B31"/>
    <w:rsid w:val="009E43F0"/>
    <w:rsid w:val="009E489F"/>
    <w:rsid w:val="009E6281"/>
    <w:rsid w:val="009E6E44"/>
    <w:rsid w:val="009E71B0"/>
    <w:rsid w:val="009E73FE"/>
    <w:rsid w:val="009F0C2E"/>
    <w:rsid w:val="009F0ECA"/>
    <w:rsid w:val="009F14F5"/>
    <w:rsid w:val="009F15BF"/>
    <w:rsid w:val="009F1C1F"/>
    <w:rsid w:val="009F1FF3"/>
    <w:rsid w:val="009F20FE"/>
    <w:rsid w:val="009F3484"/>
    <w:rsid w:val="009F6688"/>
    <w:rsid w:val="009F6C13"/>
    <w:rsid w:val="009F6CE5"/>
    <w:rsid w:val="009F762D"/>
    <w:rsid w:val="00A00413"/>
    <w:rsid w:val="00A00A5B"/>
    <w:rsid w:val="00A0202D"/>
    <w:rsid w:val="00A029EE"/>
    <w:rsid w:val="00A03755"/>
    <w:rsid w:val="00A038DE"/>
    <w:rsid w:val="00A04222"/>
    <w:rsid w:val="00A05CAF"/>
    <w:rsid w:val="00A07797"/>
    <w:rsid w:val="00A07922"/>
    <w:rsid w:val="00A12136"/>
    <w:rsid w:val="00A121F3"/>
    <w:rsid w:val="00A12ACB"/>
    <w:rsid w:val="00A143B2"/>
    <w:rsid w:val="00A14544"/>
    <w:rsid w:val="00A15159"/>
    <w:rsid w:val="00A15256"/>
    <w:rsid w:val="00A16E5B"/>
    <w:rsid w:val="00A17211"/>
    <w:rsid w:val="00A20B67"/>
    <w:rsid w:val="00A218A5"/>
    <w:rsid w:val="00A2205B"/>
    <w:rsid w:val="00A221EC"/>
    <w:rsid w:val="00A22657"/>
    <w:rsid w:val="00A23875"/>
    <w:rsid w:val="00A24158"/>
    <w:rsid w:val="00A25D40"/>
    <w:rsid w:val="00A26672"/>
    <w:rsid w:val="00A2677C"/>
    <w:rsid w:val="00A27377"/>
    <w:rsid w:val="00A31CAC"/>
    <w:rsid w:val="00A334E8"/>
    <w:rsid w:val="00A3446D"/>
    <w:rsid w:val="00A34626"/>
    <w:rsid w:val="00A3725B"/>
    <w:rsid w:val="00A407EB"/>
    <w:rsid w:val="00A40D7A"/>
    <w:rsid w:val="00A43CEB"/>
    <w:rsid w:val="00A43EB6"/>
    <w:rsid w:val="00A45223"/>
    <w:rsid w:val="00A47659"/>
    <w:rsid w:val="00A47CF5"/>
    <w:rsid w:val="00A5039A"/>
    <w:rsid w:val="00A503DB"/>
    <w:rsid w:val="00A50DAA"/>
    <w:rsid w:val="00A5107F"/>
    <w:rsid w:val="00A5154D"/>
    <w:rsid w:val="00A51EC3"/>
    <w:rsid w:val="00A52CAC"/>
    <w:rsid w:val="00A552A9"/>
    <w:rsid w:val="00A55EE1"/>
    <w:rsid w:val="00A56A6E"/>
    <w:rsid w:val="00A638D8"/>
    <w:rsid w:val="00A63C2A"/>
    <w:rsid w:val="00A655B2"/>
    <w:rsid w:val="00A66600"/>
    <w:rsid w:val="00A678A8"/>
    <w:rsid w:val="00A67EBB"/>
    <w:rsid w:val="00A7065E"/>
    <w:rsid w:val="00A7105F"/>
    <w:rsid w:val="00A7116F"/>
    <w:rsid w:val="00A7290A"/>
    <w:rsid w:val="00A72938"/>
    <w:rsid w:val="00A73184"/>
    <w:rsid w:val="00A76BA6"/>
    <w:rsid w:val="00A77F4B"/>
    <w:rsid w:val="00A81703"/>
    <w:rsid w:val="00A81728"/>
    <w:rsid w:val="00A82429"/>
    <w:rsid w:val="00A8259F"/>
    <w:rsid w:val="00A8284D"/>
    <w:rsid w:val="00A8348C"/>
    <w:rsid w:val="00A84FA7"/>
    <w:rsid w:val="00A8587A"/>
    <w:rsid w:val="00A87403"/>
    <w:rsid w:val="00A874BC"/>
    <w:rsid w:val="00A87642"/>
    <w:rsid w:val="00A87B2A"/>
    <w:rsid w:val="00A90711"/>
    <w:rsid w:val="00A936B1"/>
    <w:rsid w:val="00A93B50"/>
    <w:rsid w:val="00A94338"/>
    <w:rsid w:val="00A94A2C"/>
    <w:rsid w:val="00A950D6"/>
    <w:rsid w:val="00A96055"/>
    <w:rsid w:val="00A9790D"/>
    <w:rsid w:val="00A97BE3"/>
    <w:rsid w:val="00AA1ABA"/>
    <w:rsid w:val="00AA2EC6"/>
    <w:rsid w:val="00AA3380"/>
    <w:rsid w:val="00AA3648"/>
    <w:rsid w:val="00AA4333"/>
    <w:rsid w:val="00AA5C7F"/>
    <w:rsid w:val="00AA7F97"/>
    <w:rsid w:val="00AB0597"/>
    <w:rsid w:val="00AB1262"/>
    <w:rsid w:val="00AB3AC4"/>
    <w:rsid w:val="00AB3DCF"/>
    <w:rsid w:val="00AB463B"/>
    <w:rsid w:val="00AB5079"/>
    <w:rsid w:val="00AB5161"/>
    <w:rsid w:val="00AB5F28"/>
    <w:rsid w:val="00AB7B6A"/>
    <w:rsid w:val="00AB7ED3"/>
    <w:rsid w:val="00AC04A9"/>
    <w:rsid w:val="00AC1B1F"/>
    <w:rsid w:val="00AC40C7"/>
    <w:rsid w:val="00AC4D9E"/>
    <w:rsid w:val="00AC5BDE"/>
    <w:rsid w:val="00AC6952"/>
    <w:rsid w:val="00AC6E51"/>
    <w:rsid w:val="00AC7E55"/>
    <w:rsid w:val="00AD0B62"/>
    <w:rsid w:val="00AD0C38"/>
    <w:rsid w:val="00AD0C4A"/>
    <w:rsid w:val="00AD0EE7"/>
    <w:rsid w:val="00AD16D5"/>
    <w:rsid w:val="00AD1D40"/>
    <w:rsid w:val="00AD379F"/>
    <w:rsid w:val="00AD3B3A"/>
    <w:rsid w:val="00AE10DC"/>
    <w:rsid w:val="00AE15AA"/>
    <w:rsid w:val="00AE43D8"/>
    <w:rsid w:val="00AE4880"/>
    <w:rsid w:val="00AE4A17"/>
    <w:rsid w:val="00AE4B0A"/>
    <w:rsid w:val="00AE6D6C"/>
    <w:rsid w:val="00AE6ECD"/>
    <w:rsid w:val="00AF0591"/>
    <w:rsid w:val="00AF1494"/>
    <w:rsid w:val="00AF2873"/>
    <w:rsid w:val="00AF6B79"/>
    <w:rsid w:val="00B000AA"/>
    <w:rsid w:val="00B00527"/>
    <w:rsid w:val="00B00B23"/>
    <w:rsid w:val="00B02218"/>
    <w:rsid w:val="00B04D01"/>
    <w:rsid w:val="00B04DFF"/>
    <w:rsid w:val="00B04F2F"/>
    <w:rsid w:val="00B0565D"/>
    <w:rsid w:val="00B119A6"/>
    <w:rsid w:val="00B121C2"/>
    <w:rsid w:val="00B12575"/>
    <w:rsid w:val="00B13937"/>
    <w:rsid w:val="00B143DA"/>
    <w:rsid w:val="00B168A6"/>
    <w:rsid w:val="00B174D6"/>
    <w:rsid w:val="00B1764C"/>
    <w:rsid w:val="00B206A4"/>
    <w:rsid w:val="00B21997"/>
    <w:rsid w:val="00B21C2A"/>
    <w:rsid w:val="00B223BE"/>
    <w:rsid w:val="00B2258E"/>
    <w:rsid w:val="00B225EB"/>
    <w:rsid w:val="00B22A96"/>
    <w:rsid w:val="00B22BE0"/>
    <w:rsid w:val="00B23204"/>
    <w:rsid w:val="00B24065"/>
    <w:rsid w:val="00B24FC3"/>
    <w:rsid w:val="00B26B01"/>
    <w:rsid w:val="00B27F84"/>
    <w:rsid w:val="00B30422"/>
    <w:rsid w:val="00B30C11"/>
    <w:rsid w:val="00B31944"/>
    <w:rsid w:val="00B3194E"/>
    <w:rsid w:val="00B31D8C"/>
    <w:rsid w:val="00B320DE"/>
    <w:rsid w:val="00B35A02"/>
    <w:rsid w:val="00B35A64"/>
    <w:rsid w:val="00B35E93"/>
    <w:rsid w:val="00B3626D"/>
    <w:rsid w:val="00B376C2"/>
    <w:rsid w:val="00B40313"/>
    <w:rsid w:val="00B4111F"/>
    <w:rsid w:val="00B42C31"/>
    <w:rsid w:val="00B42D2A"/>
    <w:rsid w:val="00B44AB9"/>
    <w:rsid w:val="00B462C4"/>
    <w:rsid w:val="00B46860"/>
    <w:rsid w:val="00B51B90"/>
    <w:rsid w:val="00B52CFB"/>
    <w:rsid w:val="00B5350A"/>
    <w:rsid w:val="00B543BE"/>
    <w:rsid w:val="00B549EC"/>
    <w:rsid w:val="00B5579C"/>
    <w:rsid w:val="00B5615D"/>
    <w:rsid w:val="00B56A62"/>
    <w:rsid w:val="00B57EDE"/>
    <w:rsid w:val="00B60BA2"/>
    <w:rsid w:val="00B617D9"/>
    <w:rsid w:val="00B61ADC"/>
    <w:rsid w:val="00B61E6D"/>
    <w:rsid w:val="00B62F80"/>
    <w:rsid w:val="00B64F70"/>
    <w:rsid w:val="00B66788"/>
    <w:rsid w:val="00B7006B"/>
    <w:rsid w:val="00B7022A"/>
    <w:rsid w:val="00B70EDD"/>
    <w:rsid w:val="00B7232D"/>
    <w:rsid w:val="00B745C2"/>
    <w:rsid w:val="00B75ACA"/>
    <w:rsid w:val="00B7676B"/>
    <w:rsid w:val="00B77552"/>
    <w:rsid w:val="00B779CF"/>
    <w:rsid w:val="00B8003E"/>
    <w:rsid w:val="00B82B3E"/>
    <w:rsid w:val="00B83863"/>
    <w:rsid w:val="00B84EF0"/>
    <w:rsid w:val="00B8677D"/>
    <w:rsid w:val="00B87F40"/>
    <w:rsid w:val="00B9048A"/>
    <w:rsid w:val="00B94D6A"/>
    <w:rsid w:val="00B94FF0"/>
    <w:rsid w:val="00B957AE"/>
    <w:rsid w:val="00B97F9A"/>
    <w:rsid w:val="00BA021D"/>
    <w:rsid w:val="00BA1987"/>
    <w:rsid w:val="00BA220B"/>
    <w:rsid w:val="00BA3A79"/>
    <w:rsid w:val="00BA4095"/>
    <w:rsid w:val="00BA44F6"/>
    <w:rsid w:val="00BA4C75"/>
    <w:rsid w:val="00BA57B5"/>
    <w:rsid w:val="00BA6683"/>
    <w:rsid w:val="00BB03E4"/>
    <w:rsid w:val="00BB0DF3"/>
    <w:rsid w:val="00BB2303"/>
    <w:rsid w:val="00BB3302"/>
    <w:rsid w:val="00BB4B35"/>
    <w:rsid w:val="00BB6BA0"/>
    <w:rsid w:val="00BB6F7C"/>
    <w:rsid w:val="00BB7823"/>
    <w:rsid w:val="00BC04BC"/>
    <w:rsid w:val="00BC17FE"/>
    <w:rsid w:val="00BC1AD7"/>
    <w:rsid w:val="00BC1FA3"/>
    <w:rsid w:val="00BC298A"/>
    <w:rsid w:val="00BC5502"/>
    <w:rsid w:val="00BC6B9E"/>
    <w:rsid w:val="00BD2EA1"/>
    <w:rsid w:val="00BD352E"/>
    <w:rsid w:val="00BD4524"/>
    <w:rsid w:val="00BD5427"/>
    <w:rsid w:val="00BD5BBF"/>
    <w:rsid w:val="00BD7D14"/>
    <w:rsid w:val="00BE10D1"/>
    <w:rsid w:val="00BE3410"/>
    <w:rsid w:val="00BE3EBF"/>
    <w:rsid w:val="00BE76DD"/>
    <w:rsid w:val="00BE7746"/>
    <w:rsid w:val="00BF063D"/>
    <w:rsid w:val="00BF13C9"/>
    <w:rsid w:val="00BF6A3B"/>
    <w:rsid w:val="00BF7525"/>
    <w:rsid w:val="00BF7A5B"/>
    <w:rsid w:val="00C0012F"/>
    <w:rsid w:val="00C01332"/>
    <w:rsid w:val="00C02618"/>
    <w:rsid w:val="00C02F14"/>
    <w:rsid w:val="00C07961"/>
    <w:rsid w:val="00C11070"/>
    <w:rsid w:val="00C123F1"/>
    <w:rsid w:val="00C13CBD"/>
    <w:rsid w:val="00C142ED"/>
    <w:rsid w:val="00C1454D"/>
    <w:rsid w:val="00C14F78"/>
    <w:rsid w:val="00C150B4"/>
    <w:rsid w:val="00C20602"/>
    <w:rsid w:val="00C20BB7"/>
    <w:rsid w:val="00C211F1"/>
    <w:rsid w:val="00C21E68"/>
    <w:rsid w:val="00C21F7B"/>
    <w:rsid w:val="00C21F86"/>
    <w:rsid w:val="00C23A1E"/>
    <w:rsid w:val="00C260AF"/>
    <w:rsid w:val="00C264F9"/>
    <w:rsid w:val="00C26879"/>
    <w:rsid w:val="00C31317"/>
    <w:rsid w:val="00C318D5"/>
    <w:rsid w:val="00C32965"/>
    <w:rsid w:val="00C34F80"/>
    <w:rsid w:val="00C35528"/>
    <w:rsid w:val="00C35759"/>
    <w:rsid w:val="00C373A5"/>
    <w:rsid w:val="00C37CD4"/>
    <w:rsid w:val="00C416E7"/>
    <w:rsid w:val="00C4172B"/>
    <w:rsid w:val="00C4189D"/>
    <w:rsid w:val="00C41D30"/>
    <w:rsid w:val="00C4235F"/>
    <w:rsid w:val="00C445D4"/>
    <w:rsid w:val="00C45B9E"/>
    <w:rsid w:val="00C4644E"/>
    <w:rsid w:val="00C4744A"/>
    <w:rsid w:val="00C5192F"/>
    <w:rsid w:val="00C523E7"/>
    <w:rsid w:val="00C5451D"/>
    <w:rsid w:val="00C55B52"/>
    <w:rsid w:val="00C568B8"/>
    <w:rsid w:val="00C60207"/>
    <w:rsid w:val="00C6148B"/>
    <w:rsid w:val="00C64E24"/>
    <w:rsid w:val="00C65B19"/>
    <w:rsid w:val="00C663BA"/>
    <w:rsid w:val="00C67034"/>
    <w:rsid w:val="00C6756C"/>
    <w:rsid w:val="00C67608"/>
    <w:rsid w:val="00C67D79"/>
    <w:rsid w:val="00C70CF2"/>
    <w:rsid w:val="00C70E82"/>
    <w:rsid w:val="00C71E11"/>
    <w:rsid w:val="00C72A9B"/>
    <w:rsid w:val="00C74E52"/>
    <w:rsid w:val="00C75960"/>
    <w:rsid w:val="00C7640E"/>
    <w:rsid w:val="00C812B7"/>
    <w:rsid w:val="00C826F2"/>
    <w:rsid w:val="00C8354E"/>
    <w:rsid w:val="00C84E2D"/>
    <w:rsid w:val="00C86649"/>
    <w:rsid w:val="00C868DB"/>
    <w:rsid w:val="00C86DB8"/>
    <w:rsid w:val="00C90A05"/>
    <w:rsid w:val="00C91218"/>
    <w:rsid w:val="00C91923"/>
    <w:rsid w:val="00C91DCF"/>
    <w:rsid w:val="00C91EE3"/>
    <w:rsid w:val="00C92398"/>
    <w:rsid w:val="00C93F7C"/>
    <w:rsid w:val="00C94119"/>
    <w:rsid w:val="00C95A44"/>
    <w:rsid w:val="00CA00BD"/>
    <w:rsid w:val="00CA1A01"/>
    <w:rsid w:val="00CA2C43"/>
    <w:rsid w:val="00CA3ABF"/>
    <w:rsid w:val="00CA4438"/>
    <w:rsid w:val="00CA4A6E"/>
    <w:rsid w:val="00CA5041"/>
    <w:rsid w:val="00CA54AE"/>
    <w:rsid w:val="00CA69C5"/>
    <w:rsid w:val="00CA71B4"/>
    <w:rsid w:val="00CB4FAB"/>
    <w:rsid w:val="00CC0F11"/>
    <w:rsid w:val="00CC11E3"/>
    <w:rsid w:val="00CC42B7"/>
    <w:rsid w:val="00CC562D"/>
    <w:rsid w:val="00CC5ED3"/>
    <w:rsid w:val="00CC6326"/>
    <w:rsid w:val="00CC6616"/>
    <w:rsid w:val="00CC6ADE"/>
    <w:rsid w:val="00CD2C1F"/>
    <w:rsid w:val="00CD3093"/>
    <w:rsid w:val="00CD30FC"/>
    <w:rsid w:val="00CD50F4"/>
    <w:rsid w:val="00CD57E6"/>
    <w:rsid w:val="00CD6417"/>
    <w:rsid w:val="00CE3634"/>
    <w:rsid w:val="00CE3DCC"/>
    <w:rsid w:val="00CE4789"/>
    <w:rsid w:val="00CE589D"/>
    <w:rsid w:val="00CE6A8F"/>
    <w:rsid w:val="00CE6D13"/>
    <w:rsid w:val="00CF1F0B"/>
    <w:rsid w:val="00CF4A41"/>
    <w:rsid w:val="00CF5C16"/>
    <w:rsid w:val="00CF66DC"/>
    <w:rsid w:val="00CF78C6"/>
    <w:rsid w:val="00CF7A8A"/>
    <w:rsid w:val="00D0023A"/>
    <w:rsid w:val="00D01251"/>
    <w:rsid w:val="00D019C2"/>
    <w:rsid w:val="00D0250F"/>
    <w:rsid w:val="00D02785"/>
    <w:rsid w:val="00D02C6C"/>
    <w:rsid w:val="00D0341E"/>
    <w:rsid w:val="00D0596A"/>
    <w:rsid w:val="00D05B4E"/>
    <w:rsid w:val="00D05D7F"/>
    <w:rsid w:val="00D05EE3"/>
    <w:rsid w:val="00D06606"/>
    <w:rsid w:val="00D11C44"/>
    <w:rsid w:val="00D139C6"/>
    <w:rsid w:val="00D13D64"/>
    <w:rsid w:val="00D1693D"/>
    <w:rsid w:val="00D17F1B"/>
    <w:rsid w:val="00D20084"/>
    <w:rsid w:val="00D21703"/>
    <w:rsid w:val="00D22483"/>
    <w:rsid w:val="00D227E3"/>
    <w:rsid w:val="00D2394F"/>
    <w:rsid w:val="00D2444F"/>
    <w:rsid w:val="00D254BF"/>
    <w:rsid w:val="00D265C7"/>
    <w:rsid w:val="00D27096"/>
    <w:rsid w:val="00D27547"/>
    <w:rsid w:val="00D314C7"/>
    <w:rsid w:val="00D3163B"/>
    <w:rsid w:val="00D31E51"/>
    <w:rsid w:val="00D32F14"/>
    <w:rsid w:val="00D3381D"/>
    <w:rsid w:val="00D33B7B"/>
    <w:rsid w:val="00D34E45"/>
    <w:rsid w:val="00D364FF"/>
    <w:rsid w:val="00D36EAF"/>
    <w:rsid w:val="00D40939"/>
    <w:rsid w:val="00D41EE4"/>
    <w:rsid w:val="00D4247D"/>
    <w:rsid w:val="00D4547E"/>
    <w:rsid w:val="00D45512"/>
    <w:rsid w:val="00D45CBC"/>
    <w:rsid w:val="00D4650E"/>
    <w:rsid w:val="00D5003C"/>
    <w:rsid w:val="00D51215"/>
    <w:rsid w:val="00D51E11"/>
    <w:rsid w:val="00D52CF6"/>
    <w:rsid w:val="00D54118"/>
    <w:rsid w:val="00D5467B"/>
    <w:rsid w:val="00D54F17"/>
    <w:rsid w:val="00D5517A"/>
    <w:rsid w:val="00D56330"/>
    <w:rsid w:val="00D57270"/>
    <w:rsid w:val="00D578C9"/>
    <w:rsid w:val="00D60D92"/>
    <w:rsid w:val="00D6274F"/>
    <w:rsid w:val="00D6324C"/>
    <w:rsid w:val="00D634E6"/>
    <w:rsid w:val="00D63DF9"/>
    <w:rsid w:val="00D63E39"/>
    <w:rsid w:val="00D63F9C"/>
    <w:rsid w:val="00D64E98"/>
    <w:rsid w:val="00D6599B"/>
    <w:rsid w:val="00D65FD3"/>
    <w:rsid w:val="00D66371"/>
    <w:rsid w:val="00D673C8"/>
    <w:rsid w:val="00D704FE"/>
    <w:rsid w:val="00D71978"/>
    <w:rsid w:val="00D719E3"/>
    <w:rsid w:val="00D72B4E"/>
    <w:rsid w:val="00D73AD2"/>
    <w:rsid w:val="00D74E6F"/>
    <w:rsid w:val="00D75710"/>
    <w:rsid w:val="00D75D2E"/>
    <w:rsid w:val="00D7736F"/>
    <w:rsid w:val="00D77577"/>
    <w:rsid w:val="00D802F8"/>
    <w:rsid w:val="00D803A5"/>
    <w:rsid w:val="00D80B2B"/>
    <w:rsid w:val="00D818C2"/>
    <w:rsid w:val="00D823A5"/>
    <w:rsid w:val="00D8254B"/>
    <w:rsid w:val="00D82790"/>
    <w:rsid w:val="00D8364F"/>
    <w:rsid w:val="00D84EA9"/>
    <w:rsid w:val="00D85C8A"/>
    <w:rsid w:val="00D871A1"/>
    <w:rsid w:val="00D90345"/>
    <w:rsid w:val="00D916DF"/>
    <w:rsid w:val="00D921DA"/>
    <w:rsid w:val="00D93771"/>
    <w:rsid w:val="00D93F6E"/>
    <w:rsid w:val="00D9449A"/>
    <w:rsid w:val="00D94A9D"/>
    <w:rsid w:val="00D95AA2"/>
    <w:rsid w:val="00D95EC5"/>
    <w:rsid w:val="00D97E6F"/>
    <w:rsid w:val="00DA073B"/>
    <w:rsid w:val="00DA0A0B"/>
    <w:rsid w:val="00DA151B"/>
    <w:rsid w:val="00DA47C8"/>
    <w:rsid w:val="00DA4E57"/>
    <w:rsid w:val="00DA53C8"/>
    <w:rsid w:val="00DA62F4"/>
    <w:rsid w:val="00DA63C7"/>
    <w:rsid w:val="00DA686C"/>
    <w:rsid w:val="00DA70DC"/>
    <w:rsid w:val="00DB01B0"/>
    <w:rsid w:val="00DB04A2"/>
    <w:rsid w:val="00DB0EBF"/>
    <w:rsid w:val="00DB1478"/>
    <w:rsid w:val="00DB1AB9"/>
    <w:rsid w:val="00DB2A20"/>
    <w:rsid w:val="00DB402E"/>
    <w:rsid w:val="00DB5C29"/>
    <w:rsid w:val="00DB6374"/>
    <w:rsid w:val="00DB63FA"/>
    <w:rsid w:val="00DC3DCE"/>
    <w:rsid w:val="00DC4274"/>
    <w:rsid w:val="00DC4B31"/>
    <w:rsid w:val="00DC54CE"/>
    <w:rsid w:val="00DC584B"/>
    <w:rsid w:val="00DC612C"/>
    <w:rsid w:val="00DC68AC"/>
    <w:rsid w:val="00DC77E7"/>
    <w:rsid w:val="00DD0842"/>
    <w:rsid w:val="00DD0A2F"/>
    <w:rsid w:val="00DD27E8"/>
    <w:rsid w:val="00DD313F"/>
    <w:rsid w:val="00DD3638"/>
    <w:rsid w:val="00DD3928"/>
    <w:rsid w:val="00DD5088"/>
    <w:rsid w:val="00DD7615"/>
    <w:rsid w:val="00DD7B37"/>
    <w:rsid w:val="00DD7CDF"/>
    <w:rsid w:val="00DE0D8D"/>
    <w:rsid w:val="00DE2DD3"/>
    <w:rsid w:val="00DE3D27"/>
    <w:rsid w:val="00DE40FF"/>
    <w:rsid w:val="00DE502E"/>
    <w:rsid w:val="00DE584B"/>
    <w:rsid w:val="00DE73E9"/>
    <w:rsid w:val="00DF0444"/>
    <w:rsid w:val="00DF0926"/>
    <w:rsid w:val="00DF0975"/>
    <w:rsid w:val="00DF0E95"/>
    <w:rsid w:val="00DF194F"/>
    <w:rsid w:val="00DF44BA"/>
    <w:rsid w:val="00DF4831"/>
    <w:rsid w:val="00DF536B"/>
    <w:rsid w:val="00DF5EA3"/>
    <w:rsid w:val="00DF6358"/>
    <w:rsid w:val="00DF651A"/>
    <w:rsid w:val="00DF68A1"/>
    <w:rsid w:val="00E00454"/>
    <w:rsid w:val="00E0056F"/>
    <w:rsid w:val="00E02256"/>
    <w:rsid w:val="00E02A35"/>
    <w:rsid w:val="00E02C30"/>
    <w:rsid w:val="00E02CCD"/>
    <w:rsid w:val="00E0398D"/>
    <w:rsid w:val="00E04DC0"/>
    <w:rsid w:val="00E0530A"/>
    <w:rsid w:val="00E0544B"/>
    <w:rsid w:val="00E05D1E"/>
    <w:rsid w:val="00E061E2"/>
    <w:rsid w:val="00E06C98"/>
    <w:rsid w:val="00E0763F"/>
    <w:rsid w:val="00E07D64"/>
    <w:rsid w:val="00E147DB"/>
    <w:rsid w:val="00E15FC1"/>
    <w:rsid w:val="00E160B8"/>
    <w:rsid w:val="00E169D0"/>
    <w:rsid w:val="00E16D3B"/>
    <w:rsid w:val="00E208BD"/>
    <w:rsid w:val="00E210A1"/>
    <w:rsid w:val="00E21630"/>
    <w:rsid w:val="00E2171C"/>
    <w:rsid w:val="00E21D0F"/>
    <w:rsid w:val="00E220F8"/>
    <w:rsid w:val="00E22C2B"/>
    <w:rsid w:val="00E23271"/>
    <w:rsid w:val="00E2380F"/>
    <w:rsid w:val="00E238B4"/>
    <w:rsid w:val="00E24DF4"/>
    <w:rsid w:val="00E25B65"/>
    <w:rsid w:val="00E25E17"/>
    <w:rsid w:val="00E266F6"/>
    <w:rsid w:val="00E26B90"/>
    <w:rsid w:val="00E26C16"/>
    <w:rsid w:val="00E26E5D"/>
    <w:rsid w:val="00E306D7"/>
    <w:rsid w:val="00E30CC6"/>
    <w:rsid w:val="00E343DD"/>
    <w:rsid w:val="00E35D10"/>
    <w:rsid w:val="00E3668E"/>
    <w:rsid w:val="00E367D3"/>
    <w:rsid w:val="00E369AC"/>
    <w:rsid w:val="00E37260"/>
    <w:rsid w:val="00E40039"/>
    <w:rsid w:val="00E42024"/>
    <w:rsid w:val="00E4238B"/>
    <w:rsid w:val="00E4291A"/>
    <w:rsid w:val="00E43621"/>
    <w:rsid w:val="00E44E9E"/>
    <w:rsid w:val="00E451CE"/>
    <w:rsid w:val="00E46ABB"/>
    <w:rsid w:val="00E4791E"/>
    <w:rsid w:val="00E5097A"/>
    <w:rsid w:val="00E50F38"/>
    <w:rsid w:val="00E50F8D"/>
    <w:rsid w:val="00E52EA9"/>
    <w:rsid w:val="00E54F81"/>
    <w:rsid w:val="00E577A8"/>
    <w:rsid w:val="00E57CA7"/>
    <w:rsid w:val="00E60B11"/>
    <w:rsid w:val="00E62532"/>
    <w:rsid w:val="00E633F8"/>
    <w:rsid w:val="00E64522"/>
    <w:rsid w:val="00E6694E"/>
    <w:rsid w:val="00E67890"/>
    <w:rsid w:val="00E7175E"/>
    <w:rsid w:val="00E726A5"/>
    <w:rsid w:val="00E72E28"/>
    <w:rsid w:val="00E732A2"/>
    <w:rsid w:val="00E74086"/>
    <w:rsid w:val="00E74128"/>
    <w:rsid w:val="00E744E2"/>
    <w:rsid w:val="00E76097"/>
    <w:rsid w:val="00E767F6"/>
    <w:rsid w:val="00E809EB"/>
    <w:rsid w:val="00E81C17"/>
    <w:rsid w:val="00E820AE"/>
    <w:rsid w:val="00E8231B"/>
    <w:rsid w:val="00E87892"/>
    <w:rsid w:val="00E918EC"/>
    <w:rsid w:val="00E9301B"/>
    <w:rsid w:val="00E9350A"/>
    <w:rsid w:val="00E93999"/>
    <w:rsid w:val="00E93BFF"/>
    <w:rsid w:val="00E94DE3"/>
    <w:rsid w:val="00E9604B"/>
    <w:rsid w:val="00E96732"/>
    <w:rsid w:val="00E971FE"/>
    <w:rsid w:val="00EA0B8C"/>
    <w:rsid w:val="00EA107C"/>
    <w:rsid w:val="00EA1C0E"/>
    <w:rsid w:val="00EA22C9"/>
    <w:rsid w:val="00EA2588"/>
    <w:rsid w:val="00EA3701"/>
    <w:rsid w:val="00EA436C"/>
    <w:rsid w:val="00EA57C8"/>
    <w:rsid w:val="00EA5A7F"/>
    <w:rsid w:val="00EA7220"/>
    <w:rsid w:val="00EA7457"/>
    <w:rsid w:val="00EB1477"/>
    <w:rsid w:val="00EB2CE1"/>
    <w:rsid w:val="00EB66FC"/>
    <w:rsid w:val="00EB6982"/>
    <w:rsid w:val="00EC0337"/>
    <w:rsid w:val="00EC1679"/>
    <w:rsid w:val="00EC3AA8"/>
    <w:rsid w:val="00EC4494"/>
    <w:rsid w:val="00EC49FE"/>
    <w:rsid w:val="00EC61C2"/>
    <w:rsid w:val="00ED0BBE"/>
    <w:rsid w:val="00ED0D6C"/>
    <w:rsid w:val="00ED0E86"/>
    <w:rsid w:val="00ED3D68"/>
    <w:rsid w:val="00ED5BC9"/>
    <w:rsid w:val="00ED5F0B"/>
    <w:rsid w:val="00ED6133"/>
    <w:rsid w:val="00ED62C5"/>
    <w:rsid w:val="00ED6730"/>
    <w:rsid w:val="00ED70E5"/>
    <w:rsid w:val="00ED7E6C"/>
    <w:rsid w:val="00ED7FE2"/>
    <w:rsid w:val="00EE0F15"/>
    <w:rsid w:val="00EE1DC3"/>
    <w:rsid w:val="00EE39B7"/>
    <w:rsid w:val="00EE4266"/>
    <w:rsid w:val="00EE4FC0"/>
    <w:rsid w:val="00EE56DE"/>
    <w:rsid w:val="00EE580A"/>
    <w:rsid w:val="00EE580D"/>
    <w:rsid w:val="00EE58FD"/>
    <w:rsid w:val="00EE5BD1"/>
    <w:rsid w:val="00EE6C99"/>
    <w:rsid w:val="00EE6F02"/>
    <w:rsid w:val="00EE7114"/>
    <w:rsid w:val="00EE73AA"/>
    <w:rsid w:val="00EF0C65"/>
    <w:rsid w:val="00EF1090"/>
    <w:rsid w:val="00EF20E5"/>
    <w:rsid w:val="00EF3674"/>
    <w:rsid w:val="00EF40D1"/>
    <w:rsid w:val="00EF40D9"/>
    <w:rsid w:val="00EF446C"/>
    <w:rsid w:val="00EF48C8"/>
    <w:rsid w:val="00EF49AE"/>
    <w:rsid w:val="00EF5499"/>
    <w:rsid w:val="00EF5F7D"/>
    <w:rsid w:val="00EF61B0"/>
    <w:rsid w:val="00EF6941"/>
    <w:rsid w:val="00EF6C42"/>
    <w:rsid w:val="00EF7EE4"/>
    <w:rsid w:val="00F008A3"/>
    <w:rsid w:val="00F034D9"/>
    <w:rsid w:val="00F03A24"/>
    <w:rsid w:val="00F066DE"/>
    <w:rsid w:val="00F102BA"/>
    <w:rsid w:val="00F10CFB"/>
    <w:rsid w:val="00F116E0"/>
    <w:rsid w:val="00F11EF8"/>
    <w:rsid w:val="00F13F30"/>
    <w:rsid w:val="00F14982"/>
    <w:rsid w:val="00F17C60"/>
    <w:rsid w:val="00F2137B"/>
    <w:rsid w:val="00F24FD9"/>
    <w:rsid w:val="00F2533D"/>
    <w:rsid w:val="00F26408"/>
    <w:rsid w:val="00F26F64"/>
    <w:rsid w:val="00F30566"/>
    <w:rsid w:val="00F30B6A"/>
    <w:rsid w:val="00F320EF"/>
    <w:rsid w:val="00F32C98"/>
    <w:rsid w:val="00F33764"/>
    <w:rsid w:val="00F3379A"/>
    <w:rsid w:val="00F3768C"/>
    <w:rsid w:val="00F377DA"/>
    <w:rsid w:val="00F403B7"/>
    <w:rsid w:val="00F405EB"/>
    <w:rsid w:val="00F42322"/>
    <w:rsid w:val="00F43E80"/>
    <w:rsid w:val="00F4464E"/>
    <w:rsid w:val="00F44E85"/>
    <w:rsid w:val="00F45010"/>
    <w:rsid w:val="00F4512B"/>
    <w:rsid w:val="00F4726C"/>
    <w:rsid w:val="00F476D5"/>
    <w:rsid w:val="00F50F30"/>
    <w:rsid w:val="00F5164F"/>
    <w:rsid w:val="00F51A00"/>
    <w:rsid w:val="00F51A27"/>
    <w:rsid w:val="00F5398D"/>
    <w:rsid w:val="00F53CB4"/>
    <w:rsid w:val="00F53D8A"/>
    <w:rsid w:val="00F5405D"/>
    <w:rsid w:val="00F5498E"/>
    <w:rsid w:val="00F55416"/>
    <w:rsid w:val="00F55A84"/>
    <w:rsid w:val="00F56482"/>
    <w:rsid w:val="00F6018E"/>
    <w:rsid w:val="00F62291"/>
    <w:rsid w:val="00F6393D"/>
    <w:rsid w:val="00F659C4"/>
    <w:rsid w:val="00F66980"/>
    <w:rsid w:val="00F70609"/>
    <w:rsid w:val="00F71BBE"/>
    <w:rsid w:val="00F72850"/>
    <w:rsid w:val="00F737A4"/>
    <w:rsid w:val="00F74E31"/>
    <w:rsid w:val="00F77112"/>
    <w:rsid w:val="00F77B34"/>
    <w:rsid w:val="00F85E6B"/>
    <w:rsid w:val="00F87D62"/>
    <w:rsid w:val="00F90B50"/>
    <w:rsid w:val="00F919BD"/>
    <w:rsid w:val="00F92D60"/>
    <w:rsid w:val="00F952D4"/>
    <w:rsid w:val="00F9580D"/>
    <w:rsid w:val="00F97C0E"/>
    <w:rsid w:val="00F97E98"/>
    <w:rsid w:val="00FA1BF7"/>
    <w:rsid w:val="00FA2318"/>
    <w:rsid w:val="00FA4249"/>
    <w:rsid w:val="00FA4ACA"/>
    <w:rsid w:val="00FA5281"/>
    <w:rsid w:val="00FA64BD"/>
    <w:rsid w:val="00FB1FBB"/>
    <w:rsid w:val="00FB2004"/>
    <w:rsid w:val="00FB4FDF"/>
    <w:rsid w:val="00FB5E77"/>
    <w:rsid w:val="00FB77CD"/>
    <w:rsid w:val="00FB7B4B"/>
    <w:rsid w:val="00FB7C53"/>
    <w:rsid w:val="00FC033E"/>
    <w:rsid w:val="00FC1D47"/>
    <w:rsid w:val="00FC1E04"/>
    <w:rsid w:val="00FC641D"/>
    <w:rsid w:val="00FC6B62"/>
    <w:rsid w:val="00FC6C84"/>
    <w:rsid w:val="00FC6D11"/>
    <w:rsid w:val="00FC755D"/>
    <w:rsid w:val="00FC7973"/>
    <w:rsid w:val="00FC7B55"/>
    <w:rsid w:val="00FD1185"/>
    <w:rsid w:val="00FD139E"/>
    <w:rsid w:val="00FD4B14"/>
    <w:rsid w:val="00FD5F95"/>
    <w:rsid w:val="00FD62B0"/>
    <w:rsid w:val="00FD68A2"/>
    <w:rsid w:val="00FD6F15"/>
    <w:rsid w:val="00FD7733"/>
    <w:rsid w:val="00FE1C78"/>
    <w:rsid w:val="00FE26EE"/>
    <w:rsid w:val="00FE38DC"/>
    <w:rsid w:val="00FE49F3"/>
    <w:rsid w:val="00FE5962"/>
    <w:rsid w:val="00FE6BA8"/>
    <w:rsid w:val="00FE7082"/>
    <w:rsid w:val="00FE7B2D"/>
    <w:rsid w:val="00FF01CC"/>
    <w:rsid w:val="00FF03BD"/>
    <w:rsid w:val="00FF2425"/>
    <w:rsid w:val="00FF2C21"/>
    <w:rsid w:val="00FF4882"/>
    <w:rsid w:val="00FF54A4"/>
    <w:rsid w:val="00FF6D16"/>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ln">
    <w:name w:val="Normal"/>
    <w:qFormat/>
    <w:rsid w:val="001F16EE"/>
  </w:style>
  <w:style w:type="paragraph" w:styleId="Nadpis1">
    <w:name w:val="heading 1"/>
    <w:basedOn w:val="Normln"/>
    <w:next w:val="Normln"/>
    <w:link w:val="Nadpis1Char"/>
    <w:autoRedefine/>
    <w:uiPriority w:val="99"/>
    <w:qFormat/>
    <w:rsid w:val="00877F8A"/>
    <w:pPr>
      <w:keepNext/>
      <w:spacing w:before="240" w:after="60"/>
      <w:ind w:left="851"/>
      <w:outlineLvl w:val="0"/>
    </w:pPr>
    <w:rPr>
      <w:rFonts w:ascii="Arial" w:hAnsi="Arial" w:cs="Arial"/>
      <w:b/>
      <w:bCs/>
      <w:smallCaps/>
      <w:kern w:val="32"/>
      <w:sz w:val="28"/>
      <w:szCs w:val="28"/>
    </w:rPr>
  </w:style>
  <w:style w:type="paragraph" w:styleId="Nadpis2">
    <w:name w:val="heading 2"/>
    <w:aliases w:val="Můj sty 2"/>
    <w:basedOn w:val="Normln"/>
    <w:next w:val="Normln"/>
    <w:link w:val="Nadpis2Char"/>
    <w:autoRedefine/>
    <w:uiPriority w:val="99"/>
    <w:qFormat/>
    <w:rsid w:val="00D22483"/>
    <w:pPr>
      <w:keepNext/>
      <w:numPr>
        <w:ilvl w:val="1"/>
        <w:numId w:val="8"/>
      </w:numPr>
      <w:spacing w:before="240" w:after="60"/>
      <w:outlineLvl w:val="1"/>
    </w:pPr>
    <w:rPr>
      <w:rFonts w:ascii="Arial" w:hAnsi="Arial" w:cs="Arial"/>
      <w:b/>
      <w:bCs/>
      <w:smallCaps/>
      <w:sz w:val="24"/>
      <w:szCs w:val="24"/>
      <w:u w:val="single"/>
    </w:rPr>
  </w:style>
  <w:style w:type="paragraph" w:styleId="Nadpis3">
    <w:name w:val="heading 3"/>
    <w:basedOn w:val="Normln"/>
    <w:next w:val="Normln"/>
    <w:link w:val="Nadpis3Char"/>
    <w:autoRedefine/>
    <w:uiPriority w:val="99"/>
    <w:qFormat/>
    <w:rsid w:val="009C2EFD"/>
    <w:pPr>
      <w:keepNext/>
      <w:numPr>
        <w:ilvl w:val="2"/>
        <w:numId w:val="8"/>
      </w:numPr>
      <w:spacing w:before="240" w:after="60"/>
      <w:outlineLvl w:val="2"/>
    </w:pPr>
    <w:rPr>
      <w:b/>
      <w:bCs/>
      <w:smallCaps/>
      <w:sz w:val="24"/>
      <w:szCs w:val="24"/>
    </w:rPr>
  </w:style>
  <w:style w:type="paragraph" w:styleId="Nadpis4">
    <w:name w:val="heading 4"/>
    <w:basedOn w:val="Normln"/>
    <w:next w:val="Normln"/>
    <w:link w:val="Nadpis4Char"/>
    <w:autoRedefine/>
    <w:uiPriority w:val="99"/>
    <w:qFormat/>
    <w:rsid w:val="00A407EB"/>
    <w:pPr>
      <w:keepNext/>
      <w:numPr>
        <w:ilvl w:val="3"/>
        <w:numId w:val="9"/>
      </w:numPr>
      <w:spacing w:before="240" w:after="60"/>
      <w:outlineLvl w:val="3"/>
    </w:pPr>
    <w:rPr>
      <w:rFonts w:ascii="Tahoma" w:hAnsi="Tahoma" w:cs="Tahoma"/>
      <w:b/>
      <w:bCs/>
      <w:smallCaps/>
      <w:sz w:val="22"/>
      <w:szCs w:val="22"/>
    </w:rPr>
  </w:style>
  <w:style w:type="paragraph" w:styleId="Nadpis5">
    <w:name w:val="heading 5"/>
    <w:basedOn w:val="Normln"/>
    <w:next w:val="Normln"/>
    <w:link w:val="Nadpis5Char"/>
    <w:uiPriority w:val="99"/>
    <w:qFormat/>
    <w:rsid w:val="000407A6"/>
    <w:pPr>
      <w:numPr>
        <w:ilvl w:val="4"/>
        <w:numId w:val="9"/>
      </w:numPr>
      <w:spacing w:before="240" w:after="60"/>
      <w:outlineLvl w:val="4"/>
    </w:pPr>
    <w:rPr>
      <w:b/>
      <w:bCs/>
      <w:i/>
      <w:iCs/>
      <w:sz w:val="26"/>
      <w:szCs w:val="26"/>
    </w:rPr>
  </w:style>
  <w:style w:type="paragraph" w:styleId="Nadpis6">
    <w:name w:val="heading 6"/>
    <w:basedOn w:val="Normln"/>
    <w:next w:val="Normln"/>
    <w:link w:val="Nadpis6Char"/>
    <w:uiPriority w:val="99"/>
    <w:qFormat/>
    <w:rsid w:val="00E4238B"/>
    <w:pPr>
      <w:numPr>
        <w:ilvl w:val="5"/>
        <w:numId w:val="9"/>
      </w:numPr>
      <w:spacing w:before="240" w:after="60"/>
      <w:outlineLvl w:val="5"/>
    </w:pPr>
    <w:rPr>
      <w:b/>
      <w:bCs/>
      <w:sz w:val="22"/>
      <w:szCs w:val="22"/>
    </w:rPr>
  </w:style>
  <w:style w:type="paragraph" w:styleId="Nadpis7">
    <w:name w:val="heading 7"/>
    <w:basedOn w:val="Normln"/>
    <w:next w:val="Normln"/>
    <w:link w:val="Nadpis7Char"/>
    <w:uiPriority w:val="99"/>
    <w:qFormat/>
    <w:rsid w:val="00A8587A"/>
    <w:pPr>
      <w:numPr>
        <w:ilvl w:val="6"/>
        <w:numId w:val="9"/>
      </w:numPr>
      <w:spacing w:before="240" w:after="60"/>
      <w:outlineLvl w:val="6"/>
    </w:pPr>
    <w:rPr>
      <w:sz w:val="24"/>
      <w:szCs w:val="24"/>
    </w:rPr>
  </w:style>
  <w:style w:type="paragraph" w:styleId="Nadpis8">
    <w:name w:val="heading 8"/>
    <w:basedOn w:val="Normln"/>
    <w:next w:val="Normln"/>
    <w:link w:val="Nadpis8Char"/>
    <w:uiPriority w:val="99"/>
    <w:qFormat/>
    <w:rsid w:val="00A8587A"/>
    <w:pPr>
      <w:numPr>
        <w:ilvl w:val="7"/>
        <w:numId w:val="9"/>
      </w:numPr>
      <w:spacing w:before="240" w:after="60"/>
      <w:outlineLvl w:val="7"/>
    </w:pPr>
    <w:rPr>
      <w:i/>
      <w:iCs/>
      <w:sz w:val="24"/>
      <w:szCs w:val="24"/>
    </w:rPr>
  </w:style>
  <w:style w:type="paragraph" w:styleId="Nadpis9">
    <w:name w:val="heading 9"/>
    <w:basedOn w:val="Normln"/>
    <w:next w:val="Normln"/>
    <w:link w:val="Nadpis9Char"/>
    <w:uiPriority w:val="99"/>
    <w:qFormat/>
    <w:rsid w:val="00A8587A"/>
    <w:pPr>
      <w:numPr>
        <w:ilvl w:val="8"/>
        <w:numId w:val="9"/>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877F8A"/>
    <w:rPr>
      <w:rFonts w:ascii="Arial" w:hAnsi="Arial" w:cs="Arial"/>
      <w:b/>
      <w:bCs/>
      <w:smallCaps/>
      <w:kern w:val="32"/>
      <w:sz w:val="28"/>
      <w:szCs w:val="28"/>
    </w:rPr>
  </w:style>
  <w:style w:type="character" w:customStyle="1" w:styleId="Nadpis2Char">
    <w:name w:val="Nadpis 2 Char"/>
    <w:aliases w:val="Můj sty 2 Char"/>
    <w:link w:val="Nadpis2"/>
    <w:uiPriority w:val="99"/>
    <w:rsid w:val="00D22483"/>
    <w:rPr>
      <w:rFonts w:ascii="Arial" w:hAnsi="Arial" w:cs="Arial"/>
      <w:b/>
      <w:bCs/>
      <w:smallCaps/>
      <w:sz w:val="24"/>
      <w:szCs w:val="24"/>
      <w:u w:val="single"/>
    </w:rPr>
  </w:style>
  <w:style w:type="character" w:customStyle="1" w:styleId="Nadpis3Char">
    <w:name w:val="Nadpis 3 Char"/>
    <w:link w:val="Nadpis3"/>
    <w:uiPriority w:val="99"/>
    <w:rsid w:val="00946602"/>
    <w:rPr>
      <w:b/>
      <w:bCs/>
      <w:smallCaps/>
      <w:sz w:val="24"/>
      <w:szCs w:val="24"/>
    </w:rPr>
  </w:style>
  <w:style w:type="character" w:customStyle="1" w:styleId="Nadpis4Char">
    <w:name w:val="Nadpis 4 Char"/>
    <w:link w:val="Nadpis4"/>
    <w:uiPriority w:val="99"/>
    <w:rsid w:val="00946602"/>
    <w:rPr>
      <w:rFonts w:ascii="Tahoma" w:hAnsi="Tahoma" w:cs="Tahoma"/>
      <w:b/>
      <w:bCs/>
      <w:smallCaps/>
    </w:rPr>
  </w:style>
  <w:style w:type="character" w:customStyle="1" w:styleId="Nadpis5Char">
    <w:name w:val="Nadpis 5 Char"/>
    <w:link w:val="Nadpis5"/>
    <w:uiPriority w:val="99"/>
    <w:rsid w:val="00946602"/>
    <w:rPr>
      <w:b/>
      <w:bCs/>
      <w:i/>
      <w:iCs/>
      <w:sz w:val="26"/>
      <w:szCs w:val="26"/>
    </w:rPr>
  </w:style>
  <w:style w:type="character" w:customStyle="1" w:styleId="Nadpis6Char">
    <w:name w:val="Nadpis 6 Char"/>
    <w:link w:val="Nadpis6"/>
    <w:uiPriority w:val="99"/>
    <w:rsid w:val="00946602"/>
    <w:rPr>
      <w:b/>
      <w:bCs/>
    </w:rPr>
  </w:style>
  <w:style w:type="character" w:customStyle="1" w:styleId="Nadpis7Char">
    <w:name w:val="Nadpis 7 Char"/>
    <w:link w:val="Nadpis7"/>
    <w:uiPriority w:val="99"/>
    <w:rsid w:val="00946602"/>
    <w:rPr>
      <w:sz w:val="24"/>
      <w:szCs w:val="24"/>
    </w:rPr>
  </w:style>
  <w:style w:type="character" w:customStyle="1" w:styleId="Nadpis8Char">
    <w:name w:val="Nadpis 8 Char"/>
    <w:link w:val="Nadpis8"/>
    <w:uiPriority w:val="99"/>
    <w:rsid w:val="00946602"/>
    <w:rPr>
      <w:i/>
      <w:iCs/>
      <w:sz w:val="24"/>
      <w:szCs w:val="24"/>
    </w:rPr>
  </w:style>
  <w:style w:type="character" w:customStyle="1" w:styleId="Nadpis9Char">
    <w:name w:val="Nadpis 9 Char"/>
    <w:link w:val="Nadpis9"/>
    <w:uiPriority w:val="99"/>
    <w:rsid w:val="00946602"/>
    <w:rPr>
      <w:rFonts w:ascii="Arial" w:hAnsi="Arial" w:cs="Arial"/>
    </w:rPr>
  </w:style>
  <w:style w:type="paragraph" w:styleId="Textpoznpodarou">
    <w:name w:val="footnote text"/>
    <w:basedOn w:val="Normln"/>
    <w:link w:val="TextpoznpodarouChar"/>
    <w:uiPriority w:val="99"/>
    <w:semiHidden/>
    <w:rsid w:val="00D265C7"/>
  </w:style>
  <w:style w:type="character" w:customStyle="1" w:styleId="TextpoznpodarouChar">
    <w:name w:val="Text pozn. pod čarou Char"/>
    <w:basedOn w:val="Standardnpsmoodstavce"/>
    <w:link w:val="Textpoznpodarou"/>
    <w:uiPriority w:val="99"/>
    <w:semiHidden/>
    <w:rsid w:val="00000F8D"/>
  </w:style>
  <w:style w:type="character" w:styleId="Znakapoznpodarou">
    <w:name w:val="footnote reference"/>
    <w:uiPriority w:val="99"/>
    <w:semiHidden/>
    <w:rsid w:val="00D265C7"/>
    <w:rPr>
      <w:vertAlign w:val="superscript"/>
    </w:rPr>
  </w:style>
  <w:style w:type="table" w:styleId="Mkatabulky">
    <w:name w:val="Table Grid"/>
    <w:basedOn w:val="Normlntabulka"/>
    <w:uiPriority w:val="99"/>
    <w:rsid w:val="002803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uiPriority w:val="99"/>
    <w:semiHidden/>
    <w:rsid w:val="00FD68A2"/>
    <w:rPr>
      <w:sz w:val="16"/>
      <w:szCs w:val="16"/>
    </w:rPr>
  </w:style>
  <w:style w:type="paragraph" w:styleId="Textkomente">
    <w:name w:val="annotation text"/>
    <w:basedOn w:val="Normln"/>
    <w:link w:val="TextkomenteChar"/>
    <w:uiPriority w:val="99"/>
    <w:semiHidden/>
    <w:rsid w:val="00FD68A2"/>
  </w:style>
  <w:style w:type="character" w:customStyle="1" w:styleId="TextkomenteChar">
    <w:name w:val="Text komentáře Char"/>
    <w:link w:val="Textkomente"/>
    <w:uiPriority w:val="99"/>
    <w:semiHidden/>
    <w:rsid w:val="00946602"/>
    <w:rPr>
      <w:sz w:val="20"/>
      <w:szCs w:val="20"/>
    </w:rPr>
  </w:style>
  <w:style w:type="paragraph" w:styleId="Pedmtkomente">
    <w:name w:val="annotation subject"/>
    <w:basedOn w:val="Textkomente"/>
    <w:next w:val="Textkomente"/>
    <w:link w:val="PedmtkomenteChar"/>
    <w:uiPriority w:val="99"/>
    <w:semiHidden/>
    <w:rsid w:val="00FD68A2"/>
    <w:rPr>
      <w:b/>
      <w:bCs/>
    </w:rPr>
  </w:style>
  <w:style w:type="character" w:customStyle="1" w:styleId="PedmtkomenteChar">
    <w:name w:val="Předmět komentáře Char"/>
    <w:link w:val="Pedmtkomente"/>
    <w:uiPriority w:val="99"/>
    <w:semiHidden/>
    <w:rsid w:val="00946602"/>
    <w:rPr>
      <w:b/>
      <w:bCs/>
      <w:sz w:val="20"/>
      <w:szCs w:val="20"/>
    </w:rPr>
  </w:style>
  <w:style w:type="paragraph" w:styleId="Textbubliny">
    <w:name w:val="Balloon Text"/>
    <w:basedOn w:val="Normln"/>
    <w:link w:val="TextbublinyChar"/>
    <w:uiPriority w:val="99"/>
    <w:semiHidden/>
    <w:rsid w:val="00FD68A2"/>
    <w:rPr>
      <w:rFonts w:ascii="Tahoma" w:hAnsi="Tahoma" w:cs="Tahoma"/>
      <w:sz w:val="16"/>
      <w:szCs w:val="16"/>
    </w:rPr>
  </w:style>
  <w:style w:type="character" w:customStyle="1" w:styleId="TextbublinyChar">
    <w:name w:val="Text bubliny Char"/>
    <w:link w:val="Textbubliny"/>
    <w:uiPriority w:val="99"/>
    <w:semiHidden/>
    <w:rsid w:val="00946602"/>
    <w:rPr>
      <w:sz w:val="0"/>
      <w:szCs w:val="0"/>
    </w:rPr>
  </w:style>
  <w:style w:type="paragraph" w:customStyle="1" w:styleId="RD-nadpis4">
    <w:name w:val="RD-nadpis4"/>
    <w:basedOn w:val="Normln"/>
    <w:uiPriority w:val="99"/>
    <w:rsid w:val="00867272"/>
    <w:pPr>
      <w:numPr>
        <w:ilvl w:val="3"/>
        <w:numId w:val="8"/>
      </w:numPr>
    </w:pPr>
  </w:style>
  <w:style w:type="paragraph" w:customStyle="1" w:styleId="RD-odstavec1-1">
    <w:name w:val="RD-odstavec1 - (1)"/>
    <w:basedOn w:val="Normln"/>
    <w:uiPriority w:val="99"/>
    <w:rsid w:val="00867272"/>
    <w:pPr>
      <w:numPr>
        <w:ilvl w:val="4"/>
        <w:numId w:val="8"/>
      </w:numPr>
    </w:pPr>
  </w:style>
  <w:style w:type="paragraph" w:customStyle="1" w:styleId="RD-odstavec2-a">
    <w:name w:val="RD-odstavec2 - a)"/>
    <w:basedOn w:val="Normln"/>
    <w:uiPriority w:val="99"/>
    <w:rsid w:val="00867272"/>
    <w:pPr>
      <w:numPr>
        <w:ilvl w:val="5"/>
        <w:numId w:val="8"/>
      </w:numPr>
    </w:pPr>
  </w:style>
  <w:style w:type="paragraph" w:customStyle="1" w:styleId="RD-odstavec3-i">
    <w:name w:val="RD-odstavec3 - i)"/>
    <w:basedOn w:val="Normln"/>
    <w:uiPriority w:val="99"/>
    <w:rsid w:val="00867272"/>
    <w:pPr>
      <w:numPr>
        <w:ilvl w:val="6"/>
        <w:numId w:val="8"/>
      </w:numPr>
    </w:pPr>
  </w:style>
  <w:style w:type="paragraph" w:customStyle="1" w:styleId="RD-odstavec4-puntk4">
    <w:name w:val="RD-odstavec4 - puntík 4"/>
    <w:basedOn w:val="Normln"/>
    <w:uiPriority w:val="99"/>
    <w:rsid w:val="00867272"/>
    <w:pPr>
      <w:numPr>
        <w:ilvl w:val="7"/>
        <w:numId w:val="8"/>
      </w:numPr>
    </w:pPr>
  </w:style>
  <w:style w:type="paragraph" w:customStyle="1" w:styleId="RD-nadpisPlohy">
    <w:name w:val="RD-nadpisPřílohy"/>
    <w:basedOn w:val="Normln"/>
    <w:uiPriority w:val="99"/>
    <w:rsid w:val="00867272"/>
    <w:pPr>
      <w:numPr>
        <w:ilvl w:val="8"/>
        <w:numId w:val="8"/>
      </w:numPr>
    </w:pPr>
  </w:style>
  <w:style w:type="paragraph" w:customStyle="1" w:styleId="NormlnChar1Char">
    <w:name w:val="Normální Char1 Char"/>
    <w:basedOn w:val="Normln"/>
    <w:next w:val="Normln"/>
    <w:uiPriority w:val="99"/>
    <w:rsid w:val="006D75C5"/>
    <w:pPr>
      <w:autoSpaceDE w:val="0"/>
      <w:autoSpaceDN w:val="0"/>
      <w:adjustRightInd w:val="0"/>
    </w:pPr>
    <w:rPr>
      <w:rFonts w:ascii="TimesNewRoman" w:hAnsi="TimesNewRoman" w:cs="TimesNewRoman"/>
      <w:sz w:val="24"/>
      <w:szCs w:val="24"/>
    </w:rPr>
  </w:style>
  <w:style w:type="paragraph" w:styleId="Zkladntext">
    <w:name w:val="Body Text"/>
    <w:basedOn w:val="Normln"/>
    <w:link w:val="ZkladntextChar"/>
    <w:uiPriority w:val="99"/>
    <w:rsid w:val="00754CA5"/>
    <w:pPr>
      <w:spacing w:after="120"/>
    </w:pPr>
    <w:rPr>
      <w:sz w:val="24"/>
      <w:szCs w:val="24"/>
    </w:rPr>
  </w:style>
  <w:style w:type="character" w:customStyle="1" w:styleId="ZkladntextChar">
    <w:name w:val="Základní text Char"/>
    <w:link w:val="Zkladntext"/>
    <w:uiPriority w:val="99"/>
    <w:rsid w:val="00877F8A"/>
    <w:rPr>
      <w:sz w:val="24"/>
      <w:szCs w:val="24"/>
    </w:rPr>
  </w:style>
  <w:style w:type="paragraph" w:customStyle="1" w:styleId="western">
    <w:name w:val="western"/>
    <w:basedOn w:val="Normln"/>
    <w:uiPriority w:val="99"/>
    <w:rsid w:val="00714679"/>
    <w:pPr>
      <w:spacing w:before="100" w:beforeAutospacing="1" w:after="100" w:afterAutospacing="1"/>
      <w:jc w:val="both"/>
    </w:pPr>
    <w:rPr>
      <w:rFonts w:ascii="Arial" w:hAnsi="Arial" w:cs="Arial"/>
      <w:sz w:val="24"/>
      <w:szCs w:val="24"/>
      <w:lang w:val="en-US" w:eastAsia="en-US"/>
    </w:rPr>
  </w:style>
  <w:style w:type="character" w:customStyle="1" w:styleId="StyleArial11pt">
    <w:name w:val="Style Arial 11 pt"/>
    <w:uiPriority w:val="99"/>
    <w:rsid w:val="00714679"/>
    <w:rPr>
      <w:rFonts w:ascii="Arial" w:hAnsi="Arial" w:cs="Arial"/>
      <w:sz w:val="22"/>
      <w:szCs w:val="22"/>
    </w:rPr>
  </w:style>
  <w:style w:type="character" w:styleId="Hypertextovodkaz">
    <w:name w:val="Hyperlink"/>
    <w:uiPriority w:val="99"/>
    <w:rsid w:val="00C1454D"/>
    <w:rPr>
      <w:color w:val="0000FF"/>
      <w:u w:val="single"/>
    </w:rPr>
  </w:style>
  <w:style w:type="paragraph" w:styleId="Nzev">
    <w:name w:val="Title"/>
    <w:basedOn w:val="Normln"/>
    <w:link w:val="NzevChar"/>
    <w:uiPriority w:val="99"/>
    <w:qFormat/>
    <w:rsid w:val="003B1B5E"/>
    <w:pPr>
      <w:spacing w:before="240" w:after="60"/>
      <w:jc w:val="center"/>
      <w:outlineLvl w:val="0"/>
    </w:pPr>
    <w:rPr>
      <w:rFonts w:ascii="Arial" w:hAnsi="Arial" w:cs="Arial"/>
      <w:b/>
      <w:bCs/>
      <w:kern w:val="28"/>
      <w:sz w:val="32"/>
      <w:szCs w:val="32"/>
    </w:rPr>
  </w:style>
  <w:style w:type="character" w:customStyle="1" w:styleId="NzevChar">
    <w:name w:val="Název Char"/>
    <w:link w:val="Nzev"/>
    <w:uiPriority w:val="10"/>
    <w:rsid w:val="00946602"/>
    <w:rPr>
      <w:rFonts w:ascii="Cambria" w:eastAsia="Times New Roman" w:hAnsi="Cambria" w:cs="Times New Roman"/>
      <w:b/>
      <w:bCs/>
      <w:kern w:val="28"/>
      <w:sz w:val="32"/>
      <w:szCs w:val="32"/>
    </w:rPr>
  </w:style>
  <w:style w:type="paragraph" w:styleId="Zkladntextodsazen">
    <w:name w:val="Body Text Indent"/>
    <w:basedOn w:val="Normln"/>
    <w:link w:val="ZkladntextodsazenChar"/>
    <w:uiPriority w:val="99"/>
    <w:rsid w:val="00557ADF"/>
    <w:pPr>
      <w:spacing w:after="120"/>
      <w:ind w:left="283"/>
    </w:pPr>
  </w:style>
  <w:style w:type="character" w:customStyle="1" w:styleId="ZkladntextodsazenChar">
    <w:name w:val="Základní text odsazený Char"/>
    <w:basedOn w:val="Standardnpsmoodstavce"/>
    <w:link w:val="Zkladntextodsazen"/>
    <w:uiPriority w:val="99"/>
    <w:rsid w:val="00877F8A"/>
  </w:style>
  <w:style w:type="paragraph" w:customStyle="1" w:styleId="DefaultChar1">
    <w:name w:val="Default Char1"/>
    <w:uiPriority w:val="99"/>
    <w:rsid w:val="00754D63"/>
    <w:pPr>
      <w:widowControl w:val="0"/>
    </w:pPr>
    <w:rPr>
      <w:rFonts w:ascii="Times New Roman Gras 0117200" w:hAnsi="Times New Roman Gras 0117200" w:cs="Times New Roman Gras 0117200"/>
      <w:color w:val="000000"/>
      <w:sz w:val="24"/>
      <w:szCs w:val="24"/>
      <w:lang w:eastAsia="en-US"/>
    </w:rPr>
  </w:style>
  <w:style w:type="paragraph" w:styleId="slovanseznam2">
    <w:name w:val="List Number 2"/>
    <w:basedOn w:val="Normln"/>
    <w:uiPriority w:val="99"/>
    <w:rsid w:val="003F5B02"/>
    <w:pPr>
      <w:numPr>
        <w:numId w:val="2"/>
      </w:numPr>
    </w:pPr>
  </w:style>
  <w:style w:type="paragraph" w:styleId="Zpat">
    <w:name w:val="footer"/>
    <w:basedOn w:val="Normln"/>
    <w:link w:val="ZpatChar"/>
    <w:uiPriority w:val="99"/>
    <w:rsid w:val="007E06D3"/>
    <w:pPr>
      <w:tabs>
        <w:tab w:val="center" w:pos="4536"/>
        <w:tab w:val="right" w:pos="9072"/>
      </w:tabs>
    </w:pPr>
  </w:style>
  <w:style w:type="character" w:customStyle="1" w:styleId="ZpatChar">
    <w:name w:val="Zápatí Char"/>
    <w:link w:val="Zpat"/>
    <w:uiPriority w:val="99"/>
    <w:semiHidden/>
    <w:rsid w:val="00946602"/>
    <w:rPr>
      <w:sz w:val="20"/>
      <w:szCs w:val="20"/>
    </w:rPr>
  </w:style>
  <w:style w:type="character" w:styleId="slostrnky">
    <w:name w:val="page number"/>
    <w:basedOn w:val="Standardnpsmoodstavce"/>
    <w:uiPriority w:val="99"/>
    <w:rsid w:val="007E06D3"/>
  </w:style>
  <w:style w:type="paragraph" w:styleId="Zhlav">
    <w:name w:val="header"/>
    <w:basedOn w:val="Normln"/>
    <w:link w:val="ZhlavChar"/>
    <w:uiPriority w:val="99"/>
    <w:rsid w:val="00EF5499"/>
    <w:pPr>
      <w:tabs>
        <w:tab w:val="center" w:pos="4536"/>
        <w:tab w:val="right" w:pos="9072"/>
      </w:tabs>
    </w:pPr>
  </w:style>
  <w:style w:type="character" w:customStyle="1" w:styleId="ZhlavChar">
    <w:name w:val="Záhlaví Char"/>
    <w:link w:val="Zhlav"/>
    <w:uiPriority w:val="99"/>
    <w:semiHidden/>
    <w:rsid w:val="00946602"/>
    <w:rPr>
      <w:sz w:val="20"/>
      <w:szCs w:val="20"/>
    </w:rPr>
  </w:style>
  <w:style w:type="paragraph" w:customStyle="1" w:styleId="CharChar1CharCharChar">
    <w:name w:val="Char Char1 Char Char Char"/>
    <w:basedOn w:val="Normln"/>
    <w:uiPriority w:val="99"/>
    <w:rsid w:val="0035098B"/>
    <w:pPr>
      <w:spacing w:after="160" w:line="240" w:lineRule="exact"/>
    </w:pPr>
    <w:rPr>
      <w:rFonts w:ascii="Verdana" w:hAnsi="Verdana" w:cs="Verdana"/>
      <w:lang w:val="en-US" w:eastAsia="en-US"/>
    </w:rPr>
  </w:style>
  <w:style w:type="paragraph" w:styleId="Obsah1">
    <w:name w:val="toc 1"/>
    <w:basedOn w:val="Normln"/>
    <w:next w:val="Normln"/>
    <w:autoRedefine/>
    <w:uiPriority w:val="39"/>
    <w:rsid w:val="00034FDE"/>
    <w:pPr>
      <w:spacing w:before="120" w:after="120"/>
    </w:pPr>
    <w:rPr>
      <w:b/>
      <w:bCs/>
      <w:caps/>
    </w:rPr>
  </w:style>
  <w:style w:type="paragraph" w:styleId="Obsah2">
    <w:name w:val="toc 2"/>
    <w:basedOn w:val="Normln"/>
    <w:next w:val="Normln"/>
    <w:autoRedefine/>
    <w:uiPriority w:val="39"/>
    <w:rsid w:val="00E26E5D"/>
    <w:pPr>
      <w:tabs>
        <w:tab w:val="left" w:pos="1560"/>
        <w:tab w:val="right" w:leader="dot" w:pos="9062"/>
      </w:tabs>
      <w:ind w:left="200"/>
    </w:pPr>
    <w:rPr>
      <w:smallCaps/>
    </w:rPr>
  </w:style>
  <w:style w:type="paragraph" w:styleId="Obsah3">
    <w:name w:val="toc 3"/>
    <w:basedOn w:val="Normln"/>
    <w:next w:val="Normln"/>
    <w:autoRedefine/>
    <w:uiPriority w:val="39"/>
    <w:rsid w:val="00577C30"/>
    <w:pPr>
      <w:tabs>
        <w:tab w:val="left" w:pos="993"/>
        <w:tab w:val="right" w:leader="dot" w:pos="9062"/>
      </w:tabs>
    </w:pPr>
    <w:rPr>
      <w:i/>
      <w:iCs/>
    </w:rPr>
  </w:style>
  <w:style w:type="paragraph" w:styleId="Obsah4">
    <w:name w:val="toc 4"/>
    <w:basedOn w:val="Normln"/>
    <w:next w:val="Normln"/>
    <w:autoRedefine/>
    <w:uiPriority w:val="99"/>
    <w:semiHidden/>
    <w:rsid w:val="00432B38"/>
    <w:pPr>
      <w:ind w:left="600"/>
    </w:pPr>
    <w:rPr>
      <w:sz w:val="18"/>
      <w:szCs w:val="18"/>
    </w:rPr>
  </w:style>
  <w:style w:type="paragraph" w:styleId="Obsah5">
    <w:name w:val="toc 5"/>
    <w:basedOn w:val="Normln"/>
    <w:next w:val="Normln"/>
    <w:autoRedefine/>
    <w:uiPriority w:val="99"/>
    <w:semiHidden/>
    <w:rsid w:val="00CA1A01"/>
    <w:pPr>
      <w:tabs>
        <w:tab w:val="left" w:pos="1418"/>
        <w:tab w:val="right" w:leader="dot" w:pos="9062"/>
      </w:tabs>
      <w:ind w:left="800"/>
    </w:pPr>
    <w:rPr>
      <w:sz w:val="18"/>
      <w:szCs w:val="18"/>
    </w:rPr>
  </w:style>
  <w:style w:type="paragraph" w:styleId="Obsah6">
    <w:name w:val="toc 6"/>
    <w:basedOn w:val="Normln"/>
    <w:next w:val="Normln"/>
    <w:autoRedefine/>
    <w:uiPriority w:val="99"/>
    <w:semiHidden/>
    <w:rsid w:val="006C667A"/>
    <w:pPr>
      <w:ind w:left="1000"/>
    </w:pPr>
    <w:rPr>
      <w:sz w:val="18"/>
      <w:szCs w:val="18"/>
    </w:rPr>
  </w:style>
  <w:style w:type="paragraph" w:styleId="Obsah7">
    <w:name w:val="toc 7"/>
    <w:basedOn w:val="Normln"/>
    <w:next w:val="Normln"/>
    <w:autoRedefine/>
    <w:uiPriority w:val="99"/>
    <w:semiHidden/>
    <w:rsid w:val="006C667A"/>
    <w:pPr>
      <w:ind w:left="1200"/>
    </w:pPr>
    <w:rPr>
      <w:sz w:val="18"/>
      <w:szCs w:val="18"/>
    </w:rPr>
  </w:style>
  <w:style w:type="paragraph" w:styleId="Obsah8">
    <w:name w:val="toc 8"/>
    <w:basedOn w:val="Normln"/>
    <w:next w:val="Normln"/>
    <w:autoRedefine/>
    <w:uiPriority w:val="99"/>
    <w:semiHidden/>
    <w:rsid w:val="006C667A"/>
    <w:pPr>
      <w:ind w:left="1400"/>
    </w:pPr>
    <w:rPr>
      <w:sz w:val="18"/>
      <w:szCs w:val="18"/>
    </w:rPr>
  </w:style>
  <w:style w:type="paragraph" w:styleId="Obsah9">
    <w:name w:val="toc 9"/>
    <w:basedOn w:val="Normln"/>
    <w:next w:val="Normln"/>
    <w:autoRedefine/>
    <w:uiPriority w:val="99"/>
    <w:semiHidden/>
    <w:rsid w:val="006C667A"/>
    <w:pPr>
      <w:ind w:left="1600"/>
    </w:pPr>
    <w:rPr>
      <w:sz w:val="18"/>
      <w:szCs w:val="18"/>
    </w:rPr>
  </w:style>
  <w:style w:type="paragraph" w:customStyle="1" w:styleId="NadpisA">
    <w:name w:val="Nadpis A"/>
    <w:basedOn w:val="NormlnChar1Char"/>
    <w:autoRedefine/>
    <w:uiPriority w:val="99"/>
    <w:rsid w:val="00A8348C"/>
    <w:pPr>
      <w:tabs>
        <w:tab w:val="num" w:pos="57"/>
      </w:tabs>
      <w:ind w:left="57" w:firstLine="231"/>
    </w:pPr>
    <w:rPr>
      <w:rFonts w:ascii="Arial" w:hAnsi="Arial" w:cs="Arial"/>
      <w:b/>
      <w:bCs/>
      <w:sz w:val="22"/>
      <w:szCs w:val="22"/>
      <w:u w:val="single"/>
    </w:rPr>
  </w:style>
  <w:style w:type="paragraph" w:customStyle="1" w:styleId="Char4CharCharCharCharChar">
    <w:name w:val="Char4 Char Char Char Char Char"/>
    <w:basedOn w:val="Normln"/>
    <w:uiPriority w:val="99"/>
    <w:rsid w:val="00293B51"/>
    <w:pPr>
      <w:spacing w:after="160" w:line="240" w:lineRule="exact"/>
    </w:pPr>
    <w:rPr>
      <w:rFonts w:ascii="Times New Roman Bold" w:hAnsi="Times New Roman Bold" w:cs="Times New Roman Bold"/>
      <w:sz w:val="22"/>
      <w:szCs w:val="22"/>
      <w:lang w:val="sk-SK" w:eastAsia="en-US"/>
    </w:rPr>
  </w:style>
  <w:style w:type="paragraph" w:customStyle="1" w:styleId="1">
    <w:name w:val="1"/>
    <w:basedOn w:val="Normln"/>
    <w:uiPriority w:val="99"/>
    <w:rsid w:val="00C20602"/>
    <w:pPr>
      <w:spacing w:after="160" w:line="240" w:lineRule="exact"/>
    </w:pPr>
    <w:rPr>
      <w:rFonts w:ascii="Verdana" w:hAnsi="Verdana" w:cs="Verdana"/>
      <w:lang w:val="en-US" w:eastAsia="en-US"/>
    </w:rPr>
  </w:style>
  <w:style w:type="paragraph" w:customStyle="1" w:styleId="CharCharChar">
    <w:name w:val="Char Char Char"/>
    <w:basedOn w:val="Normln"/>
    <w:uiPriority w:val="99"/>
    <w:semiHidden/>
    <w:rsid w:val="00457BE6"/>
    <w:pPr>
      <w:spacing w:after="160" w:line="240" w:lineRule="exact"/>
    </w:pPr>
    <w:rPr>
      <w:lang w:val="sk-SK"/>
    </w:rPr>
  </w:style>
  <w:style w:type="paragraph" w:customStyle="1" w:styleId="CharCharCharCharChar">
    <w:name w:val="Char Char Char Char Char"/>
    <w:basedOn w:val="Normln"/>
    <w:uiPriority w:val="99"/>
    <w:semiHidden/>
    <w:rsid w:val="00A9790D"/>
    <w:pPr>
      <w:spacing w:after="160" w:line="240" w:lineRule="exact"/>
    </w:pPr>
    <w:rPr>
      <w:lang w:val="sk-SK"/>
    </w:rPr>
  </w:style>
  <w:style w:type="paragraph" w:customStyle="1" w:styleId="Mjstyl1">
    <w:name w:val="Můj styl 1"/>
    <w:basedOn w:val="Nadpis1"/>
    <w:uiPriority w:val="99"/>
    <w:rsid w:val="00D22483"/>
    <w:pPr>
      <w:ind w:left="0"/>
    </w:pPr>
    <w:rPr>
      <w:sz w:val="32"/>
      <w:szCs w:val="32"/>
    </w:rPr>
  </w:style>
  <w:style w:type="paragraph" w:customStyle="1" w:styleId="Mjstyl2">
    <w:name w:val="Můj styl 2"/>
    <w:basedOn w:val="Nadpis2"/>
    <w:uiPriority w:val="99"/>
    <w:rsid w:val="000F0340"/>
    <w:pPr>
      <w:keepNext w:val="0"/>
      <w:numPr>
        <w:ilvl w:val="0"/>
        <w:numId w:val="12"/>
      </w:numPr>
      <w:spacing w:before="0" w:after="100" w:afterAutospacing="1"/>
      <w:ind w:left="0" w:firstLine="0"/>
    </w:pPr>
    <w:rPr>
      <w:sz w:val="27"/>
      <w:szCs w:val="27"/>
      <w:u w:val="none"/>
    </w:rPr>
  </w:style>
  <w:style w:type="paragraph" w:customStyle="1" w:styleId="Mjstyl3">
    <w:name w:val="Můj styl 3"/>
    <w:basedOn w:val="Normln"/>
    <w:next w:val="Normln"/>
    <w:uiPriority w:val="99"/>
    <w:rsid w:val="00EE7114"/>
    <w:pPr>
      <w:numPr>
        <w:ilvl w:val="1"/>
        <w:numId w:val="24"/>
      </w:numPr>
      <w:tabs>
        <w:tab w:val="clear" w:pos="0"/>
      </w:tabs>
      <w:spacing w:before="120" w:after="120"/>
      <w:ind w:left="1152"/>
      <w:jc w:val="both"/>
    </w:pPr>
    <w:rPr>
      <w:rFonts w:ascii="Arial" w:hAnsi="Arial" w:cs="Arial"/>
      <w:b/>
      <w:bCs/>
      <w:sz w:val="22"/>
      <w:szCs w:val="22"/>
    </w:rPr>
  </w:style>
  <w:style w:type="paragraph" w:styleId="Odstavecseseznamem">
    <w:name w:val="List Paragraph"/>
    <w:basedOn w:val="Normln"/>
    <w:uiPriority w:val="99"/>
    <w:qFormat/>
    <w:rsid w:val="004A2052"/>
    <w:pPr>
      <w:ind w:left="708"/>
    </w:pPr>
  </w:style>
  <w:style w:type="paragraph" w:customStyle="1" w:styleId="Mjstyl4">
    <w:name w:val="Můj styl 4"/>
    <w:basedOn w:val="Zkladntext"/>
    <w:uiPriority w:val="99"/>
    <w:rsid w:val="00E22C2B"/>
    <w:pPr>
      <w:numPr>
        <w:ilvl w:val="2"/>
        <w:numId w:val="14"/>
      </w:numPr>
      <w:tabs>
        <w:tab w:val="num" w:pos="0"/>
      </w:tabs>
      <w:ind w:left="964" w:hanging="550"/>
      <w:jc w:val="both"/>
    </w:pPr>
    <w:rPr>
      <w:rFonts w:ascii="Arial" w:hAnsi="Arial" w:cs="Arial"/>
      <w:sz w:val="22"/>
      <w:szCs w:val="22"/>
    </w:rPr>
  </w:style>
  <w:style w:type="paragraph" w:styleId="Nadpisobsahu">
    <w:name w:val="TOC Heading"/>
    <w:basedOn w:val="Nadpis1"/>
    <w:next w:val="Normln"/>
    <w:uiPriority w:val="99"/>
    <w:qFormat/>
    <w:rsid w:val="00C11070"/>
    <w:pPr>
      <w:keepLines/>
      <w:spacing w:before="480" w:after="0" w:line="276" w:lineRule="auto"/>
      <w:ind w:left="0"/>
      <w:outlineLvl w:val="9"/>
    </w:pPr>
    <w:rPr>
      <w:rFonts w:ascii="Cambria" w:hAnsi="Cambria" w:cs="Cambria"/>
      <w:smallCaps w:val="0"/>
      <w:color w:val="365F91"/>
      <w:kern w:val="0"/>
      <w:lang w:eastAsia="en-US"/>
    </w:rPr>
  </w:style>
  <w:style w:type="paragraph" w:styleId="Normlnodsazen">
    <w:name w:val="Normal Indent"/>
    <w:basedOn w:val="Normln"/>
    <w:uiPriority w:val="99"/>
    <w:rsid w:val="00464C7D"/>
    <w:pPr>
      <w:ind w:left="708"/>
    </w:pPr>
  </w:style>
  <w:style w:type="character" w:styleId="Sledovanodkaz">
    <w:name w:val="FollowedHyperlink"/>
    <w:uiPriority w:val="99"/>
    <w:rsid w:val="00D673C8"/>
    <w:rPr>
      <w:color w:val="800080"/>
      <w:u w:val="single"/>
    </w:rPr>
  </w:style>
  <w:style w:type="paragraph" w:customStyle="1" w:styleId="odrakyslalev">
    <w:name w:val="odražky čísla levé"/>
    <w:basedOn w:val="Normlnodsazen"/>
    <w:uiPriority w:val="99"/>
    <w:rsid w:val="00050A6D"/>
    <w:pPr>
      <w:numPr>
        <w:numId w:val="34"/>
      </w:numPr>
      <w:spacing w:before="120" w:after="120"/>
      <w:jc w:val="both"/>
    </w:pPr>
    <w:rPr>
      <w:sz w:val="24"/>
      <w:szCs w:val="24"/>
    </w:rPr>
  </w:style>
  <w:style w:type="paragraph" w:customStyle="1" w:styleId="CharChar1CharCharCharCharCharCharCharCharCharCharCharChar">
    <w:name w:val="Char Char1 Char Char Char Char Char Char Char Char Char Char Char Char"/>
    <w:basedOn w:val="Normln"/>
    <w:uiPriority w:val="99"/>
    <w:rsid w:val="003914AF"/>
    <w:pPr>
      <w:spacing w:after="160" w:line="240" w:lineRule="exact"/>
    </w:pPr>
    <w:rPr>
      <w:rFonts w:ascii="Times New Roman Bold" w:hAnsi="Times New Roman Bold" w:cs="Times New Roman Bold"/>
      <w:sz w:val="22"/>
      <w:szCs w:val="22"/>
      <w:lang w:val="sk-SK" w:eastAsia="en-US"/>
    </w:rPr>
  </w:style>
  <w:style w:type="character" w:customStyle="1" w:styleId="apple-style-span">
    <w:name w:val="apple-style-span"/>
    <w:basedOn w:val="Standardnpsmoodstavce"/>
    <w:uiPriority w:val="99"/>
    <w:rsid w:val="00D02C6C"/>
  </w:style>
  <w:style w:type="character" w:customStyle="1" w:styleId="apple-converted-space">
    <w:name w:val="apple-converted-space"/>
    <w:basedOn w:val="Standardnpsmoodstavce"/>
    <w:uiPriority w:val="99"/>
    <w:rsid w:val="00D02C6C"/>
  </w:style>
  <w:style w:type="paragraph" w:customStyle="1" w:styleId="ZnakZnak1CharZnakZnakCharCharChar">
    <w:name w:val="Znak Znak1 Char Znak Znak Char Char Char"/>
    <w:basedOn w:val="Normln"/>
    <w:uiPriority w:val="99"/>
    <w:rsid w:val="002A1368"/>
    <w:pPr>
      <w:spacing w:after="160" w:line="240" w:lineRule="exact"/>
    </w:pPr>
    <w:rPr>
      <w:rFonts w:ascii="Verdana" w:hAnsi="Verdana" w:cs="Verdana"/>
      <w:lang w:val="en-US" w:eastAsia="en-US"/>
    </w:rPr>
  </w:style>
  <w:style w:type="paragraph" w:styleId="Revize">
    <w:name w:val="Revision"/>
    <w:hidden/>
    <w:uiPriority w:val="99"/>
    <w:semiHidden/>
    <w:rsid w:val="00EA2588"/>
  </w:style>
  <w:style w:type="numbering" w:customStyle="1" w:styleId="Styl1">
    <w:name w:val="Styl1"/>
    <w:rsid w:val="00946602"/>
    <w:pPr>
      <w:numPr>
        <w:numId w:val="58"/>
      </w:numPr>
    </w:pPr>
  </w:style>
  <w:style w:type="numbering" w:customStyle="1" w:styleId="Aktulnseznam1">
    <w:name w:val="Aktuální seznam1"/>
    <w:rsid w:val="00946602"/>
    <w:pPr>
      <w:numPr>
        <w:numId w:val="21"/>
      </w:numPr>
    </w:pPr>
  </w:style>
  <w:style w:type="numbering" w:customStyle="1" w:styleId="Styl2">
    <w:name w:val="Styl2"/>
    <w:rsid w:val="00946602"/>
    <w:pPr>
      <w:numPr>
        <w:numId w:val="59"/>
      </w:numPr>
    </w:pPr>
  </w:style>
  <w:style w:type="numbering" w:customStyle="1" w:styleId="Mj1">
    <w:name w:val="Můj1"/>
    <w:rsid w:val="00946602"/>
    <w:pPr>
      <w:numPr>
        <w:numId w:val="11"/>
      </w:numPr>
    </w:pPr>
  </w:style>
  <w:style w:type="paragraph" w:customStyle="1" w:styleId="Default">
    <w:name w:val="Default"/>
    <w:rsid w:val="0086604A"/>
    <w:pPr>
      <w:autoSpaceDE w:val="0"/>
      <w:autoSpaceDN w:val="0"/>
      <w:adjustRightInd w:val="0"/>
    </w:pPr>
    <w:rPr>
      <w:rFonts w:ascii="Arial" w:eastAsia="Calibr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ln">
    <w:name w:val="Normal"/>
    <w:qFormat/>
    <w:rsid w:val="001F16EE"/>
  </w:style>
  <w:style w:type="paragraph" w:styleId="Nadpis1">
    <w:name w:val="heading 1"/>
    <w:basedOn w:val="Normln"/>
    <w:next w:val="Normln"/>
    <w:link w:val="Nadpis1Char"/>
    <w:autoRedefine/>
    <w:uiPriority w:val="99"/>
    <w:qFormat/>
    <w:rsid w:val="00877F8A"/>
    <w:pPr>
      <w:keepNext/>
      <w:spacing w:before="240" w:after="60"/>
      <w:ind w:left="851"/>
      <w:outlineLvl w:val="0"/>
    </w:pPr>
    <w:rPr>
      <w:rFonts w:ascii="Arial" w:hAnsi="Arial" w:cs="Arial"/>
      <w:b/>
      <w:bCs/>
      <w:smallCaps/>
      <w:kern w:val="32"/>
      <w:sz w:val="28"/>
      <w:szCs w:val="28"/>
    </w:rPr>
  </w:style>
  <w:style w:type="paragraph" w:styleId="Nadpis2">
    <w:name w:val="heading 2"/>
    <w:aliases w:val="Můj sty 2"/>
    <w:basedOn w:val="Normln"/>
    <w:next w:val="Normln"/>
    <w:link w:val="Nadpis2Char"/>
    <w:autoRedefine/>
    <w:uiPriority w:val="99"/>
    <w:qFormat/>
    <w:rsid w:val="00D22483"/>
    <w:pPr>
      <w:keepNext/>
      <w:numPr>
        <w:ilvl w:val="1"/>
        <w:numId w:val="8"/>
      </w:numPr>
      <w:spacing w:before="240" w:after="60"/>
      <w:outlineLvl w:val="1"/>
    </w:pPr>
    <w:rPr>
      <w:rFonts w:ascii="Arial" w:hAnsi="Arial" w:cs="Arial"/>
      <w:b/>
      <w:bCs/>
      <w:smallCaps/>
      <w:sz w:val="24"/>
      <w:szCs w:val="24"/>
      <w:u w:val="single"/>
    </w:rPr>
  </w:style>
  <w:style w:type="paragraph" w:styleId="Nadpis3">
    <w:name w:val="heading 3"/>
    <w:basedOn w:val="Normln"/>
    <w:next w:val="Normln"/>
    <w:link w:val="Nadpis3Char"/>
    <w:autoRedefine/>
    <w:uiPriority w:val="99"/>
    <w:qFormat/>
    <w:rsid w:val="009C2EFD"/>
    <w:pPr>
      <w:keepNext/>
      <w:numPr>
        <w:ilvl w:val="2"/>
        <w:numId w:val="8"/>
      </w:numPr>
      <w:spacing w:before="240" w:after="60"/>
      <w:outlineLvl w:val="2"/>
    </w:pPr>
    <w:rPr>
      <w:b/>
      <w:bCs/>
      <w:smallCaps/>
      <w:sz w:val="24"/>
      <w:szCs w:val="24"/>
    </w:rPr>
  </w:style>
  <w:style w:type="paragraph" w:styleId="Nadpis4">
    <w:name w:val="heading 4"/>
    <w:basedOn w:val="Normln"/>
    <w:next w:val="Normln"/>
    <w:link w:val="Nadpis4Char"/>
    <w:autoRedefine/>
    <w:uiPriority w:val="99"/>
    <w:qFormat/>
    <w:rsid w:val="00A407EB"/>
    <w:pPr>
      <w:keepNext/>
      <w:numPr>
        <w:ilvl w:val="3"/>
        <w:numId w:val="9"/>
      </w:numPr>
      <w:spacing w:before="240" w:after="60"/>
      <w:outlineLvl w:val="3"/>
    </w:pPr>
    <w:rPr>
      <w:rFonts w:ascii="Tahoma" w:hAnsi="Tahoma" w:cs="Tahoma"/>
      <w:b/>
      <w:bCs/>
      <w:smallCaps/>
      <w:sz w:val="22"/>
      <w:szCs w:val="22"/>
    </w:rPr>
  </w:style>
  <w:style w:type="paragraph" w:styleId="Nadpis5">
    <w:name w:val="heading 5"/>
    <w:basedOn w:val="Normln"/>
    <w:next w:val="Normln"/>
    <w:link w:val="Nadpis5Char"/>
    <w:uiPriority w:val="99"/>
    <w:qFormat/>
    <w:rsid w:val="000407A6"/>
    <w:pPr>
      <w:numPr>
        <w:ilvl w:val="4"/>
        <w:numId w:val="9"/>
      </w:numPr>
      <w:spacing w:before="240" w:after="60"/>
      <w:outlineLvl w:val="4"/>
    </w:pPr>
    <w:rPr>
      <w:b/>
      <w:bCs/>
      <w:i/>
      <w:iCs/>
      <w:sz w:val="26"/>
      <w:szCs w:val="26"/>
    </w:rPr>
  </w:style>
  <w:style w:type="paragraph" w:styleId="Nadpis6">
    <w:name w:val="heading 6"/>
    <w:basedOn w:val="Normln"/>
    <w:next w:val="Normln"/>
    <w:link w:val="Nadpis6Char"/>
    <w:uiPriority w:val="99"/>
    <w:qFormat/>
    <w:rsid w:val="00E4238B"/>
    <w:pPr>
      <w:numPr>
        <w:ilvl w:val="5"/>
        <w:numId w:val="9"/>
      </w:numPr>
      <w:spacing w:before="240" w:after="60"/>
      <w:outlineLvl w:val="5"/>
    </w:pPr>
    <w:rPr>
      <w:b/>
      <w:bCs/>
      <w:sz w:val="22"/>
      <w:szCs w:val="22"/>
    </w:rPr>
  </w:style>
  <w:style w:type="paragraph" w:styleId="Nadpis7">
    <w:name w:val="heading 7"/>
    <w:basedOn w:val="Normln"/>
    <w:next w:val="Normln"/>
    <w:link w:val="Nadpis7Char"/>
    <w:uiPriority w:val="99"/>
    <w:qFormat/>
    <w:rsid w:val="00A8587A"/>
    <w:pPr>
      <w:numPr>
        <w:ilvl w:val="6"/>
        <w:numId w:val="9"/>
      </w:numPr>
      <w:spacing w:before="240" w:after="60"/>
      <w:outlineLvl w:val="6"/>
    </w:pPr>
    <w:rPr>
      <w:sz w:val="24"/>
      <w:szCs w:val="24"/>
    </w:rPr>
  </w:style>
  <w:style w:type="paragraph" w:styleId="Nadpis8">
    <w:name w:val="heading 8"/>
    <w:basedOn w:val="Normln"/>
    <w:next w:val="Normln"/>
    <w:link w:val="Nadpis8Char"/>
    <w:uiPriority w:val="99"/>
    <w:qFormat/>
    <w:rsid w:val="00A8587A"/>
    <w:pPr>
      <w:numPr>
        <w:ilvl w:val="7"/>
        <w:numId w:val="9"/>
      </w:numPr>
      <w:spacing w:before="240" w:after="60"/>
      <w:outlineLvl w:val="7"/>
    </w:pPr>
    <w:rPr>
      <w:i/>
      <w:iCs/>
      <w:sz w:val="24"/>
      <w:szCs w:val="24"/>
    </w:rPr>
  </w:style>
  <w:style w:type="paragraph" w:styleId="Nadpis9">
    <w:name w:val="heading 9"/>
    <w:basedOn w:val="Normln"/>
    <w:next w:val="Normln"/>
    <w:link w:val="Nadpis9Char"/>
    <w:uiPriority w:val="99"/>
    <w:qFormat/>
    <w:rsid w:val="00A8587A"/>
    <w:pPr>
      <w:numPr>
        <w:ilvl w:val="8"/>
        <w:numId w:val="9"/>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877F8A"/>
    <w:rPr>
      <w:rFonts w:ascii="Arial" w:hAnsi="Arial" w:cs="Arial"/>
      <w:b/>
      <w:bCs/>
      <w:smallCaps/>
      <w:kern w:val="32"/>
      <w:sz w:val="28"/>
      <w:szCs w:val="28"/>
    </w:rPr>
  </w:style>
  <w:style w:type="character" w:customStyle="1" w:styleId="Nadpis2Char">
    <w:name w:val="Nadpis 2 Char"/>
    <w:aliases w:val="Můj sty 2 Char"/>
    <w:link w:val="Nadpis2"/>
    <w:uiPriority w:val="99"/>
    <w:rsid w:val="00D22483"/>
    <w:rPr>
      <w:rFonts w:ascii="Arial" w:hAnsi="Arial" w:cs="Arial"/>
      <w:b/>
      <w:bCs/>
      <w:smallCaps/>
      <w:sz w:val="24"/>
      <w:szCs w:val="24"/>
      <w:u w:val="single"/>
    </w:rPr>
  </w:style>
  <w:style w:type="character" w:customStyle="1" w:styleId="Nadpis3Char">
    <w:name w:val="Nadpis 3 Char"/>
    <w:link w:val="Nadpis3"/>
    <w:uiPriority w:val="99"/>
    <w:rsid w:val="00946602"/>
    <w:rPr>
      <w:b/>
      <w:bCs/>
      <w:smallCaps/>
      <w:sz w:val="24"/>
      <w:szCs w:val="24"/>
    </w:rPr>
  </w:style>
  <w:style w:type="character" w:customStyle="1" w:styleId="Nadpis4Char">
    <w:name w:val="Nadpis 4 Char"/>
    <w:link w:val="Nadpis4"/>
    <w:uiPriority w:val="99"/>
    <w:rsid w:val="00946602"/>
    <w:rPr>
      <w:rFonts w:ascii="Tahoma" w:hAnsi="Tahoma" w:cs="Tahoma"/>
      <w:b/>
      <w:bCs/>
      <w:smallCaps/>
    </w:rPr>
  </w:style>
  <w:style w:type="character" w:customStyle="1" w:styleId="Nadpis5Char">
    <w:name w:val="Nadpis 5 Char"/>
    <w:link w:val="Nadpis5"/>
    <w:uiPriority w:val="99"/>
    <w:rsid w:val="00946602"/>
    <w:rPr>
      <w:b/>
      <w:bCs/>
      <w:i/>
      <w:iCs/>
      <w:sz w:val="26"/>
      <w:szCs w:val="26"/>
    </w:rPr>
  </w:style>
  <w:style w:type="character" w:customStyle="1" w:styleId="Nadpis6Char">
    <w:name w:val="Nadpis 6 Char"/>
    <w:link w:val="Nadpis6"/>
    <w:uiPriority w:val="99"/>
    <w:rsid w:val="00946602"/>
    <w:rPr>
      <w:b/>
      <w:bCs/>
    </w:rPr>
  </w:style>
  <w:style w:type="character" w:customStyle="1" w:styleId="Nadpis7Char">
    <w:name w:val="Nadpis 7 Char"/>
    <w:link w:val="Nadpis7"/>
    <w:uiPriority w:val="99"/>
    <w:rsid w:val="00946602"/>
    <w:rPr>
      <w:sz w:val="24"/>
      <w:szCs w:val="24"/>
    </w:rPr>
  </w:style>
  <w:style w:type="character" w:customStyle="1" w:styleId="Nadpis8Char">
    <w:name w:val="Nadpis 8 Char"/>
    <w:link w:val="Nadpis8"/>
    <w:uiPriority w:val="99"/>
    <w:rsid w:val="00946602"/>
    <w:rPr>
      <w:i/>
      <w:iCs/>
      <w:sz w:val="24"/>
      <w:szCs w:val="24"/>
    </w:rPr>
  </w:style>
  <w:style w:type="character" w:customStyle="1" w:styleId="Nadpis9Char">
    <w:name w:val="Nadpis 9 Char"/>
    <w:link w:val="Nadpis9"/>
    <w:uiPriority w:val="99"/>
    <w:rsid w:val="00946602"/>
    <w:rPr>
      <w:rFonts w:ascii="Arial" w:hAnsi="Arial" w:cs="Arial"/>
    </w:rPr>
  </w:style>
  <w:style w:type="paragraph" w:styleId="Textpoznpodarou">
    <w:name w:val="footnote text"/>
    <w:basedOn w:val="Normln"/>
    <w:link w:val="TextpoznpodarouChar"/>
    <w:uiPriority w:val="99"/>
    <w:semiHidden/>
    <w:rsid w:val="00D265C7"/>
  </w:style>
  <w:style w:type="character" w:customStyle="1" w:styleId="TextpoznpodarouChar">
    <w:name w:val="Text pozn. pod čarou Char"/>
    <w:basedOn w:val="Standardnpsmoodstavce"/>
    <w:link w:val="Textpoznpodarou"/>
    <w:uiPriority w:val="99"/>
    <w:semiHidden/>
    <w:rsid w:val="00000F8D"/>
  </w:style>
  <w:style w:type="character" w:styleId="Znakapoznpodarou">
    <w:name w:val="footnote reference"/>
    <w:uiPriority w:val="99"/>
    <w:semiHidden/>
    <w:rsid w:val="00D265C7"/>
    <w:rPr>
      <w:vertAlign w:val="superscript"/>
    </w:rPr>
  </w:style>
  <w:style w:type="table" w:styleId="Mkatabulky">
    <w:name w:val="Table Grid"/>
    <w:basedOn w:val="Normlntabulka"/>
    <w:uiPriority w:val="99"/>
    <w:rsid w:val="002803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uiPriority w:val="99"/>
    <w:semiHidden/>
    <w:rsid w:val="00FD68A2"/>
    <w:rPr>
      <w:sz w:val="16"/>
      <w:szCs w:val="16"/>
    </w:rPr>
  </w:style>
  <w:style w:type="paragraph" w:styleId="Textkomente">
    <w:name w:val="annotation text"/>
    <w:basedOn w:val="Normln"/>
    <w:link w:val="TextkomenteChar"/>
    <w:uiPriority w:val="99"/>
    <w:semiHidden/>
    <w:rsid w:val="00FD68A2"/>
  </w:style>
  <w:style w:type="character" w:customStyle="1" w:styleId="TextkomenteChar">
    <w:name w:val="Text komentáře Char"/>
    <w:link w:val="Textkomente"/>
    <w:uiPriority w:val="99"/>
    <w:semiHidden/>
    <w:rsid w:val="00946602"/>
    <w:rPr>
      <w:sz w:val="20"/>
      <w:szCs w:val="20"/>
    </w:rPr>
  </w:style>
  <w:style w:type="paragraph" w:styleId="Pedmtkomente">
    <w:name w:val="annotation subject"/>
    <w:basedOn w:val="Textkomente"/>
    <w:next w:val="Textkomente"/>
    <w:link w:val="PedmtkomenteChar"/>
    <w:uiPriority w:val="99"/>
    <w:semiHidden/>
    <w:rsid w:val="00FD68A2"/>
    <w:rPr>
      <w:b/>
      <w:bCs/>
    </w:rPr>
  </w:style>
  <w:style w:type="character" w:customStyle="1" w:styleId="PedmtkomenteChar">
    <w:name w:val="Předmět komentáře Char"/>
    <w:link w:val="Pedmtkomente"/>
    <w:uiPriority w:val="99"/>
    <w:semiHidden/>
    <w:rsid w:val="00946602"/>
    <w:rPr>
      <w:b/>
      <w:bCs/>
      <w:sz w:val="20"/>
      <w:szCs w:val="20"/>
    </w:rPr>
  </w:style>
  <w:style w:type="paragraph" w:styleId="Textbubliny">
    <w:name w:val="Balloon Text"/>
    <w:basedOn w:val="Normln"/>
    <w:link w:val="TextbublinyChar"/>
    <w:uiPriority w:val="99"/>
    <w:semiHidden/>
    <w:rsid w:val="00FD68A2"/>
    <w:rPr>
      <w:rFonts w:ascii="Tahoma" w:hAnsi="Tahoma" w:cs="Tahoma"/>
      <w:sz w:val="16"/>
      <w:szCs w:val="16"/>
    </w:rPr>
  </w:style>
  <w:style w:type="character" w:customStyle="1" w:styleId="TextbublinyChar">
    <w:name w:val="Text bubliny Char"/>
    <w:link w:val="Textbubliny"/>
    <w:uiPriority w:val="99"/>
    <w:semiHidden/>
    <w:rsid w:val="00946602"/>
    <w:rPr>
      <w:sz w:val="0"/>
      <w:szCs w:val="0"/>
    </w:rPr>
  </w:style>
  <w:style w:type="paragraph" w:customStyle="1" w:styleId="RD-nadpis4">
    <w:name w:val="RD-nadpis4"/>
    <w:basedOn w:val="Normln"/>
    <w:uiPriority w:val="99"/>
    <w:rsid w:val="00867272"/>
    <w:pPr>
      <w:numPr>
        <w:ilvl w:val="3"/>
        <w:numId w:val="8"/>
      </w:numPr>
    </w:pPr>
  </w:style>
  <w:style w:type="paragraph" w:customStyle="1" w:styleId="RD-odstavec1-1">
    <w:name w:val="RD-odstavec1 - (1)"/>
    <w:basedOn w:val="Normln"/>
    <w:uiPriority w:val="99"/>
    <w:rsid w:val="00867272"/>
    <w:pPr>
      <w:numPr>
        <w:ilvl w:val="4"/>
        <w:numId w:val="8"/>
      </w:numPr>
    </w:pPr>
  </w:style>
  <w:style w:type="paragraph" w:customStyle="1" w:styleId="RD-odstavec2-a">
    <w:name w:val="RD-odstavec2 - a)"/>
    <w:basedOn w:val="Normln"/>
    <w:uiPriority w:val="99"/>
    <w:rsid w:val="00867272"/>
    <w:pPr>
      <w:numPr>
        <w:ilvl w:val="5"/>
        <w:numId w:val="8"/>
      </w:numPr>
    </w:pPr>
  </w:style>
  <w:style w:type="paragraph" w:customStyle="1" w:styleId="RD-odstavec3-i">
    <w:name w:val="RD-odstavec3 - i)"/>
    <w:basedOn w:val="Normln"/>
    <w:uiPriority w:val="99"/>
    <w:rsid w:val="00867272"/>
    <w:pPr>
      <w:numPr>
        <w:ilvl w:val="6"/>
        <w:numId w:val="8"/>
      </w:numPr>
    </w:pPr>
  </w:style>
  <w:style w:type="paragraph" w:customStyle="1" w:styleId="RD-odstavec4-puntk4">
    <w:name w:val="RD-odstavec4 - puntík 4"/>
    <w:basedOn w:val="Normln"/>
    <w:uiPriority w:val="99"/>
    <w:rsid w:val="00867272"/>
    <w:pPr>
      <w:numPr>
        <w:ilvl w:val="7"/>
        <w:numId w:val="8"/>
      </w:numPr>
    </w:pPr>
  </w:style>
  <w:style w:type="paragraph" w:customStyle="1" w:styleId="RD-nadpisPlohy">
    <w:name w:val="RD-nadpisPřílohy"/>
    <w:basedOn w:val="Normln"/>
    <w:uiPriority w:val="99"/>
    <w:rsid w:val="00867272"/>
    <w:pPr>
      <w:numPr>
        <w:ilvl w:val="8"/>
        <w:numId w:val="8"/>
      </w:numPr>
    </w:pPr>
  </w:style>
  <w:style w:type="paragraph" w:customStyle="1" w:styleId="NormlnChar1Char">
    <w:name w:val="Normální Char1 Char"/>
    <w:basedOn w:val="Normln"/>
    <w:next w:val="Normln"/>
    <w:uiPriority w:val="99"/>
    <w:rsid w:val="006D75C5"/>
    <w:pPr>
      <w:autoSpaceDE w:val="0"/>
      <w:autoSpaceDN w:val="0"/>
      <w:adjustRightInd w:val="0"/>
    </w:pPr>
    <w:rPr>
      <w:rFonts w:ascii="TimesNewRoman" w:hAnsi="TimesNewRoman" w:cs="TimesNewRoman"/>
      <w:sz w:val="24"/>
      <w:szCs w:val="24"/>
    </w:rPr>
  </w:style>
  <w:style w:type="paragraph" w:styleId="Zkladntext">
    <w:name w:val="Body Text"/>
    <w:basedOn w:val="Normln"/>
    <w:link w:val="ZkladntextChar"/>
    <w:uiPriority w:val="99"/>
    <w:rsid w:val="00754CA5"/>
    <w:pPr>
      <w:spacing w:after="120"/>
    </w:pPr>
    <w:rPr>
      <w:sz w:val="24"/>
      <w:szCs w:val="24"/>
    </w:rPr>
  </w:style>
  <w:style w:type="character" w:customStyle="1" w:styleId="ZkladntextChar">
    <w:name w:val="Základní text Char"/>
    <w:link w:val="Zkladntext"/>
    <w:uiPriority w:val="99"/>
    <w:rsid w:val="00877F8A"/>
    <w:rPr>
      <w:sz w:val="24"/>
      <w:szCs w:val="24"/>
    </w:rPr>
  </w:style>
  <w:style w:type="paragraph" w:customStyle="1" w:styleId="western">
    <w:name w:val="western"/>
    <w:basedOn w:val="Normln"/>
    <w:uiPriority w:val="99"/>
    <w:rsid w:val="00714679"/>
    <w:pPr>
      <w:spacing w:before="100" w:beforeAutospacing="1" w:after="100" w:afterAutospacing="1"/>
      <w:jc w:val="both"/>
    </w:pPr>
    <w:rPr>
      <w:rFonts w:ascii="Arial" w:hAnsi="Arial" w:cs="Arial"/>
      <w:sz w:val="24"/>
      <w:szCs w:val="24"/>
      <w:lang w:val="en-US" w:eastAsia="en-US"/>
    </w:rPr>
  </w:style>
  <w:style w:type="character" w:customStyle="1" w:styleId="StyleArial11pt">
    <w:name w:val="Style Arial 11 pt"/>
    <w:uiPriority w:val="99"/>
    <w:rsid w:val="00714679"/>
    <w:rPr>
      <w:rFonts w:ascii="Arial" w:hAnsi="Arial" w:cs="Arial"/>
      <w:sz w:val="22"/>
      <w:szCs w:val="22"/>
    </w:rPr>
  </w:style>
  <w:style w:type="character" w:styleId="Hypertextovodkaz">
    <w:name w:val="Hyperlink"/>
    <w:uiPriority w:val="99"/>
    <w:rsid w:val="00C1454D"/>
    <w:rPr>
      <w:color w:val="0000FF"/>
      <w:u w:val="single"/>
    </w:rPr>
  </w:style>
  <w:style w:type="paragraph" w:styleId="Nzev">
    <w:name w:val="Title"/>
    <w:basedOn w:val="Normln"/>
    <w:link w:val="NzevChar"/>
    <w:uiPriority w:val="99"/>
    <w:qFormat/>
    <w:rsid w:val="003B1B5E"/>
    <w:pPr>
      <w:spacing w:before="240" w:after="60"/>
      <w:jc w:val="center"/>
      <w:outlineLvl w:val="0"/>
    </w:pPr>
    <w:rPr>
      <w:rFonts w:ascii="Arial" w:hAnsi="Arial" w:cs="Arial"/>
      <w:b/>
      <w:bCs/>
      <w:kern w:val="28"/>
      <w:sz w:val="32"/>
      <w:szCs w:val="32"/>
    </w:rPr>
  </w:style>
  <w:style w:type="character" w:customStyle="1" w:styleId="NzevChar">
    <w:name w:val="Název Char"/>
    <w:link w:val="Nzev"/>
    <w:uiPriority w:val="10"/>
    <w:rsid w:val="00946602"/>
    <w:rPr>
      <w:rFonts w:ascii="Cambria" w:eastAsia="Times New Roman" w:hAnsi="Cambria" w:cs="Times New Roman"/>
      <w:b/>
      <w:bCs/>
      <w:kern w:val="28"/>
      <w:sz w:val="32"/>
      <w:szCs w:val="32"/>
    </w:rPr>
  </w:style>
  <w:style w:type="paragraph" w:styleId="Zkladntextodsazen">
    <w:name w:val="Body Text Indent"/>
    <w:basedOn w:val="Normln"/>
    <w:link w:val="ZkladntextodsazenChar"/>
    <w:uiPriority w:val="99"/>
    <w:rsid w:val="00557ADF"/>
    <w:pPr>
      <w:spacing w:after="120"/>
      <w:ind w:left="283"/>
    </w:pPr>
  </w:style>
  <w:style w:type="character" w:customStyle="1" w:styleId="ZkladntextodsazenChar">
    <w:name w:val="Základní text odsazený Char"/>
    <w:basedOn w:val="Standardnpsmoodstavce"/>
    <w:link w:val="Zkladntextodsazen"/>
    <w:uiPriority w:val="99"/>
    <w:rsid w:val="00877F8A"/>
  </w:style>
  <w:style w:type="paragraph" w:customStyle="1" w:styleId="DefaultChar1">
    <w:name w:val="Default Char1"/>
    <w:uiPriority w:val="99"/>
    <w:rsid w:val="00754D63"/>
    <w:pPr>
      <w:widowControl w:val="0"/>
    </w:pPr>
    <w:rPr>
      <w:rFonts w:ascii="Times New Roman Gras 0117200" w:hAnsi="Times New Roman Gras 0117200" w:cs="Times New Roman Gras 0117200"/>
      <w:color w:val="000000"/>
      <w:sz w:val="24"/>
      <w:szCs w:val="24"/>
      <w:lang w:eastAsia="en-US"/>
    </w:rPr>
  </w:style>
  <w:style w:type="paragraph" w:styleId="slovanseznam2">
    <w:name w:val="List Number 2"/>
    <w:basedOn w:val="Normln"/>
    <w:uiPriority w:val="99"/>
    <w:rsid w:val="003F5B02"/>
    <w:pPr>
      <w:numPr>
        <w:numId w:val="2"/>
      </w:numPr>
    </w:pPr>
  </w:style>
  <w:style w:type="paragraph" w:styleId="Zpat">
    <w:name w:val="footer"/>
    <w:basedOn w:val="Normln"/>
    <w:link w:val="ZpatChar"/>
    <w:uiPriority w:val="99"/>
    <w:rsid w:val="007E06D3"/>
    <w:pPr>
      <w:tabs>
        <w:tab w:val="center" w:pos="4536"/>
        <w:tab w:val="right" w:pos="9072"/>
      </w:tabs>
    </w:pPr>
  </w:style>
  <w:style w:type="character" w:customStyle="1" w:styleId="ZpatChar">
    <w:name w:val="Zápatí Char"/>
    <w:link w:val="Zpat"/>
    <w:uiPriority w:val="99"/>
    <w:semiHidden/>
    <w:rsid w:val="00946602"/>
    <w:rPr>
      <w:sz w:val="20"/>
      <w:szCs w:val="20"/>
    </w:rPr>
  </w:style>
  <w:style w:type="character" w:styleId="slostrnky">
    <w:name w:val="page number"/>
    <w:basedOn w:val="Standardnpsmoodstavce"/>
    <w:uiPriority w:val="99"/>
    <w:rsid w:val="007E06D3"/>
  </w:style>
  <w:style w:type="paragraph" w:styleId="Zhlav">
    <w:name w:val="header"/>
    <w:basedOn w:val="Normln"/>
    <w:link w:val="ZhlavChar"/>
    <w:uiPriority w:val="99"/>
    <w:rsid w:val="00EF5499"/>
    <w:pPr>
      <w:tabs>
        <w:tab w:val="center" w:pos="4536"/>
        <w:tab w:val="right" w:pos="9072"/>
      </w:tabs>
    </w:pPr>
  </w:style>
  <w:style w:type="character" w:customStyle="1" w:styleId="ZhlavChar">
    <w:name w:val="Záhlaví Char"/>
    <w:link w:val="Zhlav"/>
    <w:uiPriority w:val="99"/>
    <w:semiHidden/>
    <w:rsid w:val="00946602"/>
    <w:rPr>
      <w:sz w:val="20"/>
      <w:szCs w:val="20"/>
    </w:rPr>
  </w:style>
  <w:style w:type="paragraph" w:customStyle="1" w:styleId="CharChar1CharCharChar">
    <w:name w:val="Char Char1 Char Char Char"/>
    <w:basedOn w:val="Normln"/>
    <w:uiPriority w:val="99"/>
    <w:rsid w:val="0035098B"/>
    <w:pPr>
      <w:spacing w:after="160" w:line="240" w:lineRule="exact"/>
    </w:pPr>
    <w:rPr>
      <w:rFonts w:ascii="Verdana" w:hAnsi="Verdana" w:cs="Verdana"/>
      <w:lang w:val="en-US" w:eastAsia="en-US"/>
    </w:rPr>
  </w:style>
  <w:style w:type="paragraph" w:styleId="Obsah1">
    <w:name w:val="toc 1"/>
    <w:basedOn w:val="Normln"/>
    <w:next w:val="Normln"/>
    <w:autoRedefine/>
    <w:uiPriority w:val="39"/>
    <w:rsid w:val="00034FDE"/>
    <w:pPr>
      <w:spacing w:before="120" w:after="120"/>
    </w:pPr>
    <w:rPr>
      <w:b/>
      <w:bCs/>
      <w:caps/>
    </w:rPr>
  </w:style>
  <w:style w:type="paragraph" w:styleId="Obsah2">
    <w:name w:val="toc 2"/>
    <w:basedOn w:val="Normln"/>
    <w:next w:val="Normln"/>
    <w:autoRedefine/>
    <w:uiPriority w:val="39"/>
    <w:rsid w:val="00E26E5D"/>
    <w:pPr>
      <w:tabs>
        <w:tab w:val="left" w:pos="1560"/>
        <w:tab w:val="right" w:leader="dot" w:pos="9062"/>
      </w:tabs>
      <w:ind w:left="200"/>
    </w:pPr>
    <w:rPr>
      <w:smallCaps/>
    </w:rPr>
  </w:style>
  <w:style w:type="paragraph" w:styleId="Obsah3">
    <w:name w:val="toc 3"/>
    <w:basedOn w:val="Normln"/>
    <w:next w:val="Normln"/>
    <w:autoRedefine/>
    <w:uiPriority w:val="39"/>
    <w:rsid w:val="00577C30"/>
    <w:pPr>
      <w:tabs>
        <w:tab w:val="left" w:pos="993"/>
        <w:tab w:val="right" w:leader="dot" w:pos="9062"/>
      </w:tabs>
    </w:pPr>
    <w:rPr>
      <w:i/>
      <w:iCs/>
    </w:rPr>
  </w:style>
  <w:style w:type="paragraph" w:styleId="Obsah4">
    <w:name w:val="toc 4"/>
    <w:basedOn w:val="Normln"/>
    <w:next w:val="Normln"/>
    <w:autoRedefine/>
    <w:uiPriority w:val="99"/>
    <w:semiHidden/>
    <w:rsid w:val="00432B38"/>
    <w:pPr>
      <w:ind w:left="600"/>
    </w:pPr>
    <w:rPr>
      <w:sz w:val="18"/>
      <w:szCs w:val="18"/>
    </w:rPr>
  </w:style>
  <w:style w:type="paragraph" w:styleId="Obsah5">
    <w:name w:val="toc 5"/>
    <w:basedOn w:val="Normln"/>
    <w:next w:val="Normln"/>
    <w:autoRedefine/>
    <w:uiPriority w:val="99"/>
    <w:semiHidden/>
    <w:rsid w:val="00CA1A01"/>
    <w:pPr>
      <w:tabs>
        <w:tab w:val="left" w:pos="1418"/>
        <w:tab w:val="right" w:leader="dot" w:pos="9062"/>
      </w:tabs>
      <w:ind w:left="800"/>
    </w:pPr>
    <w:rPr>
      <w:sz w:val="18"/>
      <w:szCs w:val="18"/>
    </w:rPr>
  </w:style>
  <w:style w:type="paragraph" w:styleId="Obsah6">
    <w:name w:val="toc 6"/>
    <w:basedOn w:val="Normln"/>
    <w:next w:val="Normln"/>
    <w:autoRedefine/>
    <w:uiPriority w:val="99"/>
    <w:semiHidden/>
    <w:rsid w:val="006C667A"/>
    <w:pPr>
      <w:ind w:left="1000"/>
    </w:pPr>
    <w:rPr>
      <w:sz w:val="18"/>
      <w:szCs w:val="18"/>
    </w:rPr>
  </w:style>
  <w:style w:type="paragraph" w:styleId="Obsah7">
    <w:name w:val="toc 7"/>
    <w:basedOn w:val="Normln"/>
    <w:next w:val="Normln"/>
    <w:autoRedefine/>
    <w:uiPriority w:val="99"/>
    <w:semiHidden/>
    <w:rsid w:val="006C667A"/>
    <w:pPr>
      <w:ind w:left="1200"/>
    </w:pPr>
    <w:rPr>
      <w:sz w:val="18"/>
      <w:szCs w:val="18"/>
    </w:rPr>
  </w:style>
  <w:style w:type="paragraph" w:styleId="Obsah8">
    <w:name w:val="toc 8"/>
    <w:basedOn w:val="Normln"/>
    <w:next w:val="Normln"/>
    <w:autoRedefine/>
    <w:uiPriority w:val="99"/>
    <w:semiHidden/>
    <w:rsid w:val="006C667A"/>
    <w:pPr>
      <w:ind w:left="1400"/>
    </w:pPr>
    <w:rPr>
      <w:sz w:val="18"/>
      <w:szCs w:val="18"/>
    </w:rPr>
  </w:style>
  <w:style w:type="paragraph" w:styleId="Obsah9">
    <w:name w:val="toc 9"/>
    <w:basedOn w:val="Normln"/>
    <w:next w:val="Normln"/>
    <w:autoRedefine/>
    <w:uiPriority w:val="99"/>
    <w:semiHidden/>
    <w:rsid w:val="006C667A"/>
    <w:pPr>
      <w:ind w:left="1600"/>
    </w:pPr>
    <w:rPr>
      <w:sz w:val="18"/>
      <w:szCs w:val="18"/>
    </w:rPr>
  </w:style>
  <w:style w:type="paragraph" w:customStyle="1" w:styleId="NadpisA">
    <w:name w:val="Nadpis A"/>
    <w:basedOn w:val="NormlnChar1Char"/>
    <w:autoRedefine/>
    <w:uiPriority w:val="99"/>
    <w:rsid w:val="00A8348C"/>
    <w:pPr>
      <w:tabs>
        <w:tab w:val="num" w:pos="57"/>
      </w:tabs>
      <w:ind w:left="57" w:firstLine="231"/>
    </w:pPr>
    <w:rPr>
      <w:rFonts w:ascii="Arial" w:hAnsi="Arial" w:cs="Arial"/>
      <w:b/>
      <w:bCs/>
      <w:sz w:val="22"/>
      <w:szCs w:val="22"/>
      <w:u w:val="single"/>
    </w:rPr>
  </w:style>
  <w:style w:type="paragraph" w:customStyle="1" w:styleId="Char4CharCharCharCharChar">
    <w:name w:val="Char4 Char Char Char Char Char"/>
    <w:basedOn w:val="Normln"/>
    <w:uiPriority w:val="99"/>
    <w:rsid w:val="00293B51"/>
    <w:pPr>
      <w:spacing w:after="160" w:line="240" w:lineRule="exact"/>
    </w:pPr>
    <w:rPr>
      <w:rFonts w:ascii="Times New Roman Bold" w:hAnsi="Times New Roman Bold" w:cs="Times New Roman Bold"/>
      <w:sz w:val="22"/>
      <w:szCs w:val="22"/>
      <w:lang w:val="sk-SK" w:eastAsia="en-US"/>
    </w:rPr>
  </w:style>
  <w:style w:type="paragraph" w:customStyle="1" w:styleId="1">
    <w:name w:val="1"/>
    <w:basedOn w:val="Normln"/>
    <w:uiPriority w:val="99"/>
    <w:rsid w:val="00C20602"/>
    <w:pPr>
      <w:spacing w:after="160" w:line="240" w:lineRule="exact"/>
    </w:pPr>
    <w:rPr>
      <w:rFonts w:ascii="Verdana" w:hAnsi="Verdana" w:cs="Verdana"/>
      <w:lang w:val="en-US" w:eastAsia="en-US"/>
    </w:rPr>
  </w:style>
  <w:style w:type="paragraph" w:customStyle="1" w:styleId="CharCharChar">
    <w:name w:val="Char Char Char"/>
    <w:basedOn w:val="Normln"/>
    <w:uiPriority w:val="99"/>
    <w:semiHidden/>
    <w:rsid w:val="00457BE6"/>
    <w:pPr>
      <w:spacing w:after="160" w:line="240" w:lineRule="exact"/>
    </w:pPr>
    <w:rPr>
      <w:lang w:val="sk-SK"/>
    </w:rPr>
  </w:style>
  <w:style w:type="paragraph" w:customStyle="1" w:styleId="CharCharCharCharChar">
    <w:name w:val="Char Char Char Char Char"/>
    <w:basedOn w:val="Normln"/>
    <w:uiPriority w:val="99"/>
    <w:semiHidden/>
    <w:rsid w:val="00A9790D"/>
    <w:pPr>
      <w:spacing w:after="160" w:line="240" w:lineRule="exact"/>
    </w:pPr>
    <w:rPr>
      <w:lang w:val="sk-SK"/>
    </w:rPr>
  </w:style>
  <w:style w:type="paragraph" w:customStyle="1" w:styleId="Mjstyl1">
    <w:name w:val="Můj styl 1"/>
    <w:basedOn w:val="Nadpis1"/>
    <w:uiPriority w:val="99"/>
    <w:rsid w:val="00D22483"/>
    <w:pPr>
      <w:ind w:left="0"/>
    </w:pPr>
    <w:rPr>
      <w:sz w:val="32"/>
      <w:szCs w:val="32"/>
    </w:rPr>
  </w:style>
  <w:style w:type="paragraph" w:customStyle="1" w:styleId="Mjstyl2">
    <w:name w:val="Můj styl 2"/>
    <w:basedOn w:val="Nadpis2"/>
    <w:uiPriority w:val="99"/>
    <w:rsid w:val="000F0340"/>
    <w:pPr>
      <w:keepNext w:val="0"/>
      <w:numPr>
        <w:ilvl w:val="0"/>
        <w:numId w:val="12"/>
      </w:numPr>
      <w:spacing w:before="0" w:after="100" w:afterAutospacing="1"/>
      <w:ind w:left="0" w:firstLine="0"/>
    </w:pPr>
    <w:rPr>
      <w:sz w:val="27"/>
      <w:szCs w:val="27"/>
      <w:u w:val="none"/>
    </w:rPr>
  </w:style>
  <w:style w:type="paragraph" w:customStyle="1" w:styleId="Mjstyl3">
    <w:name w:val="Můj styl 3"/>
    <w:basedOn w:val="Normln"/>
    <w:next w:val="Normln"/>
    <w:uiPriority w:val="99"/>
    <w:rsid w:val="00EE7114"/>
    <w:pPr>
      <w:numPr>
        <w:ilvl w:val="1"/>
        <w:numId w:val="24"/>
      </w:numPr>
      <w:tabs>
        <w:tab w:val="clear" w:pos="0"/>
      </w:tabs>
      <w:spacing w:before="120" w:after="120"/>
      <w:ind w:left="1152"/>
      <w:jc w:val="both"/>
    </w:pPr>
    <w:rPr>
      <w:rFonts w:ascii="Arial" w:hAnsi="Arial" w:cs="Arial"/>
      <w:b/>
      <w:bCs/>
      <w:sz w:val="22"/>
      <w:szCs w:val="22"/>
    </w:rPr>
  </w:style>
  <w:style w:type="paragraph" w:styleId="Odstavecseseznamem">
    <w:name w:val="List Paragraph"/>
    <w:basedOn w:val="Normln"/>
    <w:uiPriority w:val="99"/>
    <w:qFormat/>
    <w:rsid w:val="004A2052"/>
    <w:pPr>
      <w:ind w:left="708"/>
    </w:pPr>
  </w:style>
  <w:style w:type="paragraph" w:customStyle="1" w:styleId="Mjstyl4">
    <w:name w:val="Můj styl 4"/>
    <w:basedOn w:val="Zkladntext"/>
    <w:uiPriority w:val="99"/>
    <w:rsid w:val="00E22C2B"/>
    <w:pPr>
      <w:numPr>
        <w:ilvl w:val="2"/>
        <w:numId w:val="14"/>
      </w:numPr>
      <w:tabs>
        <w:tab w:val="num" w:pos="0"/>
      </w:tabs>
      <w:ind w:left="964" w:hanging="550"/>
      <w:jc w:val="both"/>
    </w:pPr>
    <w:rPr>
      <w:rFonts w:ascii="Arial" w:hAnsi="Arial" w:cs="Arial"/>
      <w:sz w:val="22"/>
      <w:szCs w:val="22"/>
    </w:rPr>
  </w:style>
  <w:style w:type="paragraph" w:styleId="Nadpisobsahu">
    <w:name w:val="TOC Heading"/>
    <w:basedOn w:val="Nadpis1"/>
    <w:next w:val="Normln"/>
    <w:uiPriority w:val="99"/>
    <w:qFormat/>
    <w:rsid w:val="00C11070"/>
    <w:pPr>
      <w:keepLines/>
      <w:spacing w:before="480" w:after="0" w:line="276" w:lineRule="auto"/>
      <w:ind w:left="0"/>
      <w:outlineLvl w:val="9"/>
    </w:pPr>
    <w:rPr>
      <w:rFonts w:ascii="Cambria" w:hAnsi="Cambria" w:cs="Cambria"/>
      <w:smallCaps w:val="0"/>
      <w:color w:val="365F91"/>
      <w:kern w:val="0"/>
      <w:lang w:eastAsia="en-US"/>
    </w:rPr>
  </w:style>
  <w:style w:type="paragraph" w:styleId="Normlnodsazen">
    <w:name w:val="Normal Indent"/>
    <w:basedOn w:val="Normln"/>
    <w:uiPriority w:val="99"/>
    <w:rsid w:val="00464C7D"/>
    <w:pPr>
      <w:ind w:left="708"/>
    </w:pPr>
  </w:style>
  <w:style w:type="character" w:styleId="Sledovanodkaz">
    <w:name w:val="FollowedHyperlink"/>
    <w:uiPriority w:val="99"/>
    <w:rsid w:val="00D673C8"/>
    <w:rPr>
      <w:color w:val="800080"/>
      <w:u w:val="single"/>
    </w:rPr>
  </w:style>
  <w:style w:type="paragraph" w:customStyle="1" w:styleId="odrakyslalev">
    <w:name w:val="odražky čísla levé"/>
    <w:basedOn w:val="Normlnodsazen"/>
    <w:uiPriority w:val="99"/>
    <w:rsid w:val="00050A6D"/>
    <w:pPr>
      <w:numPr>
        <w:numId w:val="34"/>
      </w:numPr>
      <w:spacing w:before="120" w:after="120"/>
      <w:jc w:val="both"/>
    </w:pPr>
    <w:rPr>
      <w:sz w:val="24"/>
      <w:szCs w:val="24"/>
    </w:rPr>
  </w:style>
  <w:style w:type="paragraph" w:customStyle="1" w:styleId="CharChar1CharCharCharCharCharCharCharCharCharCharCharChar">
    <w:name w:val="Char Char1 Char Char Char Char Char Char Char Char Char Char Char Char"/>
    <w:basedOn w:val="Normln"/>
    <w:uiPriority w:val="99"/>
    <w:rsid w:val="003914AF"/>
    <w:pPr>
      <w:spacing w:after="160" w:line="240" w:lineRule="exact"/>
    </w:pPr>
    <w:rPr>
      <w:rFonts w:ascii="Times New Roman Bold" w:hAnsi="Times New Roman Bold" w:cs="Times New Roman Bold"/>
      <w:sz w:val="22"/>
      <w:szCs w:val="22"/>
      <w:lang w:val="sk-SK" w:eastAsia="en-US"/>
    </w:rPr>
  </w:style>
  <w:style w:type="character" w:customStyle="1" w:styleId="apple-style-span">
    <w:name w:val="apple-style-span"/>
    <w:basedOn w:val="Standardnpsmoodstavce"/>
    <w:uiPriority w:val="99"/>
    <w:rsid w:val="00D02C6C"/>
  </w:style>
  <w:style w:type="character" w:customStyle="1" w:styleId="apple-converted-space">
    <w:name w:val="apple-converted-space"/>
    <w:basedOn w:val="Standardnpsmoodstavce"/>
    <w:uiPriority w:val="99"/>
    <w:rsid w:val="00D02C6C"/>
  </w:style>
  <w:style w:type="paragraph" w:customStyle="1" w:styleId="ZnakZnak1CharZnakZnakCharCharChar">
    <w:name w:val="Znak Znak1 Char Znak Znak Char Char Char"/>
    <w:basedOn w:val="Normln"/>
    <w:uiPriority w:val="99"/>
    <w:rsid w:val="002A1368"/>
    <w:pPr>
      <w:spacing w:after="160" w:line="240" w:lineRule="exact"/>
    </w:pPr>
    <w:rPr>
      <w:rFonts w:ascii="Verdana" w:hAnsi="Verdana" w:cs="Verdana"/>
      <w:lang w:val="en-US" w:eastAsia="en-US"/>
    </w:rPr>
  </w:style>
  <w:style w:type="paragraph" w:styleId="Revize">
    <w:name w:val="Revision"/>
    <w:hidden/>
    <w:uiPriority w:val="99"/>
    <w:semiHidden/>
    <w:rsid w:val="00EA2588"/>
  </w:style>
  <w:style w:type="numbering" w:customStyle="1" w:styleId="Styl1">
    <w:name w:val="Styl1"/>
    <w:rsid w:val="00946602"/>
    <w:pPr>
      <w:numPr>
        <w:numId w:val="58"/>
      </w:numPr>
    </w:pPr>
  </w:style>
  <w:style w:type="numbering" w:customStyle="1" w:styleId="Aktulnseznam1">
    <w:name w:val="Aktuální seznam1"/>
    <w:rsid w:val="00946602"/>
    <w:pPr>
      <w:numPr>
        <w:numId w:val="21"/>
      </w:numPr>
    </w:pPr>
  </w:style>
  <w:style w:type="numbering" w:customStyle="1" w:styleId="Styl2">
    <w:name w:val="Styl2"/>
    <w:rsid w:val="00946602"/>
    <w:pPr>
      <w:numPr>
        <w:numId w:val="59"/>
      </w:numPr>
    </w:pPr>
  </w:style>
  <w:style w:type="numbering" w:customStyle="1" w:styleId="Mj1">
    <w:name w:val="Můj1"/>
    <w:rsid w:val="00946602"/>
    <w:pPr>
      <w:numPr>
        <w:numId w:val="11"/>
      </w:numPr>
    </w:pPr>
  </w:style>
  <w:style w:type="paragraph" w:customStyle="1" w:styleId="Default">
    <w:name w:val="Default"/>
    <w:rsid w:val="0086604A"/>
    <w:pPr>
      <w:autoSpaceDE w:val="0"/>
      <w:autoSpaceDN w:val="0"/>
      <w:adjustRightInd w:val="0"/>
    </w:pPr>
    <w:rPr>
      <w:rFonts w:ascii="Arial" w:eastAsia="Calibri" w:hAnsi="Arial" w:cs="Arial"/>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774275549">
      <w:marLeft w:val="0"/>
      <w:marRight w:val="0"/>
      <w:marTop w:val="0"/>
      <w:marBottom w:val="0"/>
      <w:divBdr>
        <w:top w:val="none" w:sz="0" w:space="0" w:color="auto"/>
        <w:left w:val="none" w:sz="0" w:space="0" w:color="auto"/>
        <w:bottom w:val="none" w:sz="0" w:space="0" w:color="auto"/>
        <w:right w:val="none" w:sz="0" w:space="0" w:color="auto"/>
      </w:divBdr>
      <w:divsChild>
        <w:div w:id="1774275551">
          <w:marLeft w:val="0"/>
          <w:marRight w:val="0"/>
          <w:marTop w:val="0"/>
          <w:marBottom w:val="0"/>
          <w:divBdr>
            <w:top w:val="none" w:sz="0" w:space="0" w:color="auto"/>
            <w:left w:val="none" w:sz="0" w:space="0" w:color="auto"/>
            <w:bottom w:val="none" w:sz="0" w:space="0" w:color="auto"/>
            <w:right w:val="none" w:sz="0" w:space="0" w:color="auto"/>
          </w:divBdr>
        </w:div>
      </w:divsChild>
    </w:div>
    <w:div w:id="1774275550">
      <w:marLeft w:val="0"/>
      <w:marRight w:val="0"/>
      <w:marTop w:val="0"/>
      <w:marBottom w:val="0"/>
      <w:divBdr>
        <w:top w:val="none" w:sz="0" w:space="0" w:color="auto"/>
        <w:left w:val="none" w:sz="0" w:space="0" w:color="auto"/>
        <w:bottom w:val="none" w:sz="0" w:space="0" w:color="auto"/>
        <w:right w:val="none" w:sz="0" w:space="0" w:color="auto"/>
      </w:divBdr>
      <w:divsChild>
        <w:div w:id="17742755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B6E34-CBCF-4A2F-8F0E-73A22CAC4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7761</Words>
  <Characters>53898</Characters>
  <Application>Microsoft Office Word</Application>
  <DocSecurity>8</DocSecurity>
  <Lines>449</Lines>
  <Paragraphs>123</Paragraphs>
  <ScaleCrop>false</ScaleCrop>
  <HeadingPairs>
    <vt:vector size="2" baseType="variant">
      <vt:variant>
        <vt:lpstr>Název</vt:lpstr>
      </vt:variant>
      <vt:variant>
        <vt:i4>1</vt:i4>
      </vt:variant>
    </vt:vector>
  </HeadingPairs>
  <TitlesOfParts>
    <vt:vector size="1" baseType="lpstr">
      <vt:lpstr>Obecné principy upravující oblast zadávání zakázek</vt:lpstr>
    </vt:vector>
  </TitlesOfParts>
  <Company>MMR</Company>
  <LinksUpToDate>false</LinksUpToDate>
  <CharactersWithSpaces>61536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Obecné principy upravující oblast zadávání zakázek</dc:title>
  <dc:creator>Šumavský Wladyslaw</dc:creator>
  <cp:lastModifiedBy>berver</cp:lastModifiedBy>
  <cp:revision>5</cp:revision>
  <cp:lastPrinted>2014-05-27T06:13:00Z</cp:lastPrinted>
  <dcterms:created xsi:type="dcterms:W3CDTF">2014-05-30T18:48:00Z</dcterms:created>
  <dcterms:modified xsi:type="dcterms:W3CDTF">2014-05-30T19:33:00Z</dcterms:modified>
</cp:coreProperties>
</file>